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2C4A8" w14:textId="77777777" w:rsidR="00F27E5D" w:rsidRPr="00F27E5D" w:rsidRDefault="00F27E5D" w:rsidP="00F27E5D">
      <w:pPr>
        <w:widowControl w:val="0"/>
        <w:spacing w:after="160" w:line="360" w:lineRule="auto"/>
        <w:ind w:firstLine="567"/>
        <w:contextualSpacing/>
        <w:jc w:val="right"/>
        <w:rPr>
          <w:rFonts w:ascii="GHEA Grapalat" w:hAnsi="GHEA Grapalat" w:cs="Sylfaen"/>
          <w:i/>
          <w:lang w:val="ru-RU"/>
        </w:rPr>
      </w:pPr>
      <w:r w:rsidRPr="00F27E5D">
        <w:rPr>
          <w:rFonts w:ascii="GHEA Grapalat" w:hAnsi="GHEA Grapalat"/>
          <w:i/>
          <w:lang w:val="ru-RU"/>
        </w:rPr>
        <w:t>Приложение №9</w:t>
      </w:r>
    </w:p>
    <w:p w14:paraId="4A6F1BA0" w14:textId="77777777" w:rsidR="00F27E5D" w:rsidRPr="00F27E5D" w:rsidRDefault="00F27E5D" w:rsidP="00F27E5D">
      <w:pPr>
        <w:widowControl w:val="0"/>
        <w:spacing w:after="160" w:line="360" w:lineRule="auto"/>
        <w:ind w:firstLine="567"/>
        <w:contextualSpacing/>
        <w:jc w:val="right"/>
        <w:rPr>
          <w:rFonts w:ascii="GHEA Grapalat" w:hAnsi="GHEA Grapalat" w:cs="Sylfaen"/>
          <w:i/>
          <w:lang w:val="ru-RU"/>
        </w:rPr>
      </w:pPr>
      <w:r w:rsidRPr="00F27E5D">
        <w:rPr>
          <w:rFonts w:ascii="GHEA Grapalat" w:hAnsi="GHEA Grapalat"/>
          <w:i/>
          <w:lang w:val="ru-RU"/>
        </w:rPr>
        <w:t xml:space="preserve">к приказу Министра финансов РА </w:t>
      </w:r>
      <w:r w:rsidRPr="00F27E5D">
        <w:rPr>
          <w:rFonts w:ascii="GHEA Grapalat" w:hAnsi="GHEA Grapalat" w:cs="Sylfaen"/>
          <w:i/>
          <w:lang w:val="ru-RU"/>
        </w:rPr>
        <w:br/>
      </w:r>
      <w:r w:rsidRPr="00F27E5D">
        <w:rPr>
          <w:rFonts w:ascii="GHEA Grapalat" w:hAnsi="GHEA Grapalat"/>
          <w:i/>
          <w:lang w:val="ru-RU"/>
        </w:rPr>
        <w:t>от 2-ого ноября 2022 года № 451-</w:t>
      </w:r>
      <w:r w:rsidRPr="00F27E5D">
        <w:rPr>
          <w:rFonts w:ascii="GHEA Grapalat" w:hAnsi="GHEA Grapalat"/>
          <w:i/>
        </w:rPr>
        <w:t>A</w:t>
      </w:r>
      <w:r w:rsidRPr="00F27E5D">
        <w:rPr>
          <w:rFonts w:ascii="GHEA Grapalat" w:hAnsi="GHEA Grapalat"/>
          <w:i/>
          <w:lang w:val="ru-RU"/>
        </w:rPr>
        <w:t xml:space="preserve"> </w:t>
      </w:r>
    </w:p>
    <w:p w14:paraId="2383A49D" w14:textId="77777777" w:rsidR="00F27E5D" w:rsidRPr="00F27E5D" w:rsidRDefault="00F27E5D" w:rsidP="00F27E5D">
      <w:pPr>
        <w:widowControl w:val="0"/>
        <w:spacing w:after="160" w:line="360" w:lineRule="auto"/>
        <w:ind w:firstLine="567"/>
        <w:jc w:val="right"/>
        <w:rPr>
          <w:rFonts w:ascii="GHEA Grapalat" w:hAnsi="GHEA Grapalat" w:cs="Sylfaen"/>
          <w:i/>
          <w:lang w:val="ru-RU"/>
        </w:rPr>
      </w:pPr>
    </w:p>
    <w:p w14:paraId="0C4EEC90" w14:textId="77777777" w:rsidR="00F27E5D" w:rsidRPr="00F27E5D" w:rsidRDefault="00F27E5D" w:rsidP="00F27E5D">
      <w:pPr>
        <w:widowControl w:val="0"/>
        <w:spacing w:after="160" w:line="360" w:lineRule="auto"/>
        <w:ind w:right="-7" w:firstLine="567"/>
        <w:jc w:val="right"/>
        <w:rPr>
          <w:rFonts w:ascii="GHEA Grapalat" w:hAnsi="GHEA Grapalat" w:cs="Sylfaen"/>
          <w:i/>
          <w:u w:val="single"/>
          <w:lang w:val="ru-RU"/>
        </w:rPr>
      </w:pPr>
      <w:r w:rsidRPr="00F27E5D">
        <w:rPr>
          <w:rFonts w:ascii="GHEA Grapalat" w:hAnsi="GHEA Grapalat"/>
          <w:i/>
          <w:u w:val="single"/>
          <w:lang w:val="ru-RU"/>
        </w:rPr>
        <w:t>Типовая форма</w:t>
      </w:r>
    </w:p>
    <w:p w14:paraId="29903D78" w14:textId="35BAAE0C" w:rsidR="00F27E5D" w:rsidRDefault="00F27E5D" w:rsidP="003E7AC5">
      <w:pPr>
        <w:pStyle w:val="BodyTextIndent"/>
        <w:widowControl w:val="0"/>
        <w:spacing w:line="240" w:lineRule="auto"/>
        <w:ind w:firstLine="0"/>
        <w:jc w:val="center"/>
        <w:rPr>
          <w:rFonts w:ascii="GHEA Grapalat" w:hAnsi="GHEA Grapalat"/>
          <w:sz w:val="24"/>
          <w:szCs w:val="24"/>
        </w:rPr>
      </w:pPr>
      <w:r w:rsidRPr="00F27E5D">
        <w:rPr>
          <w:rFonts w:ascii="GHEA Grapalat" w:hAnsi="GHEA Grapalat"/>
          <w:sz w:val="24"/>
          <w:szCs w:val="24"/>
        </w:rPr>
        <w:t>ОБЪЯВЛЕНИЕ</w:t>
      </w:r>
      <w:r w:rsidR="003E7AC5">
        <w:rPr>
          <w:rFonts w:ascii="GHEA Grapalat" w:hAnsi="GHEA Grapalat"/>
          <w:sz w:val="24"/>
          <w:szCs w:val="24"/>
        </w:rPr>
        <w:t xml:space="preserve"> О ЗАПРОСЕ КОТИРОВКИ</w:t>
      </w:r>
    </w:p>
    <w:p w14:paraId="55B3CBB7" w14:textId="77777777" w:rsidR="003E7AC5" w:rsidRPr="00F27E5D" w:rsidRDefault="003E7AC5" w:rsidP="003E7AC5">
      <w:pPr>
        <w:pStyle w:val="BodyTextIndent"/>
        <w:widowControl w:val="0"/>
        <w:spacing w:line="240" w:lineRule="auto"/>
        <w:ind w:firstLine="0"/>
        <w:jc w:val="center"/>
        <w:rPr>
          <w:rFonts w:ascii="GHEA Grapalat" w:hAnsi="GHEA Grapalat"/>
          <w:sz w:val="24"/>
          <w:szCs w:val="24"/>
        </w:rPr>
      </w:pPr>
    </w:p>
    <w:p w14:paraId="1D92F79E" w14:textId="77777777" w:rsidR="00F27E5D" w:rsidRPr="00F27E5D" w:rsidRDefault="00F27E5D" w:rsidP="00F27E5D">
      <w:pPr>
        <w:pStyle w:val="BodyTextIndent"/>
        <w:spacing w:line="240" w:lineRule="auto"/>
        <w:jc w:val="center"/>
        <w:rPr>
          <w:rFonts w:ascii="GHEA Grapalat" w:hAnsi="GHEA Grapalat"/>
          <w:i w:val="0"/>
          <w:lang w:val="af-ZA"/>
        </w:rPr>
      </w:pPr>
      <w:r w:rsidRPr="00F27E5D">
        <w:rPr>
          <w:rFonts w:ascii="GHEA Grapalat" w:hAnsi="GHEA Grapalat"/>
          <w:lang w:val="af-ZA"/>
        </w:rPr>
        <w:t>Данный текст заявления утверждается оценочной комиссией</w:t>
      </w:r>
    </w:p>
    <w:p w14:paraId="2A3225C4" w14:textId="22E09C8F" w:rsidR="00F27E5D" w:rsidRPr="00F27E5D" w:rsidRDefault="00F27E5D" w:rsidP="00F27E5D">
      <w:pPr>
        <w:pStyle w:val="BodyTextIndent"/>
        <w:spacing w:line="240" w:lineRule="auto"/>
        <w:jc w:val="center"/>
        <w:rPr>
          <w:rFonts w:ascii="GHEA Grapalat" w:hAnsi="GHEA Grapalat"/>
          <w:lang w:val="af-ZA"/>
        </w:rPr>
      </w:pPr>
      <w:r w:rsidRPr="00F27E5D">
        <w:rPr>
          <w:rFonts w:ascii="GHEA Grapalat" w:hAnsi="GHEA Grapalat"/>
          <w:lang w:val="af-ZA"/>
        </w:rPr>
        <w:t xml:space="preserve">Решением </w:t>
      </w:r>
      <w:r w:rsidRPr="00F27E5D">
        <w:rPr>
          <w:rFonts w:ascii="GHEA Grapalat" w:hAnsi="GHEA Grapalat"/>
        </w:rPr>
        <w:t xml:space="preserve">от </w:t>
      </w:r>
      <w:r w:rsidRPr="00F27E5D">
        <w:rPr>
          <w:rFonts w:ascii="GHEA Grapalat" w:hAnsi="GHEA Grapalat"/>
          <w:lang w:val="af-ZA"/>
        </w:rPr>
        <w:t>«</w:t>
      </w:r>
      <w:r w:rsidR="00971FD4" w:rsidRPr="00971FD4">
        <w:rPr>
          <w:rFonts w:ascii="GHEA Grapalat" w:hAnsi="GHEA Grapalat"/>
        </w:rPr>
        <w:t>26</w:t>
      </w:r>
      <w:r w:rsidR="0077454F">
        <w:rPr>
          <w:rFonts w:ascii="GHEA Grapalat" w:hAnsi="GHEA Grapalat"/>
        </w:rPr>
        <w:t>-ого</w:t>
      </w:r>
      <w:r w:rsidRPr="00F27E5D">
        <w:rPr>
          <w:rFonts w:ascii="GHEA Grapalat" w:hAnsi="GHEA Grapalat"/>
          <w:lang w:val="af-ZA"/>
        </w:rPr>
        <w:t>» «</w:t>
      </w:r>
      <w:r w:rsidR="0077454F">
        <w:rPr>
          <w:rFonts w:ascii="GHEA Grapalat" w:hAnsi="GHEA Grapalat"/>
        </w:rPr>
        <w:t>декабря</w:t>
      </w:r>
      <w:r w:rsidRPr="00F27E5D">
        <w:rPr>
          <w:rFonts w:ascii="GHEA Grapalat" w:hAnsi="GHEA Grapalat"/>
          <w:lang w:val="af-ZA"/>
        </w:rPr>
        <w:t>» 202</w:t>
      </w:r>
      <w:r w:rsidR="000070FF" w:rsidRPr="000070FF">
        <w:rPr>
          <w:rFonts w:ascii="GHEA Grapalat" w:hAnsi="GHEA Grapalat"/>
        </w:rPr>
        <w:t>5</w:t>
      </w:r>
      <w:r w:rsidRPr="00F27E5D">
        <w:rPr>
          <w:rFonts w:ascii="GHEA Grapalat" w:hAnsi="GHEA Grapalat"/>
          <w:lang w:val="af-ZA"/>
        </w:rPr>
        <w:t xml:space="preserve"> г. «№1».</w:t>
      </w:r>
    </w:p>
    <w:p w14:paraId="60DFA0F9" w14:textId="77777777" w:rsidR="00F27E5D" w:rsidRPr="00F27E5D" w:rsidRDefault="00F27E5D" w:rsidP="00F27E5D">
      <w:pPr>
        <w:pStyle w:val="BodyTextIndent"/>
        <w:spacing w:line="240" w:lineRule="auto"/>
        <w:jc w:val="center"/>
        <w:rPr>
          <w:rFonts w:ascii="GHEA Grapalat" w:hAnsi="GHEA Grapalat"/>
          <w:i w:val="0"/>
          <w:lang w:val="af-ZA"/>
        </w:rPr>
      </w:pPr>
    </w:p>
    <w:p w14:paraId="7E2F6950" w14:textId="2BB24FE3" w:rsidR="00F27E5D" w:rsidRPr="00F27E5D" w:rsidRDefault="00F27E5D" w:rsidP="00F27E5D">
      <w:pPr>
        <w:pStyle w:val="BodyTextIndent"/>
        <w:widowControl w:val="0"/>
        <w:spacing w:line="240" w:lineRule="auto"/>
        <w:jc w:val="center"/>
        <w:rPr>
          <w:rFonts w:ascii="GHEA Grapalat" w:hAnsi="GHEA Grapalat"/>
          <w:sz w:val="24"/>
          <w:szCs w:val="24"/>
        </w:rPr>
      </w:pPr>
      <w:r w:rsidRPr="00F27E5D">
        <w:rPr>
          <w:rFonts w:ascii="GHEA Grapalat" w:hAnsi="GHEA Grapalat"/>
          <w:lang w:val="af-ZA"/>
        </w:rPr>
        <w:t xml:space="preserve">Код процедуры: </w:t>
      </w:r>
      <w:r w:rsidRPr="00F27E5D">
        <w:rPr>
          <w:rFonts w:ascii="GHEA Grapalat" w:hAnsi="GHEA Grapalat"/>
          <w:lang w:val="hy-AM"/>
        </w:rPr>
        <w:t>Հ</w:t>
      </w:r>
      <w:r w:rsidR="0077454F">
        <w:rPr>
          <w:rFonts w:ascii="GHEA Grapalat" w:hAnsi="GHEA Grapalat"/>
          <w:lang w:val="hy-AM"/>
        </w:rPr>
        <w:t>ԸՖ</w:t>
      </w:r>
      <w:r w:rsidRPr="00F27E5D">
        <w:rPr>
          <w:rFonts w:ascii="GHEA Grapalat" w:hAnsi="GHEA Grapalat"/>
          <w:lang w:val="hy-AM"/>
        </w:rPr>
        <w:t>-ԳՀԾՁԲ-</w:t>
      </w:r>
      <w:r w:rsidR="0077454F">
        <w:rPr>
          <w:rFonts w:ascii="GHEA Grapalat" w:hAnsi="GHEA Grapalat"/>
          <w:lang w:val="hy-AM"/>
        </w:rPr>
        <w:t>5</w:t>
      </w:r>
      <w:r w:rsidR="000070FF">
        <w:rPr>
          <w:rFonts w:ascii="GHEA Grapalat" w:hAnsi="GHEA Grapalat"/>
          <w:lang w:val="hy-AM"/>
        </w:rPr>
        <w:t>/</w:t>
      </w:r>
      <w:r w:rsidR="0077454F">
        <w:rPr>
          <w:rFonts w:ascii="GHEA Grapalat" w:hAnsi="GHEA Grapalat"/>
          <w:lang w:val="hy-AM"/>
        </w:rPr>
        <w:t>2</w:t>
      </w:r>
      <w:r w:rsidR="000070FF">
        <w:rPr>
          <w:rFonts w:ascii="GHEA Grapalat" w:hAnsi="GHEA Grapalat"/>
          <w:lang w:val="hy-AM"/>
        </w:rPr>
        <w:t>5</w:t>
      </w:r>
      <w:r w:rsidRPr="00F27E5D">
        <w:rPr>
          <w:rFonts w:ascii="GHEA Grapalat" w:hAnsi="GHEA Grapalat"/>
          <w:u w:val="single"/>
          <w:lang w:val="af-ZA"/>
        </w:rPr>
        <w:t xml:space="preserve">       </w:t>
      </w:r>
    </w:p>
    <w:p w14:paraId="7BE821BD" w14:textId="4041890E" w:rsidR="00F27E5D" w:rsidRPr="00F27E5D" w:rsidRDefault="00F27E5D" w:rsidP="00F27E5D">
      <w:pPr>
        <w:pStyle w:val="BodyTextIndent"/>
        <w:widowControl w:val="0"/>
        <w:spacing w:line="240" w:lineRule="auto"/>
        <w:jc w:val="left"/>
        <w:rPr>
          <w:rFonts w:ascii="GHEA Grapalat" w:hAnsi="GHEA Grapalat"/>
          <w:sz w:val="24"/>
          <w:szCs w:val="24"/>
        </w:rPr>
      </w:pPr>
      <w:r w:rsidRPr="00F27E5D">
        <w:rPr>
          <w:rFonts w:ascii="GHEA Grapalat" w:hAnsi="GHEA Grapalat"/>
          <w:sz w:val="24"/>
          <w:szCs w:val="24"/>
        </w:rPr>
        <w:t xml:space="preserve">Заказчик </w:t>
      </w:r>
      <w:r w:rsidRPr="00F27E5D">
        <w:rPr>
          <w:rFonts w:ascii="GHEA Grapalat" w:hAnsi="GHEA Grapalat"/>
          <w:lang w:val="af-ZA"/>
        </w:rPr>
        <w:t xml:space="preserve">"ФЕДЕРАЦИЯ </w:t>
      </w:r>
      <w:r w:rsidR="0077454F">
        <w:rPr>
          <w:rFonts w:ascii="GHEA Grapalat" w:hAnsi="GHEA Grapalat"/>
        </w:rPr>
        <w:t>БОРЬБЫ</w:t>
      </w:r>
      <w:r w:rsidRPr="00F27E5D">
        <w:rPr>
          <w:rFonts w:ascii="GHEA Grapalat" w:hAnsi="GHEA Grapalat"/>
          <w:lang w:val="af-ZA"/>
        </w:rPr>
        <w:t xml:space="preserve"> АРМЕНИИ"</w:t>
      </w:r>
      <w:r w:rsidRPr="00F27E5D">
        <w:rPr>
          <w:rFonts w:ascii="GHEA Grapalat" w:hAnsi="GHEA Grapalat"/>
          <w:sz w:val="24"/>
          <w:szCs w:val="24"/>
        </w:rPr>
        <w:t>, находящийся по адрес</w:t>
      </w:r>
      <w:r w:rsidR="003E7AC5">
        <w:rPr>
          <w:rFonts w:ascii="GHEA Grapalat" w:hAnsi="GHEA Grapalat"/>
          <w:sz w:val="24"/>
          <w:szCs w:val="24"/>
        </w:rPr>
        <w:t>с</w:t>
      </w:r>
      <w:r w:rsidRPr="00F27E5D">
        <w:rPr>
          <w:rFonts w:ascii="GHEA Grapalat" w:hAnsi="GHEA Grapalat"/>
          <w:sz w:val="24"/>
          <w:szCs w:val="24"/>
        </w:rPr>
        <w:t xml:space="preserve">у: </w:t>
      </w:r>
      <w:r w:rsidRPr="00F27E5D">
        <w:rPr>
          <w:rFonts w:ascii="GHEA Grapalat" w:hAnsi="GHEA Grapalat"/>
          <w:lang w:val="af-ZA"/>
        </w:rPr>
        <w:t xml:space="preserve">Ереван, </w:t>
      </w:r>
      <w:r w:rsidR="0077454F">
        <w:rPr>
          <w:rFonts w:ascii="GHEA Grapalat" w:hAnsi="GHEA Grapalat"/>
        </w:rPr>
        <w:t xml:space="preserve">Абовяна </w:t>
      </w:r>
      <w:r w:rsidRPr="00F27E5D">
        <w:rPr>
          <w:rFonts w:ascii="GHEA Grapalat" w:hAnsi="GHEA Grapalat"/>
          <w:lang w:val="af-ZA"/>
        </w:rPr>
        <w:t>9, 1</w:t>
      </w:r>
      <w:r w:rsidR="0077454F">
        <w:rPr>
          <w:rFonts w:ascii="GHEA Grapalat" w:hAnsi="GHEA Grapalat"/>
        </w:rPr>
        <w:t>-ый</w:t>
      </w:r>
      <w:r w:rsidRPr="00F27E5D">
        <w:rPr>
          <w:rFonts w:ascii="GHEA Grapalat" w:hAnsi="GHEA Grapalat"/>
          <w:lang w:val="af-ZA"/>
        </w:rPr>
        <w:t xml:space="preserve"> этаж, комната</w:t>
      </w:r>
      <w:r w:rsidR="0077454F">
        <w:rPr>
          <w:rFonts w:ascii="GHEA Grapalat" w:hAnsi="GHEA Grapalat"/>
        </w:rPr>
        <w:t xml:space="preserve"> 1</w:t>
      </w:r>
      <w:r w:rsidRPr="00F27E5D">
        <w:rPr>
          <w:rFonts w:ascii="GHEA Grapalat" w:hAnsi="GHEA Grapalat"/>
          <w:sz w:val="24"/>
          <w:szCs w:val="24"/>
        </w:rPr>
        <w:t xml:space="preserve"> объявляет </w:t>
      </w:r>
      <w:r w:rsidR="003E7AC5">
        <w:rPr>
          <w:rFonts w:ascii="GHEA Grapalat" w:hAnsi="GHEA Grapalat"/>
          <w:sz w:val="24"/>
          <w:szCs w:val="24"/>
        </w:rPr>
        <w:t>запрос котировки</w:t>
      </w:r>
      <w:r w:rsidRPr="00F27E5D">
        <w:rPr>
          <w:rFonts w:ascii="GHEA Grapalat" w:hAnsi="GHEA Grapalat"/>
          <w:sz w:val="24"/>
          <w:szCs w:val="24"/>
        </w:rPr>
        <w:t>, который проводится одним этапом.</w:t>
      </w:r>
    </w:p>
    <w:p w14:paraId="13633D49" w14:textId="77777777" w:rsidR="00F27E5D" w:rsidRPr="0077454F" w:rsidRDefault="00F27E5D" w:rsidP="0077454F">
      <w:pPr>
        <w:pStyle w:val="BodyTextIndent"/>
        <w:widowControl w:val="0"/>
        <w:spacing w:line="240" w:lineRule="auto"/>
        <w:ind w:firstLine="567"/>
        <w:rPr>
          <w:rFonts w:ascii="GHEA Grapalat" w:hAnsi="GHEA Grapalat"/>
          <w:spacing w:val="6"/>
          <w:sz w:val="24"/>
          <w:szCs w:val="24"/>
        </w:rPr>
      </w:pPr>
      <w:r w:rsidRPr="00F27E5D">
        <w:rPr>
          <w:rFonts w:ascii="GHEA Grapalat" w:hAnsi="GHEA Grapalat"/>
          <w:sz w:val="24"/>
          <w:szCs w:val="24"/>
        </w:rPr>
        <w:t>Участнику, отобранному по итогам настоящей процедуры, в</w:t>
      </w:r>
      <w:r w:rsidRPr="00F27E5D">
        <w:rPr>
          <w:rFonts w:ascii="Calibri" w:hAnsi="Calibri" w:cs="Calibri"/>
          <w:sz w:val="24"/>
          <w:szCs w:val="24"/>
          <w:lang w:val="en-US"/>
        </w:rPr>
        <w:t> </w:t>
      </w:r>
      <w:r w:rsidRPr="00F27E5D">
        <w:rPr>
          <w:rFonts w:ascii="GHEA Grapalat" w:hAnsi="GHEA Grapalat"/>
          <w:spacing w:val="6"/>
          <w:sz w:val="24"/>
          <w:szCs w:val="24"/>
        </w:rPr>
        <w:t>установленном</w:t>
      </w:r>
      <w:r w:rsidRPr="00F27E5D">
        <w:rPr>
          <w:rFonts w:ascii="Calibri" w:hAnsi="Calibri" w:cs="Calibri"/>
          <w:spacing w:val="6"/>
          <w:sz w:val="24"/>
          <w:szCs w:val="24"/>
          <w:lang w:val="en-US"/>
        </w:rPr>
        <w:t> </w:t>
      </w:r>
      <w:r w:rsidRPr="00F27E5D">
        <w:rPr>
          <w:rFonts w:ascii="GHEA Grapalat" w:hAnsi="GHEA Grapalat"/>
          <w:spacing w:val="6"/>
          <w:sz w:val="24"/>
          <w:szCs w:val="24"/>
        </w:rPr>
        <w:t xml:space="preserve">порядке будет предложено заключить договор на поставку </w:t>
      </w:r>
      <w:r w:rsidRPr="00F27E5D">
        <w:rPr>
          <w:rFonts w:ascii="GHEA Grapalat" w:hAnsi="GHEA Grapalat"/>
        </w:rPr>
        <w:t>“</w:t>
      </w:r>
      <w:r w:rsidRPr="00F27E5D">
        <w:rPr>
          <w:rFonts w:ascii="GHEA Grapalat" w:hAnsi="GHEA Grapalat"/>
          <w:b/>
          <w:bCs/>
        </w:rPr>
        <w:t>организовать обучающие занятия”</w:t>
      </w:r>
      <w:r w:rsidRPr="00F27E5D">
        <w:rPr>
          <w:rFonts w:ascii="GHEA Grapalat" w:hAnsi="GHEA Grapalat"/>
          <w:sz w:val="24"/>
          <w:szCs w:val="24"/>
        </w:rPr>
        <w:t xml:space="preserve"> (далее — договор).</w:t>
      </w:r>
    </w:p>
    <w:p w14:paraId="6132C31A" w14:textId="77777777" w:rsidR="00F27E5D" w:rsidRPr="00F27E5D" w:rsidRDefault="00F27E5D" w:rsidP="00F27E5D">
      <w:pPr>
        <w:pStyle w:val="BodyTextIndent"/>
        <w:widowControl w:val="0"/>
        <w:spacing w:line="240" w:lineRule="auto"/>
        <w:ind w:firstLine="567"/>
        <w:rPr>
          <w:rFonts w:ascii="GHEA Grapalat" w:hAnsi="GHEA Grapalat"/>
          <w:sz w:val="24"/>
          <w:szCs w:val="24"/>
        </w:rPr>
      </w:pPr>
      <w:r w:rsidRPr="00F27E5D">
        <w:rPr>
          <w:rFonts w:ascii="GHEA Grapalat" w:hAnsi="GHEA Grapalat"/>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7E5D">
        <w:rPr>
          <w:rFonts w:ascii="Calibri" w:hAnsi="Calibri" w:cs="Calibri"/>
          <w:sz w:val="24"/>
          <w:szCs w:val="24"/>
          <w:lang w:val="en-US"/>
        </w:rPr>
        <w:t> </w:t>
      </w:r>
      <w:r w:rsidRPr="00F27E5D">
        <w:rPr>
          <w:rFonts w:ascii="GHEA Grapalat" w:hAnsi="GHEA Grapalat"/>
          <w:sz w:val="24"/>
          <w:szCs w:val="24"/>
        </w:rPr>
        <w:t>настоящей процедуре.</w:t>
      </w:r>
    </w:p>
    <w:p w14:paraId="7373B560" w14:textId="77777777" w:rsidR="00F27E5D" w:rsidRPr="00F27E5D" w:rsidRDefault="00F27E5D" w:rsidP="00F27E5D">
      <w:pPr>
        <w:pStyle w:val="BodyTextIndent"/>
        <w:widowControl w:val="0"/>
        <w:spacing w:line="240" w:lineRule="auto"/>
        <w:ind w:firstLine="567"/>
        <w:rPr>
          <w:rFonts w:ascii="GHEA Grapalat" w:hAnsi="GHEA Grapalat"/>
          <w:sz w:val="24"/>
          <w:szCs w:val="24"/>
        </w:rPr>
      </w:pPr>
      <w:r w:rsidRPr="00F27E5D">
        <w:rPr>
          <w:rFonts w:ascii="GHEA Grapalat" w:hAnsi="GHEA Grapalat"/>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39022A86" w14:textId="77777777" w:rsidR="00F27E5D" w:rsidRPr="00F27E5D" w:rsidRDefault="00F27E5D" w:rsidP="00F27E5D">
      <w:pPr>
        <w:pStyle w:val="BodyTextIndent"/>
        <w:widowControl w:val="0"/>
        <w:spacing w:line="240" w:lineRule="auto"/>
        <w:ind w:firstLine="567"/>
        <w:rPr>
          <w:rFonts w:ascii="GHEA Grapalat" w:hAnsi="GHEA Grapalat"/>
          <w:sz w:val="24"/>
          <w:szCs w:val="24"/>
        </w:rPr>
      </w:pPr>
      <w:r w:rsidRPr="00F27E5D">
        <w:rPr>
          <w:rFonts w:ascii="GHEA Grapalat" w:hAnsi="GHEA Grapalat"/>
          <w:sz w:val="24"/>
          <w:szCs w:val="24"/>
        </w:rPr>
        <w:t>Отобранный участник определяется из числа участников, подавших заявки, оцененные удовлетворительно</w:t>
      </w:r>
      <w:r w:rsidRPr="00F27E5D">
        <w:rPr>
          <w:rFonts w:ascii="GHEA Grapalat" w:hAnsi="GHEA Grapalat"/>
          <w:sz w:val="24"/>
          <w:szCs w:val="24"/>
          <w:lang w:val="hy-AM"/>
        </w:rPr>
        <w:t xml:space="preserve"> </w:t>
      </w:r>
      <w:r w:rsidRPr="00F27E5D">
        <w:rPr>
          <w:rFonts w:ascii="GHEA Grapalat" w:hAnsi="GHEA Grapalat"/>
          <w:sz w:val="24"/>
          <w:szCs w:val="24"/>
        </w:rPr>
        <w:t>по неценовым условиям, по принципу предпочтения, отдаваемого участнику, представившему минимальное ценовое предложение.</w:t>
      </w:r>
    </w:p>
    <w:p w14:paraId="232619E4" w14:textId="77777777" w:rsidR="00F27E5D" w:rsidRPr="00F27E5D" w:rsidRDefault="00F27E5D" w:rsidP="00F27E5D">
      <w:pPr>
        <w:pStyle w:val="BodyTextIndent"/>
        <w:widowControl w:val="0"/>
        <w:spacing w:line="240" w:lineRule="auto"/>
        <w:ind w:firstLine="567"/>
        <w:rPr>
          <w:rFonts w:ascii="GHEA Grapalat" w:hAnsi="GHEA Grapalat"/>
          <w:sz w:val="24"/>
          <w:szCs w:val="24"/>
        </w:rPr>
      </w:pPr>
      <w:r w:rsidRPr="00F27E5D">
        <w:rPr>
          <w:rFonts w:ascii="GHEA Grapalat" w:hAnsi="GHEA Grapalat"/>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F27E5D">
        <w:rPr>
          <w:rStyle w:val="FootnoteReference"/>
          <w:rFonts w:ascii="GHEA Grapalat" w:hAnsi="GHEA Grapalat"/>
          <w:sz w:val="24"/>
          <w:szCs w:val="24"/>
        </w:rPr>
        <w:footnoteReference w:id="1"/>
      </w:r>
    </w:p>
    <w:p w14:paraId="07BC170C" w14:textId="77777777" w:rsidR="00F27E5D" w:rsidRPr="00F27E5D" w:rsidRDefault="00F27E5D" w:rsidP="00F27E5D">
      <w:pPr>
        <w:pStyle w:val="BodyTextIndent"/>
        <w:widowControl w:val="0"/>
        <w:spacing w:line="240" w:lineRule="auto"/>
        <w:ind w:firstLine="567"/>
        <w:rPr>
          <w:rFonts w:ascii="GHEA Grapalat" w:hAnsi="GHEA Grapalat"/>
          <w:spacing w:val="-6"/>
          <w:sz w:val="24"/>
          <w:szCs w:val="24"/>
        </w:rPr>
      </w:pPr>
      <w:r w:rsidRPr="00F27E5D">
        <w:rPr>
          <w:rFonts w:ascii="GHEA Grapalat" w:hAnsi="GHEA Grapalat"/>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7E5D">
        <w:rPr>
          <w:rFonts w:ascii="Calibri" w:hAnsi="Calibri" w:cs="Calibri"/>
          <w:spacing w:val="-6"/>
          <w:sz w:val="24"/>
          <w:szCs w:val="24"/>
          <w:lang w:val="en-US"/>
        </w:rPr>
        <w:t> </w:t>
      </w:r>
      <w:r w:rsidRPr="00F27E5D">
        <w:rPr>
          <w:rFonts w:ascii="GHEA Grapalat" w:hAnsi="GHEA Grapalat"/>
          <w:spacing w:val="-6"/>
          <w:sz w:val="24"/>
          <w:szCs w:val="24"/>
        </w:rPr>
        <w:t xml:space="preserve">электронной форме в течение рабочего дня, следующего за днем получения заявления. </w:t>
      </w:r>
    </w:p>
    <w:p w14:paraId="55CCEB51" w14:textId="77777777" w:rsidR="00F27E5D" w:rsidRPr="00F27E5D" w:rsidRDefault="00F27E5D" w:rsidP="00F27E5D">
      <w:pPr>
        <w:pStyle w:val="BodyTextIndent"/>
        <w:widowControl w:val="0"/>
        <w:ind w:firstLine="567"/>
        <w:rPr>
          <w:rFonts w:ascii="GHEA Grapalat" w:hAnsi="GHEA Grapalat"/>
          <w:spacing w:val="6"/>
          <w:sz w:val="24"/>
          <w:szCs w:val="24"/>
        </w:rPr>
      </w:pPr>
      <w:r w:rsidRPr="00F27E5D">
        <w:rPr>
          <w:rFonts w:ascii="GHEA Grapalat" w:hAnsi="GHEA Grapalat"/>
          <w:sz w:val="24"/>
          <w:szCs w:val="24"/>
        </w:rPr>
        <w:t>Заявки на на открытый конкурс необходимо подавать по адресу</w:t>
      </w:r>
    </w:p>
    <w:p w14:paraId="316C78F7" w14:textId="4513414A" w:rsidR="00F27E5D" w:rsidRPr="00F27E5D" w:rsidRDefault="00F27E5D" w:rsidP="00F27E5D">
      <w:pPr>
        <w:pStyle w:val="BodyTextIndent"/>
        <w:widowControl w:val="0"/>
        <w:ind w:firstLine="0"/>
        <w:rPr>
          <w:rFonts w:ascii="GHEA Grapalat" w:hAnsi="GHEA Grapalat"/>
          <w:sz w:val="24"/>
          <w:szCs w:val="24"/>
        </w:rPr>
      </w:pPr>
      <w:r w:rsidRPr="00256212">
        <w:rPr>
          <w:rFonts w:ascii="GHEA Grapalat" w:hAnsi="GHEA Grapalat"/>
          <w:sz w:val="22"/>
          <w:lang w:val="af-ZA"/>
        </w:rPr>
        <w:t xml:space="preserve">Ереван, </w:t>
      </w:r>
      <w:r w:rsidR="00256212">
        <w:rPr>
          <w:rFonts w:ascii="GHEA Grapalat" w:hAnsi="GHEA Grapalat"/>
          <w:sz w:val="22"/>
        </w:rPr>
        <w:t xml:space="preserve">Абовяна </w:t>
      </w:r>
      <w:r w:rsidRPr="00256212">
        <w:rPr>
          <w:rFonts w:ascii="GHEA Grapalat" w:hAnsi="GHEA Grapalat"/>
          <w:sz w:val="22"/>
          <w:lang w:val="af-ZA"/>
        </w:rPr>
        <w:t>9, 1</w:t>
      </w:r>
      <w:r w:rsidR="00256212">
        <w:rPr>
          <w:rFonts w:ascii="GHEA Grapalat" w:hAnsi="GHEA Grapalat"/>
          <w:sz w:val="22"/>
        </w:rPr>
        <w:t>-ый</w:t>
      </w:r>
      <w:r w:rsidRPr="00256212">
        <w:rPr>
          <w:rFonts w:ascii="GHEA Grapalat" w:hAnsi="GHEA Grapalat"/>
          <w:sz w:val="22"/>
          <w:lang w:val="af-ZA"/>
        </w:rPr>
        <w:t xml:space="preserve"> этаж, комната</w:t>
      </w:r>
      <w:r w:rsidR="00CD519B">
        <w:rPr>
          <w:rFonts w:ascii="GHEA Grapalat" w:hAnsi="GHEA Grapalat"/>
          <w:sz w:val="22"/>
        </w:rPr>
        <w:t xml:space="preserve"> </w:t>
      </w:r>
      <w:r w:rsidR="00256212">
        <w:rPr>
          <w:rFonts w:ascii="GHEA Grapalat" w:hAnsi="GHEA Grapalat"/>
          <w:sz w:val="22"/>
        </w:rPr>
        <w:t>1</w:t>
      </w:r>
      <w:r w:rsidRPr="00256212">
        <w:rPr>
          <w:rFonts w:ascii="GHEA Grapalat" w:hAnsi="GHEA Grapalat"/>
          <w:sz w:val="28"/>
          <w:szCs w:val="24"/>
        </w:rPr>
        <w:t xml:space="preserve"> в документарной форме, до 11:00 </w:t>
      </w:r>
      <w:r w:rsidRPr="00F27E5D">
        <w:rPr>
          <w:rFonts w:ascii="GHEA Grapalat" w:hAnsi="GHEA Grapalat"/>
          <w:sz w:val="24"/>
          <w:szCs w:val="24"/>
        </w:rPr>
        <w:t xml:space="preserve">часов </w:t>
      </w:r>
      <w:r w:rsidR="00971FD4">
        <w:rPr>
          <w:rFonts w:ascii="GHEA Grapalat" w:hAnsi="GHEA Grapalat"/>
          <w:sz w:val="24"/>
          <w:szCs w:val="24"/>
        </w:rPr>
        <w:t>10</w:t>
      </w:r>
      <w:r w:rsidRPr="00F27E5D">
        <w:rPr>
          <w:rFonts w:ascii="GHEA Grapalat" w:hAnsi="GHEA Grapalat"/>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9695CD8" w14:textId="45EA9E4E" w:rsidR="00F27E5D" w:rsidRPr="00F27E5D" w:rsidRDefault="00F27E5D" w:rsidP="00F27E5D">
      <w:pPr>
        <w:pStyle w:val="BodyTextIndent"/>
        <w:widowControl w:val="0"/>
        <w:ind w:firstLine="567"/>
        <w:rPr>
          <w:rFonts w:ascii="GHEA Grapalat" w:hAnsi="GHEA Grapalat"/>
          <w:sz w:val="24"/>
          <w:szCs w:val="24"/>
        </w:rPr>
      </w:pPr>
      <w:r w:rsidRPr="00F27E5D">
        <w:rPr>
          <w:rFonts w:ascii="GHEA Grapalat" w:hAnsi="GHEA Grapalat"/>
          <w:sz w:val="24"/>
          <w:szCs w:val="24"/>
        </w:rPr>
        <w:t xml:space="preserve">Вскрытие заявок будет проводиться по адресу </w:t>
      </w:r>
      <w:r w:rsidRPr="00F27E5D">
        <w:rPr>
          <w:rFonts w:ascii="GHEA Grapalat" w:hAnsi="GHEA Grapalat"/>
          <w:lang w:val="af-ZA"/>
        </w:rPr>
        <w:t xml:space="preserve">Ереван, </w:t>
      </w:r>
      <w:r w:rsidR="00256212">
        <w:rPr>
          <w:rFonts w:ascii="GHEA Grapalat" w:hAnsi="GHEA Grapalat"/>
        </w:rPr>
        <w:t xml:space="preserve">Абовяна </w:t>
      </w:r>
      <w:r w:rsidRPr="00F27E5D">
        <w:rPr>
          <w:rFonts w:ascii="GHEA Grapalat" w:hAnsi="GHEA Grapalat"/>
          <w:lang w:val="af-ZA"/>
        </w:rPr>
        <w:t>9, 1</w:t>
      </w:r>
      <w:r w:rsidR="00256212">
        <w:rPr>
          <w:rFonts w:ascii="GHEA Grapalat" w:hAnsi="GHEA Grapalat"/>
        </w:rPr>
        <w:t>-ый</w:t>
      </w:r>
      <w:r w:rsidRPr="00F27E5D">
        <w:rPr>
          <w:rFonts w:ascii="GHEA Grapalat" w:hAnsi="GHEA Grapalat"/>
          <w:lang w:val="af-ZA"/>
        </w:rPr>
        <w:t xml:space="preserve"> этаж</w:t>
      </w:r>
      <w:r w:rsidRPr="00256212">
        <w:rPr>
          <w:rFonts w:ascii="GHEA Grapalat" w:hAnsi="GHEA Grapalat"/>
          <w:sz w:val="18"/>
          <w:lang w:val="af-ZA"/>
        </w:rPr>
        <w:t xml:space="preserve">, </w:t>
      </w:r>
      <w:r w:rsidRPr="00256212">
        <w:rPr>
          <w:rFonts w:ascii="GHEA Grapalat" w:hAnsi="GHEA Grapalat"/>
          <w:lang w:val="af-ZA"/>
        </w:rPr>
        <w:t>комнат</w:t>
      </w:r>
      <w:r w:rsidR="00256212" w:rsidRPr="00256212">
        <w:rPr>
          <w:rFonts w:ascii="GHEA Grapalat" w:hAnsi="GHEA Grapalat"/>
          <w:szCs w:val="24"/>
        </w:rPr>
        <w:t>а 1</w:t>
      </w:r>
      <w:r w:rsidRPr="00256212">
        <w:rPr>
          <w:rFonts w:ascii="GHEA Grapalat" w:hAnsi="GHEA Grapalat"/>
          <w:sz w:val="22"/>
          <w:szCs w:val="24"/>
        </w:rPr>
        <w:t xml:space="preserve"> </w:t>
      </w:r>
      <w:r w:rsidRPr="00F27E5D">
        <w:rPr>
          <w:rFonts w:ascii="GHEA Grapalat" w:hAnsi="GHEA Grapalat"/>
          <w:sz w:val="24"/>
          <w:szCs w:val="24"/>
        </w:rPr>
        <w:t xml:space="preserve">в 11 часов </w:t>
      </w:r>
      <w:r w:rsidR="00971FD4">
        <w:rPr>
          <w:rFonts w:ascii="GHEA Grapalat" w:hAnsi="GHEA Grapalat"/>
          <w:sz w:val="24"/>
          <w:szCs w:val="24"/>
        </w:rPr>
        <w:t>07</w:t>
      </w:r>
      <w:r w:rsidR="00CD519B">
        <w:rPr>
          <w:rFonts w:ascii="GHEA Grapalat" w:hAnsi="GHEA Grapalat"/>
          <w:sz w:val="24"/>
          <w:szCs w:val="24"/>
        </w:rPr>
        <w:t>-ого</w:t>
      </w:r>
      <w:r w:rsidRPr="00F27E5D">
        <w:rPr>
          <w:rFonts w:ascii="GHEA Grapalat" w:hAnsi="GHEA Grapalat"/>
          <w:sz w:val="24"/>
          <w:szCs w:val="24"/>
        </w:rPr>
        <w:t xml:space="preserve"> </w:t>
      </w:r>
      <w:r w:rsidR="00971FD4">
        <w:rPr>
          <w:rFonts w:ascii="GHEA Grapalat" w:hAnsi="GHEA Grapalat"/>
          <w:sz w:val="24"/>
          <w:szCs w:val="24"/>
        </w:rPr>
        <w:t>января</w:t>
      </w:r>
      <w:r w:rsidRPr="00F27E5D">
        <w:rPr>
          <w:rFonts w:ascii="GHEA Grapalat" w:hAnsi="GHEA Grapalat"/>
          <w:sz w:val="24"/>
          <w:szCs w:val="24"/>
        </w:rPr>
        <w:t xml:space="preserve">  "202</w:t>
      </w:r>
      <w:r w:rsidR="00971FD4">
        <w:rPr>
          <w:rFonts w:ascii="GHEA Grapalat" w:hAnsi="GHEA Grapalat"/>
          <w:sz w:val="24"/>
          <w:szCs w:val="24"/>
        </w:rPr>
        <w:t>6</w:t>
      </w:r>
      <w:r w:rsidRPr="00F27E5D">
        <w:rPr>
          <w:rFonts w:ascii="GHEA Grapalat" w:hAnsi="GHEA Grapalat"/>
          <w:sz w:val="24"/>
          <w:szCs w:val="24"/>
        </w:rPr>
        <w:t>".</w:t>
      </w:r>
    </w:p>
    <w:p w14:paraId="4A1B9E63" w14:textId="77777777" w:rsidR="00F27E5D" w:rsidRPr="00F27E5D" w:rsidRDefault="00F27E5D" w:rsidP="00F27E5D">
      <w:pPr>
        <w:pStyle w:val="BodyTextIndent"/>
        <w:widowControl w:val="0"/>
        <w:spacing w:line="240" w:lineRule="auto"/>
        <w:ind w:firstLine="567"/>
        <w:rPr>
          <w:rFonts w:ascii="GHEA Grapalat" w:hAnsi="GHEA Grapalat"/>
          <w:sz w:val="24"/>
          <w:szCs w:val="24"/>
        </w:rPr>
      </w:pPr>
      <w:r w:rsidRPr="00F27E5D">
        <w:rPr>
          <w:rFonts w:ascii="GHEA Grapalat" w:hAnsi="GHEA Grapalat"/>
          <w:sz w:val="24"/>
          <w:szCs w:val="24"/>
        </w:rPr>
        <w:t xml:space="preserve">Обжалование данной процедуры осуществляется в порядке, установленном законом РА </w:t>
      </w:r>
      <w:r w:rsidRPr="00F27E5D">
        <w:rPr>
          <w:rFonts w:ascii="GHEA Grapalat" w:hAnsi="GHEA Grapalat"/>
          <w:sz w:val="24"/>
          <w:szCs w:val="24"/>
        </w:rPr>
        <w:lastRenderedPageBreak/>
        <w:t>"О закупках" и гражданским процессуальным кодексом РА.</w:t>
      </w:r>
    </w:p>
    <w:p w14:paraId="20982697" w14:textId="77777777" w:rsidR="00F27E5D" w:rsidRPr="00F27E5D" w:rsidRDefault="00F27E5D" w:rsidP="00F27E5D">
      <w:pPr>
        <w:pStyle w:val="BodyTextIndent"/>
        <w:widowControl w:val="0"/>
        <w:spacing w:line="240" w:lineRule="auto"/>
        <w:ind w:firstLine="567"/>
        <w:rPr>
          <w:rFonts w:ascii="GHEA Grapalat" w:hAnsi="GHEA Grapalat"/>
          <w:sz w:val="24"/>
          <w:szCs w:val="24"/>
        </w:rPr>
      </w:pPr>
      <w:r w:rsidRPr="00F27E5D">
        <w:rPr>
          <w:rFonts w:ascii="GHEA Grapalat" w:hAnsi="GHEA Grapalat"/>
          <w:sz w:val="24"/>
          <w:szCs w:val="24"/>
        </w:rPr>
        <w:t>Для получения дополнительной информации, связанной с настоящим</w:t>
      </w:r>
      <w:r w:rsidRPr="00F27E5D">
        <w:rPr>
          <w:rFonts w:ascii="Calibri" w:hAnsi="Calibri" w:cs="Calibri"/>
          <w:sz w:val="24"/>
          <w:szCs w:val="24"/>
          <w:lang w:val="en-US"/>
        </w:rPr>
        <w:t> </w:t>
      </w:r>
      <w:r w:rsidRPr="00F27E5D">
        <w:rPr>
          <w:rFonts w:ascii="GHEA Grapalat" w:hAnsi="GHEA Grapalat"/>
          <w:sz w:val="24"/>
          <w:szCs w:val="24"/>
        </w:rPr>
        <w:t xml:space="preserve">объявлением, можете обратиться к секретарю Оценочной комиссии </w:t>
      </w:r>
      <w:r w:rsidR="005B430C">
        <w:rPr>
          <w:rFonts w:ascii="GHEA Grapalat" w:hAnsi="GHEA Grapalat"/>
          <w:sz w:val="24"/>
          <w:szCs w:val="24"/>
        </w:rPr>
        <w:t>Анны Мелконян</w:t>
      </w:r>
      <w:r w:rsidRPr="00F27E5D">
        <w:rPr>
          <w:rFonts w:ascii="GHEA Grapalat" w:hAnsi="GHEA Grapalat"/>
          <w:sz w:val="24"/>
          <w:szCs w:val="24"/>
          <w:lang w:val="hy-AM"/>
        </w:rPr>
        <w:t>.</w:t>
      </w:r>
    </w:p>
    <w:p w14:paraId="080D348B" w14:textId="77777777" w:rsidR="00F27E5D" w:rsidRPr="00F27E5D" w:rsidRDefault="00F27E5D" w:rsidP="00F27E5D">
      <w:pPr>
        <w:pStyle w:val="BodyTextIndent"/>
        <w:widowControl w:val="0"/>
        <w:spacing w:line="240" w:lineRule="auto"/>
        <w:ind w:left="1701" w:firstLine="0"/>
        <w:rPr>
          <w:rFonts w:ascii="GHEA Grapalat" w:hAnsi="GHEA Grapalat"/>
          <w:sz w:val="24"/>
          <w:szCs w:val="24"/>
          <w:u w:val="single"/>
        </w:rPr>
      </w:pPr>
      <w:r w:rsidRPr="00F27E5D">
        <w:rPr>
          <w:rFonts w:ascii="GHEA Grapalat" w:hAnsi="GHEA Grapalat"/>
          <w:sz w:val="24"/>
          <w:szCs w:val="24"/>
        </w:rPr>
        <w:t>Телефон</w:t>
      </w:r>
      <w:r w:rsidRPr="00F27E5D">
        <w:rPr>
          <w:rFonts w:ascii="GHEA Grapalat" w:hAnsi="GHEA Grapalat"/>
          <w:sz w:val="24"/>
          <w:szCs w:val="24"/>
          <w:lang w:val="hy-AM"/>
        </w:rPr>
        <w:t xml:space="preserve"> </w:t>
      </w:r>
      <w:r w:rsidR="005B430C">
        <w:rPr>
          <w:rFonts w:ascii="GHEA Grapalat" w:hAnsi="GHEA Grapalat"/>
          <w:sz w:val="24"/>
          <w:szCs w:val="24"/>
        </w:rPr>
        <w:t>+37491483956</w:t>
      </w:r>
    </w:p>
    <w:p w14:paraId="7DA5691F" w14:textId="77777777" w:rsidR="00F27E5D" w:rsidRPr="00F27E5D" w:rsidRDefault="00F27E5D" w:rsidP="00F27E5D">
      <w:pPr>
        <w:pStyle w:val="BodyTextIndent"/>
        <w:widowControl w:val="0"/>
        <w:spacing w:line="240" w:lineRule="auto"/>
        <w:ind w:left="1701" w:firstLine="0"/>
        <w:rPr>
          <w:rFonts w:ascii="GHEA Grapalat" w:hAnsi="GHEA Grapalat"/>
          <w:sz w:val="24"/>
          <w:szCs w:val="24"/>
          <w:u w:val="single"/>
        </w:rPr>
      </w:pPr>
      <w:r w:rsidRPr="00F27E5D">
        <w:rPr>
          <w:rFonts w:ascii="GHEA Grapalat" w:hAnsi="GHEA Grapalat"/>
          <w:sz w:val="24"/>
          <w:szCs w:val="24"/>
        </w:rPr>
        <w:t xml:space="preserve">Электронная почта </w:t>
      </w:r>
    </w:p>
    <w:p w14:paraId="4DBEC60B" w14:textId="77777777" w:rsidR="00F27E5D" w:rsidRPr="005B430C" w:rsidRDefault="00F27E5D" w:rsidP="00F27E5D">
      <w:pPr>
        <w:pStyle w:val="BodyTextIndent"/>
        <w:spacing w:line="240" w:lineRule="auto"/>
        <w:jc w:val="center"/>
        <w:rPr>
          <w:rFonts w:ascii="GHEA Grapalat" w:hAnsi="GHEA Grapalat"/>
          <w:i w:val="0"/>
        </w:rPr>
      </w:pPr>
      <w:r w:rsidRPr="00F27E5D">
        <w:rPr>
          <w:rFonts w:ascii="GHEA Grapalat" w:hAnsi="GHEA Grapalat"/>
          <w:sz w:val="24"/>
          <w:szCs w:val="24"/>
        </w:rPr>
        <w:t xml:space="preserve">Заказчик </w:t>
      </w:r>
      <w:r w:rsidRPr="00F27E5D">
        <w:rPr>
          <w:rFonts w:ascii="GHEA Grapalat" w:hAnsi="GHEA Grapalat"/>
          <w:lang w:val="af-ZA"/>
        </w:rPr>
        <w:t>Телефон +3749</w:t>
      </w:r>
      <w:r w:rsidR="005B430C">
        <w:rPr>
          <w:rFonts w:ascii="GHEA Grapalat" w:hAnsi="GHEA Grapalat"/>
        </w:rPr>
        <w:t>1483956</w:t>
      </w:r>
    </w:p>
    <w:p w14:paraId="2AC07089" w14:textId="77777777" w:rsidR="00F27E5D" w:rsidRPr="00F27E5D" w:rsidRDefault="00F27E5D" w:rsidP="00F27E5D">
      <w:pPr>
        <w:pStyle w:val="BodyTextIndent"/>
        <w:spacing w:line="240" w:lineRule="auto"/>
        <w:jc w:val="center"/>
        <w:rPr>
          <w:rFonts w:ascii="GHEA Grapalat" w:hAnsi="GHEA Grapalat"/>
          <w:i w:val="0"/>
          <w:lang w:val="af-ZA"/>
        </w:rPr>
      </w:pPr>
      <w:r w:rsidRPr="00F27E5D">
        <w:rPr>
          <w:rFonts w:ascii="GHEA Grapalat" w:hAnsi="GHEA Grapalat"/>
          <w:lang w:val="af-ZA"/>
        </w:rPr>
        <w:t xml:space="preserve">                       </w:t>
      </w:r>
    </w:p>
    <w:p w14:paraId="33A9F7C2" w14:textId="77777777" w:rsidR="00F27E5D" w:rsidRPr="00F27E5D" w:rsidRDefault="00F27E5D" w:rsidP="00F27E5D">
      <w:pPr>
        <w:pStyle w:val="BodyTextIndent"/>
        <w:spacing w:line="240" w:lineRule="auto"/>
        <w:jc w:val="center"/>
        <w:rPr>
          <w:rFonts w:ascii="GHEA Grapalat" w:hAnsi="GHEA Grapalat"/>
          <w:i w:val="0"/>
          <w:lang w:val="af-ZA"/>
        </w:rPr>
      </w:pPr>
      <w:r w:rsidRPr="00F27E5D">
        <w:rPr>
          <w:rFonts w:ascii="GHEA Grapalat" w:hAnsi="GHEA Grapalat"/>
          <w:lang w:val="af-ZA"/>
        </w:rPr>
        <w:t xml:space="preserve">   Электронная почта Электронная почта </w:t>
      </w:r>
      <w:r w:rsidR="00075B14">
        <w:rPr>
          <w:rFonts w:ascii="GHEA Grapalat" w:hAnsi="GHEA Grapalat"/>
          <w:lang w:val="af-ZA"/>
        </w:rPr>
        <w:t>arm@uww.org</w:t>
      </w:r>
    </w:p>
    <w:p w14:paraId="1A92ABF7" w14:textId="77777777" w:rsidR="00F27E5D" w:rsidRPr="00F27E5D" w:rsidRDefault="00F27E5D" w:rsidP="00F27E5D">
      <w:pPr>
        <w:pStyle w:val="BodyTextIndent"/>
        <w:spacing w:line="240" w:lineRule="auto"/>
        <w:jc w:val="center"/>
        <w:rPr>
          <w:rFonts w:ascii="GHEA Grapalat" w:hAnsi="GHEA Grapalat"/>
          <w:i w:val="0"/>
          <w:lang w:val="af-ZA"/>
        </w:rPr>
      </w:pPr>
    </w:p>
    <w:p w14:paraId="07DBD815" w14:textId="77777777" w:rsidR="00F27E5D" w:rsidRPr="00F27E5D" w:rsidRDefault="00F27E5D" w:rsidP="00F27E5D">
      <w:pPr>
        <w:pStyle w:val="BodyTextIndent"/>
        <w:spacing w:line="240" w:lineRule="auto"/>
        <w:jc w:val="center"/>
        <w:rPr>
          <w:rFonts w:ascii="GHEA Grapalat" w:hAnsi="GHEA Grapalat"/>
          <w:i w:val="0"/>
          <w:lang w:val="af-ZA"/>
        </w:rPr>
      </w:pPr>
      <w:r w:rsidRPr="00F27E5D">
        <w:rPr>
          <w:rFonts w:ascii="GHEA Grapalat" w:hAnsi="GHEA Grapalat"/>
          <w:lang w:val="af-ZA"/>
        </w:rPr>
        <w:t xml:space="preserve">Клиент "ФЕДЕРАЦИЯ </w:t>
      </w:r>
      <w:r w:rsidR="00CD519B">
        <w:rPr>
          <w:rFonts w:ascii="GHEA Grapalat" w:hAnsi="GHEA Grapalat"/>
        </w:rPr>
        <w:t>БОРЬБЫ</w:t>
      </w:r>
      <w:r w:rsidRPr="00F27E5D">
        <w:rPr>
          <w:rFonts w:ascii="GHEA Grapalat" w:hAnsi="GHEA Grapalat"/>
          <w:lang w:val="af-ZA"/>
        </w:rPr>
        <w:t xml:space="preserve"> АРМЕНИИ" Общественная организация (ОО)</w:t>
      </w:r>
    </w:p>
    <w:p w14:paraId="17FD5DB2" w14:textId="77777777" w:rsidR="00F27E5D" w:rsidRPr="00F27E5D" w:rsidRDefault="00F27E5D" w:rsidP="00F27E5D">
      <w:pPr>
        <w:pStyle w:val="BodyTextIndent"/>
        <w:widowControl w:val="0"/>
        <w:spacing w:line="240" w:lineRule="auto"/>
        <w:ind w:left="1701" w:firstLine="0"/>
        <w:jc w:val="left"/>
        <w:rPr>
          <w:rFonts w:ascii="GHEA Grapalat" w:hAnsi="GHEA Grapalat"/>
          <w:sz w:val="16"/>
          <w:szCs w:val="16"/>
        </w:rPr>
      </w:pPr>
      <w:r w:rsidRPr="00F27E5D">
        <w:rPr>
          <w:rFonts w:ascii="GHEA Grapalat" w:hAnsi="GHEA Grapalat" w:cs="Sylfaen"/>
          <w:b/>
        </w:rPr>
        <w:br w:type="page"/>
      </w:r>
    </w:p>
    <w:p w14:paraId="6E0034C0" w14:textId="77777777" w:rsidR="00F27E5D" w:rsidRPr="00F27E5D" w:rsidRDefault="00F27E5D" w:rsidP="00F27E5D">
      <w:pPr>
        <w:pStyle w:val="NormalWeb"/>
        <w:widowControl w:val="0"/>
        <w:spacing w:after="160"/>
        <w:ind w:firstLine="567"/>
        <w:jc w:val="right"/>
        <w:rPr>
          <w:rFonts w:ascii="GHEA Grapalat" w:hAnsi="GHEA Grapalat" w:cs="Sylfaen"/>
          <w:i/>
        </w:rPr>
      </w:pPr>
      <w:r w:rsidRPr="00F27E5D">
        <w:rPr>
          <w:rFonts w:ascii="GHEA Grapalat" w:hAnsi="GHEA Grapalat"/>
          <w:i/>
        </w:rPr>
        <w:lastRenderedPageBreak/>
        <w:t>Утверждено</w:t>
      </w:r>
    </w:p>
    <w:p w14:paraId="18F4A7B5" w14:textId="6EFB03DB" w:rsidR="00F27E5D" w:rsidRPr="00F27E5D" w:rsidRDefault="00F27E5D" w:rsidP="00F27E5D">
      <w:pPr>
        <w:pStyle w:val="NormalWeb"/>
        <w:widowControl w:val="0"/>
        <w:spacing w:after="160"/>
        <w:ind w:firstLine="567"/>
        <w:jc w:val="right"/>
        <w:rPr>
          <w:rFonts w:ascii="GHEA Grapalat" w:hAnsi="GHEA Grapalat"/>
          <w:i/>
        </w:rPr>
      </w:pPr>
      <w:r w:rsidRPr="00F27E5D">
        <w:rPr>
          <w:rFonts w:ascii="GHEA Grapalat" w:hAnsi="GHEA Grapalat"/>
        </w:rPr>
        <w:t>Решением Оценочной комиссии открытого конкурса</w:t>
      </w:r>
      <w:r w:rsidRPr="00F27E5D">
        <w:rPr>
          <w:rFonts w:ascii="GHEA Grapalat" w:hAnsi="GHEA Grapalat" w:cs="Sylfaen"/>
          <w:i/>
        </w:rPr>
        <w:br/>
      </w:r>
      <w:r w:rsidRPr="00F27E5D">
        <w:rPr>
          <w:rFonts w:ascii="GHEA Grapalat" w:hAnsi="GHEA Grapalat"/>
          <w:i/>
        </w:rPr>
        <w:t xml:space="preserve">под кодом </w:t>
      </w:r>
      <w:r w:rsidRPr="00F27E5D">
        <w:rPr>
          <w:rFonts w:ascii="GHEA Grapalat" w:hAnsi="GHEA Grapalat"/>
          <w:lang w:val="af-ZA"/>
        </w:rPr>
        <w:t>Հ</w:t>
      </w:r>
      <w:r w:rsidR="004C4A3B">
        <w:rPr>
          <w:rFonts w:ascii="GHEA Grapalat" w:hAnsi="GHEA Grapalat"/>
          <w:lang w:val="hy-AM"/>
        </w:rPr>
        <w:t>ԸՖ</w:t>
      </w:r>
      <w:r w:rsidRPr="00F27E5D">
        <w:rPr>
          <w:rFonts w:ascii="GHEA Grapalat" w:hAnsi="GHEA Grapalat"/>
          <w:lang w:val="af-ZA"/>
        </w:rPr>
        <w:t>-ԳՀԾՁԲ-</w:t>
      </w:r>
      <w:r w:rsidR="004C4A3B">
        <w:rPr>
          <w:rFonts w:ascii="GHEA Grapalat" w:hAnsi="GHEA Grapalat"/>
          <w:lang w:val="hy-AM"/>
        </w:rPr>
        <w:t>5</w:t>
      </w:r>
      <w:r w:rsidR="000070FF">
        <w:rPr>
          <w:rFonts w:ascii="GHEA Grapalat" w:hAnsi="GHEA Grapalat"/>
          <w:lang w:val="hy-AM"/>
        </w:rPr>
        <w:t>/</w:t>
      </w:r>
      <w:r w:rsidR="004C4A3B">
        <w:rPr>
          <w:rFonts w:ascii="GHEA Grapalat" w:hAnsi="GHEA Grapalat"/>
          <w:lang w:val="hy-AM"/>
        </w:rPr>
        <w:t>2</w:t>
      </w:r>
      <w:r w:rsidR="000070FF">
        <w:rPr>
          <w:rFonts w:ascii="GHEA Grapalat" w:hAnsi="GHEA Grapalat"/>
          <w:lang w:val="hy-AM"/>
        </w:rPr>
        <w:t>5</w:t>
      </w:r>
      <w:r w:rsidRPr="00F27E5D">
        <w:rPr>
          <w:rFonts w:ascii="GHEA Grapalat" w:hAnsi="GHEA Grapalat"/>
          <w:lang w:val="af-ZA"/>
        </w:rPr>
        <w:t xml:space="preserve">       </w:t>
      </w:r>
      <w:r w:rsidRPr="00F27E5D">
        <w:rPr>
          <w:rFonts w:ascii="GHEA Grapalat" w:hAnsi="GHEA Grapalat" w:cs="Times Armenian"/>
          <w:i/>
        </w:rPr>
        <w:br/>
      </w:r>
      <w:r w:rsidRPr="00F27E5D">
        <w:rPr>
          <w:rFonts w:ascii="GHEA Grapalat" w:hAnsi="GHEA Grapalat"/>
          <w:i/>
        </w:rPr>
        <w:t>№ _______ от _____________ 20 г.</w:t>
      </w:r>
    </w:p>
    <w:p w14:paraId="7CD28B44" w14:textId="77777777" w:rsidR="00F27E5D" w:rsidRPr="00F27E5D" w:rsidRDefault="00F27E5D" w:rsidP="00F27E5D">
      <w:pPr>
        <w:pStyle w:val="NormalWeb"/>
        <w:widowControl w:val="0"/>
        <w:spacing w:after="160"/>
        <w:ind w:right="-7" w:firstLine="567"/>
        <w:jc w:val="center"/>
        <w:rPr>
          <w:rFonts w:ascii="GHEA Grapalat" w:hAnsi="GHEA Grapalat"/>
        </w:rPr>
      </w:pPr>
    </w:p>
    <w:p w14:paraId="3435989B" w14:textId="77777777" w:rsidR="00F27E5D" w:rsidRPr="00F27E5D" w:rsidRDefault="00F27E5D" w:rsidP="00F27E5D">
      <w:pPr>
        <w:pStyle w:val="NormalWeb"/>
        <w:widowControl w:val="0"/>
        <w:spacing w:after="160"/>
        <w:ind w:right="-7" w:firstLine="567"/>
        <w:jc w:val="center"/>
        <w:rPr>
          <w:rFonts w:ascii="GHEA Grapalat" w:hAnsi="GHEA Grapalat"/>
        </w:rPr>
      </w:pPr>
    </w:p>
    <w:p w14:paraId="072C312D" w14:textId="77777777" w:rsidR="00F27E5D" w:rsidRPr="00F27E5D" w:rsidRDefault="00F27E5D" w:rsidP="00F27E5D">
      <w:pPr>
        <w:pStyle w:val="NormalWeb"/>
        <w:widowControl w:val="0"/>
        <w:spacing w:after="160"/>
        <w:ind w:right="-7" w:firstLine="567"/>
        <w:jc w:val="center"/>
        <w:rPr>
          <w:rFonts w:ascii="GHEA Grapalat" w:hAnsi="GHEA Grapalat"/>
        </w:rPr>
      </w:pPr>
    </w:p>
    <w:p w14:paraId="45674E09" w14:textId="77777777" w:rsidR="00F27E5D" w:rsidRPr="00F27E5D" w:rsidRDefault="00F27E5D" w:rsidP="00F27E5D">
      <w:pPr>
        <w:pStyle w:val="NormalWeb"/>
        <w:widowControl w:val="0"/>
        <w:spacing w:after="160"/>
        <w:ind w:right="-7" w:firstLine="567"/>
        <w:jc w:val="center"/>
        <w:rPr>
          <w:rFonts w:ascii="GHEA Grapalat" w:hAnsi="GHEA Grapalat"/>
          <w:i/>
        </w:rPr>
      </w:pPr>
    </w:p>
    <w:p w14:paraId="27297C13" w14:textId="77777777" w:rsidR="00F27E5D" w:rsidRPr="00F27E5D" w:rsidRDefault="00F27E5D" w:rsidP="00F27E5D">
      <w:pPr>
        <w:pStyle w:val="NormalWeb"/>
        <w:widowControl w:val="0"/>
        <w:spacing w:after="160"/>
        <w:ind w:right="-7" w:firstLine="567"/>
        <w:jc w:val="center"/>
        <w:rPr>
          <w:rFonts w:ascii="GHEA Grapalat" w:hAnsi="GHEA Grapalat"/>
          <w:i/>
        </w:rPr>
      </w:pPr>
    </w:p>
    <w:p w14:paraId="7D899F58" w14:textId="77777777" w:rsidR="00F27E5D" w:rsidRPr="00F27E5D" w:rsidRDefault="00F27E5D" w:rsidP="00F27E5D">
      <w:pPr>
        <w:pStyle w:val="NormalWeb"/>
        <w:widowControl w:val="0"/>
        <w:spacing w:after="160"/>
        <w:ind w:right="-7" w:firstLine="567"/>
        <w:jc w:val="center"/>
        <w:rPr>
          <w:rFonts w:ascii="GHEA Grapalat" w:hAnsi="GHEA Grapalat"/>
          <w:i/>
        </w:rPr>
      </w:pPr>
    </w:p>
    <w:p w14:paraId="23B2E6E3" w14:textId="77777777" w:rsidR="00F27E5D" w:rsidRPr="00F27E5D" w:rsidRDefault="00F27E5D" w:rsidP="00F27E5D">
      <w:pPr>
        <w:pStyle w:val="NormalWeb"/>
        <w:widowControl w:val="0"/>
        <w:spacing w:after="160"/>
        <w:ind w:right="-7" w:firstLine="567"/>
        <w:jc w:val="center"/>
        <w:rPr>
          <w:rFonts w:ascii="GHEA Grapalat" w:hAnsi="GHEA Grapalat"/>
          <w:i/>
        </w:rPr>
      </w:pPr>
    </w:p>
    <w:p w14:paraId="215045F1" w14:textId="77777777" w:rsidR="00F27E5D" w:rsidRPr="00F27E5D" w:rsidRDefault="00F27E5D" w:rsidP="00F27E5D">
      <w:pPr>
        <w:pStyle w:val="NormalWeb"/>
        <w:widowControl w:val="0"/>
        <w:spacing w:after="160"/>
        <w:ind w:right="-7" w:firstLine="567"/>
        <w:jc w:val="center"/>
        <w:rPr>
          <w:rFonts w:ascii="GHEA Grapalat" w:hAnsi="GHEA Grapalat"/>
        </w:rPr>
      </w:pPr>
      <w:r w:rsidRPr="00F27E5D">
        <w:rPr>
          <w:rFonts w:ascii="GHEA Grapalat" w:hAnsi="GHEA Grapalat"/>
          <w:i/>
        </w:rPr>
        <w:t>"Наименование Заказчика"</w:t>
      </w:r>
    </w:p>
    <w:p w14:paraId="1F98003A" w14:textId="77777777" w:rsidR="00F27E5D" w:rsidRPr="00A269AF" w:rsidRDefault="00F27E5D" w:rsidP="00F27E5D">
      <w:pPr>
        <w:pStyle w:val="NormalWeb"/>
        <w:widowControl w:val="0"/>
        <w:spacing w:after="160"/>
        <w:ind w:right="-7" w:firstLine="567"/>
        <w:jc w:val="center"/>
        <w:rPr>
          <w:rFonts w:ascii="GHEA Grapalat" w:hAnsi="GHEA Grapalat"/>
        </w:rPr>
      </w:pPr>
    </w:p>
    <w:p w14:paraId="254D6419" w14:textId="77777777" w:rsidR="00F27E5D" w:rsidRPr="00F27E5D" w:rsidRDefault="00F27E5D" w:rsidP="00F27E5D">
      <w:pPr>
        <w:pStyle w:val="NormalWeb"/>
        <w:widowControl w:val="0"/>
        <w:spacing w:after="160"/>
        <w:ind w:right="-7" w:firstLine="567"/>
        <w:jc w:val="center"/>
        <w:rPr>
          <w:rFonts w:ascii="GHEA Grapalat" w:hAnsi="GHEA Grapalat"/>
        </w:rPr>
      </w:pPr>
    </w:p>
    <w:p w14:paraId="2505E14F" w14:textId="77777777" w:rsidR="00F27E5D" w:rsidRPr="00F27E5D" w:rsidRDefault="00F27E5D" w:rsidP="00F27E5D">
      <w:pPr>
        <w:pStyle w:val="NormalWeb"/>
        <w:widowControl w:val="0"/>
        <w:spacing w:after="160"/>
        <w:ind w:right="-7" w:firstLine="567"/>
        <w:jc w:val="center"/>
        <w:rPr>
          <w:rFonts w:ascii="GHEA Grapalat" w:hAnsi="GHEA Grapalat"/>
        </w:rPr>
      </w:pPr>
    </w:p>
    <w:p w14:paraId="6DA15F73" w14:textId="77777777" w:rsidR="00F27E5D" w:rsidRPr="00F27E5D" w:rsidRDefault="00F27E5D" w:rsidP="00F27E5D">
      <w:pPr>
        <w:pStyle w:val="NormalWeb"/>
        <w:widowControl w:val="0"/>
        <w:spacing w:after="160"/>
        <w:ind w:right="-7" w:firstLine="567"/>
        <w:jc w:val="center"/>
        <w:rPr>
          <w:rFonts w:ascii="GHEA Grapalat" w:hAnsi="GHEA Grapalat" w:cs="Sylfaen"/>
        </w:rPr>
      </w:pPr>
      <w:r w:rsidRPr="00F27E5D">
        <w:rPr>
          <w:rFonts w:ascii="GHEA Grapalat" w:hAnsi="GHEA Grapalat"/>
        </w:rPr>
        <w:t>ПРИГЛАШЕНИЕ</w:t>
      </w:r>
    </w:p>
    <w:p w14:paraId="62D7B11E" w14:textId="77777777" w:rsidR="00F27E5D" w:rsidRPr="00F27E5D" w:rsidRDefault="00F27E5D" w:rsidP="00F27E5D">
      <w:pPr>
        <w:pStyle w:val="NormalWeb"/>
        <w:widowControl w:val="0"/>
        <w:spacing w:after="160"/>
        <w:ind w:right="-7" w:firstLine="567"/>
        <w:jc w:val="center"/>
        <w:rPr>
          <w:rFonts w:ascii="GHEA Grapalat" w:hAnsi="GHEA Grapalat" w:cs="Sylfaen"/>
        </w:rPr>
      </w:pPr>
    </w:p>
    <w:p w14:paraId="07B2ACC9" w14:textId="77777777" w:rsidR="00F27E5D" w:rsidRPr="00F27E5D" w:rsidRDefault="00F27E5D" w:rsidP="00F27E5D">
      <w:pPr>
        <w:pStyle w:val="NormalWeb"/>
        <w:widowControl w:val="0"/>
        <w:spacing w:after="160"/>
        <w:ind w:right="-7" w:firstLine="567"/>
        <w:jc w:val="center"/>
        <w:rPr>
          <w:rFonts w:ascii="GHEA Grapalat" w:hAnsi="GHEA Grapalat" w:cs="Sylfaen"/>
        </w:rPr>
      </w:pPr>
    </w:p>
    <w:p w14:paraId="6C9B492C" w14:textId="4C373865" w:rsidR="00F27E5D" w:rsidRPr="00F27E5D" w:rsidRDefault="003E7AC5" w:rsidP="003E7AC5">
      <w:pPr>
        <w:pStyle w:val="BodyTextIndent"/>
        <w:widowControl w:val="0"/>
        <w:spacing w:line="240" w:lineRule="auto"/>
        <w:ind w:firstLine="0"/>
        <w:jc w:val="center"/>
        <w:rPr>
          <w:rFonts w:ascii="GHEA Grapalat" w:hAnsi="GHEA Grapalat"/>
        </w:rPr>
      </w:pPr>
      <w:r w:rsidRPr="003E7AC5">
        <w:rPr>
          <w:rFonts w:ascii="GHEA Grapalat" w:hAnsi="GHEA Grapalat"/>
          <w:szCs w:val="24"/>
        </w:rPr>
        <w:t>ОБЪЯВЛЕНИЕ О ЗАПРОСЕ КОТИРОВКИ</w:t>
      </w:r>
      <w:r w:rsidR="00F27E5D" w:rsidRPr="00F27E5D">
        <w:rPr>
          <w:rFonts w:ascii="GHEA Grapalat" w:hAnsi="GHEA Grapalat"/>
        </w:rPr>
        <w:t xml:space="preserve"> С ЦЕЛЬЮ ПРИОБРЕТЕНИЯ "</w:t>
      </w:r>
      <w:r w:rsidR="00F27E5D" w:rsidRPr="00F27E5D">
        <w:rPr>
          <w:rFonts w:ascii="GHEA Grapalat" w:hAnsi="GHEA Grapalat"/>
          <w:vertAlign w:val="superscript"/>
        </w:rPr>
        <w:t xml:space="preserve"> </w:t>
      </w:r>
      <w:r w:rsidR="00F27E5D" w:rsidRPr="00F27E5D">
        <w:rPr>
          <w:rFonts w:ascii="GHEA Grapalat" w:hAnsi="GHEA Grapalat"/>
          <w:vertAlign w:val="superscript"/>
          <w:lang w:val="hy-AM"/>
        </w:rPr>
        <w:t>«</w:t>
      </w:r>
      <w:r w:rsidR="00F27E5D" w:rsidRPr="00F27E5D">
        <w:rPr>
          <w:rFonts w:ascii="GHEA Grapalat" w:hAnsi="GHEA Grapalat"/>
        </w:rPr>
        <w:t xml:space="preserve">ОРГАНИЗАЦИИ ОБУЧАЮЩИХ ВСТРЕЧ" ДЛЯ НУЖД </w:t>
      </w:r>
      <w:r w:rsidR="00F27E5D" w:rsidRPr="00F27E5D">
        <w:rPr>
          <w:rFonts w:ascii="GHEA Grapalat" w:hAnsi="GHEA Grapalat"/>
          <w:lang w:val="af-ZA"/>
        </w:rPr>
        <w:t xml:space="preserve">"ФЕДЕРАЦИЯ </w:t>
      </w:r>
      <w:r w:rsidR="00A269AF">
        <w:rPr>
          <w:rFonts w:ascii="GHEA Grapalat" w:hAnsi="GHEA Grapalat"/>
        </w:rPr>
        <w:t>БОРЬБЫ</w:t>
      </w:r>
      <w:r w:rsidR="00F27E5D" w:rsidRPr="00F27E5D">
        <w:rPr>
          <w:rFonts w:ascii="GHEA Grapalat" w:hAnsi="GHEA Grapalat"/>
          <w:lang w:val="af-ZA"/>
        </w:rPr>
        <w:t xml:space="preserve"> АРМЕНИИ"</w:t>
      </w:r>
    </w:p>
    <w:p w14:paraId="1C5318FE" w14:textId="77777777" w:rsidR="00F27E5D" w:rsidRPr="00F27E5D" w:rsidRDefault="00F27E5D" w:rsidP="00F27E5D">
      <w:pPr>
        <w:pStyle w:val="NormalWeb"/>
        <w:widowControl w:val="0"/>
        <w:spacing w:after="160"/>
        <w:ind w:right="-7" w:firstLine="567"/>
        <w:jc w:val="center"/>
        <w:rPr>
          <w:rFonts w:ascii="GHEA Grapalat" w:hAnsi="GHEA Grapalat"/>
        </w:rPr>
      </w:pPr>
    </w:p>
    <w:p w14:paraId="3AF2936D" w14:textId="77777777" w:rsidR="00F27E5D" w:rsidRPr="00F27E5D" w:rsidRDefault="00F27E5D" w:rsidP="00F27E5D">
      <w:pPr>
        <w:pStyle w:val="NormalWeb"/>
        <w:widowControl w:val="0"/>
        <w:spacing w:after="160"/>
        <w:ind w:right="-7" w:firstLine="567"/>
        <w:jc w:val="center"/>
        <w:rPr>
          <w:rFonts w:ascii="GHEA Grapalat" w:hAnsi="GHEA Grapalat"/>
        </w:rPr>
      </w:pPr>
    </w:p>
    <w:p w14:paraId="070E9D8F" w14:textId="77777777" w:rsidR="00F27E5D" w:rsidRPr="00F27E5D" w:rsidRDefault="00F27E5D" w:rsidP="00F27E5D">
      <w:pPr>
        <w:rPr>
          <w:rFonts w:ascii="GHEA Grapalat" w:hAnsi="GHEA Grapalat"/>
          <w:lang w:val="ru-RU"/>
        </w:rPr>
      </w:pPr>
      <w:r w:rsidRPr="00F27E5D">
        <w:rPr>
          <w:rFonts w:ascii="GHEA Grapalat" w:hAnsi="GHEA Grapalat"/>
          <w:lang w:val="ru-RU"/>
        </w:rPr>
        <w:br w:type="page"/>
      </w:r>
    </w:p>
    <w:p w14:paraId="56BF2C13" w14:textId="77777777" w:rsidR="00F27E5D" w:rsidRPr="00F27E5D" w:rsidRDefault="00F27E5D" w:rsidP="00F27E5D">
      <w:pPr>
        <w:widowControl w:val="0"/>
        <w:spacing w:after="160"/>
        <w:ind w:firstLine="567"/>
        <w:jc w:val="both"/>
        <w:rPr>
          <w:rFonts w:ascii="GHEA Grapalat" w:hAnsi="GHEA Grapalat" w:cs="Sylfaen"/>
          <w:i/>
          <w:lang w:val="ru-RU"/>
        </w:rPr>
      </w:pPr>
      <w:r w:rsidRPr="00F27E5D">
        <w:rPr>
          <w:rFonts w:ascii="GHEA Grapalat" w:hAnsi="GHEA Grapalat"/>
          <w:i/>
          <w:lang w:val="ru-RU"/>
        </w:rPr>
        <w:lastRenderedPageBreak/>
        <w:t>Уважаемый участник, прежде чем составить и подать заявку просим Вас</w:t>
      </w:r>
      <w:r w:rsidRPr="00F27E5D">
        <w:rPr>
          <w:rFonts w:ascii="Calibri" w:hAnsi="Calibri" w:cs="Calibri"/>
          <w:i/>
        </w:rPr>
        <w:t> </w:t>
      </w:r>
      <w:r w:rsidRPr="00F27E5D">
        <w:rPr>
          <w:rFonts w:ascii="GHEA Grapalat" w:hAnsi="GHEA Grapalat"/>
          <w:i/>
          <w:lang w:val="ru-RU"/>
        </w:rPr>
        <w:t xml:space="preserve">подробно изучить настоящее Приглашение, поскольку не соответствующие Приглашению заявки подлежат отклонению. </w:t>
      </w:r>
    </w:p>
    <w:p w14:paraId="7F0AA66C" w14:textId="77777777" w:rsidR="005B430C" w:rsidRPr="005B430C" w:rsidRDefault="00F27E5D" w:rsidP="005B430C">
      <w:pPr>
        <w:widowControl w:val="0"/>
        <w:spacing w:after="160"/>
        <w:jc w:val="center"/>
        <w:rPr>
          <w:rFonts w:ascii="GHEA Grapalat" w:hAnsi="GHEA Grapalat"/>
          <w:b/>
          <w:lang w:val="ru-RU"/>
        </w:rPr>
      </w:pPr>
      <w:r w:rsidRPr="00F27E5D">
        <w:rPr>
          <w:rFonts w:ascii="GHEA Grapalat" w:hAnsi="GHEA Grapalat"/>
          <w:lang w:val="ru-RU"/>
        </w:rPr>
        <w:br w:type="page"/>
      </w:r>
      <w:r w:rsidR="005B430C" w:rsidRPr="005B430C">
        <w:rPr>
          <w:rFonts w:ascii="GHEA Grapalat" w:hAnsi="GHEA Grapalat"/>
          <w:b/>
          <w:lang w:val="ru-RU"/>
        </w:rPr>
        <w:lastRenderedPageBreak/>
        <w:t>СОДЕРЖАНИЕ</w:t>
      </w:r>
    </w:p>
    <w:p w14:paraId="569F6F0D" w14:textId="77777777" w:rsidR="005B430C" w:rsidRPr="005B430C" w:rsidRDefault="005B430C" w:rsidP="005B430C">
      <w:pPr>
        <w:widowControl w:val="0"/>
        <w:spacing w:after="160"/>
        <w:ind w:firstLine="567"/>
        <w:jc w:val="center"/>
        <w:rPr>
          <w:rFonts w:ascii="GHEA Grapalat" w:hAnsi="GHEA Grapalat"/>
          <w:i/>
          <w:lang w:val="ru-RU"/>
        </w:rPr>
      </w:pPr>
    </w:p>
    <w:p w14:paraId="3D741C44" w14:textId="77777777" w:rsidR="005B430C" w:rsidRDefault="005B430C" w:rsidP="005B430C">
      <w:pPr>
        <w:widowControl w:val="0"/>
        <w:spacing w:after="160"/>
        <w:ind w:firstLine="567"/>
        <w:jc w:val="center"/>
        <w:rPr>
          <w:rFonts w:ascii="GHEA Grapalat" w:hAnsi="GHEA Grapalat"/>
          <w:lang w:val="af-ZA"/>
        </w:rPr>
      </w:pPr>
      <w:r>
        <w:rPr>
          <w:rFonts w:ascii="GHEA Grapalat" w:hAnsi="GHEA Grapalat"/>
          <w:szCs w:val="20"/>
          <w:vertAlign w:val="superscript"/>
          <w:lang w:val="hy-AM"/>
        </w:rPr>
        <w:t>«</w:t>
      </w:r>
      <w:r w:rsidRPr="005B430C">
        <w:rPr>
          <w:rFonts w:ascii="GHEA Grapalat" w:hAnsi="GHEA Grapalat"/>
          <w:lang w:val="ru-RU"/>
        </w:rPr>
        <w:t xml:space="preserve">ОРГАНИЗАЦИИ ОБУЧАЮЩИХ ВСТРЕЧ" ДЛЯ НУЖД </w:t>
      </w:r>
      <w:r w:rsidRPr="00417F1A">
        <w:rPr>
          <w:rFonts w:ascii="GHEA Grapalat" w:hAnsi="GHEA Grapalat"/>
          <w:lang w:val="af-ZA"/>
        </w:rPr>
        <w:t xml:space="preserve">"ФЕДЕРАЦИЯ </w:t>
      </w:r>
      <w:r w:rsidR="00A269AF">
        <w:rPr>
          <w:rFonts w:ascii="GHEA Grapalat" w:hAnsi="GHEA Grapalat"/>
          <w:lang w:val="ru-RU"/>
        </w:rPr>
        <w:t>БОРЬБЫ</w:t>
      </w:r>
      <w:r w:rsidRPr="00417F1A">
        <w:rPr>
          <w:rFonts w:ascii="GHEA Grapalat" w:hAnsi="GHEA Grapalat"/>
          <w:lang w:val="af-ZA"/>
        </w:rPr>
        <w:t xml:space="preserve"> АРМЕНИИ"</w:t>
      </w:r>
    </w:p>
    <w:p w14:paraId="2A6D2EAD" w14:textId="77777777" w:rsidR="005B430C" w:rsidRPr="005B430C" w:rsidRDefault="005B430C" w:rsidP="005B430C">
      <w:pPr>
        <w:widowControl w:val="0"/>
        <w:spacing w:after="160"/>
        <w:ind w:firstLine="567"/>
        <w:jc w:val="center"/>
        <w:rPr>
          <w:rFonts w:ascii="GHEA Grapalat" w:hAnsi="GHEA Grapalat"/>
          <w:lang w:val="ru-RU"/>
        </w:rPr>
      </w:pPr>
    </w:p>
    <w:p w14:paraId="0049CCDE" w14:textId="77777777" w:rsidR="003E7AC5" w:rsidRPr="003E7AC5" w:rsidRDefault="003E7AC5" w:rsidP="003E7AC5">
      <w:pPr>
        <w:pStyle w:val="BodyTextIndent"/>
        <w:widowControl w:val="0"/>
        <w:spacing w:line="240" w:lineRule="auto"/>
        <w:ind w:firstLine="0"/>
        <w:jc w:val="center"/>
        <w:rPr>
          <w:rFonts w:ascii="GHEA Grapalat" w:hAnsi="GHEA Grapalat"/>
          <w:b/>
          <w:i w:val="0"/>
          <w:sz w:val="22"/>
          <w:szCs w:val="24"/>
        </w:rPr>
      </w:pPr>
      <w:r w:rsidRPr="003E7AC5">
        <w:rPr>
          <w:rFonts w:ascii="GHEA Grapalat" w:hAnsi="GHEA Grapalat"/>
          <w:b/>
          <w:i w:val="0"/>
          <w:sz w:val="22"/>
          <w:szCs w:val="24"/>
        </w:rPr>
        <w:t>ОБЪЯВЛЕНИЕ О ЗАПРОСЕ КОТИРОВКИ</w:t>
      </w:r>
    </w:p>
    <w:p w14:paraId="39A471BF" w14:textId="7D7B5A72" w:rsidR="005B430C" w:rsidRPr="005B430C" w:rsidRDefault="005B430C" w:rsidP="005B430C">
      <w:pPr>
        <w:widowControl w:val="0"/>
        <w:spacing w:after="160"/>
        <w:jc w:val="center"/>
        <w:rPr>
          <w:rFonts w:ascii="GHEA Grapalat" w:hAnsi="GHEA Grapalat"/>
          <w:i/>
          <w:lang w:val="ru-RU"/>
        </w:rPr>
      </w:pPr>
      <w:r w:rsidRPr="005B430C">
        <w:rPr>
          <w:rFonts w:ascii="GHEA Grapalat" w:hAnsi="GHEA Grapalat"/>
          <w:b/>
          <w:lang w:val="ru-RU"/>
        </w:rPr>
        <w:t>С ЦЕЛЬЮ ПРИОБРЕТЕНИЯ</w:t>
      </w:r>
    </w:p>
    <w:p w14:paraId="74AC907D" w14:textId="77777777" w:rsidR="005B430C" w:rsidRPr="005B430C" w:rsidRDefault="005B430C" w:rsidP="005B430C">
      <w:pPr>
        <w:widowControl w:val="0"/>
        <w:spacing w:after="160"/>
        <w:jc w:val="center"/>
        <w:rPr>
          <w:rFonts w:ascii="GHEA Grapalat" w:hAnsi="GHEA Grapalat" w:cs="Sylfaen"/>
          <w:b/>
          <w:lang w:val="ru-RU"/>
        </w:rPr>
      </w:pPr>
    </w:p>
    <w:p w14:paraId="1B2FFF07" w14:textId="77777777" w:rsidR="005B430C" w:rsidRPr="005B430C" w:rsidRDefault="005B430C" w:rsidP="005B430C">
      <w:pPr>
        <w:widowControl w:val="0"/>
        <w:spacing w:after="160"/>
        <w:jc w:val="center"/>
        <w:rPr>
          <w:rFonts w:ascii="GHEA Grapalat" w:hAnsi="GHEA Grapalat"/>
          <w:b/>
          <w:lang w:val="ru-RU"/>
        </w:rPr>
      </w:pPr>
      <w:r w:rsidRPr="005B430C">
        <w:rPr>
          <w:rFonts w:ascii="GHEA Grapalat" w:hAnsi="GHEA Grapalat"/>
          <w:b/>
          <w:lang w:val="ru-RU"/>
        </w:rPr>
        <w:t xml:space="preserve">ЧАСТЬ </w:t>
      </w:r>
      <w:r>
        <w:rPr>
          <w:rFonts w:ascii="GHEA Grapalat" w:hAnsi="GHEA Grapalat"/>
          <w:b/>
        </w:rPr>
        <w:t>I</w:t>
      </w:r>
      <w:r w:rsidRPr="005B430C">
        <w:rPr>
          <w:rFonts w:ascii="GHEA Grapalat" w:hAnsi="GHEA Grapalat"/>
          <w:b/>
          <w:lang w:val="ru-RU"/>
        </w:rPr>
        <w:t>.</w:t>
      </w:r>
    </w:p>
    <w:p w14:paraId="1B576D83" w14:textId="77777777" w:rsidR="005B430C" w:rsidRPr="005B430C" w:rsidRDefault="005B430C" w:rsidP="005B430C">
      <w:pPr>
        <w:widowControl w:val="0"/>
        <w:spacing w:after="160"/>
        <w:jc w:val="center"/>
        <w:rPr>
          <w:rFonts w:ascii="GHEA Grapalat" w:hAnsi="GHEA Grapalat"/>
          <w:lang w:val="ru-RU"/>
        </w:rPr>
      </w:pPr>
    </w:p>
    <w:p w14:paraId="0410F663"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1.</w:t>
      </w:r>
      <w:r w:rsidRPr="005B430C">
        <w:rPr>
          <w:rFonts w:ascii="GHEA Grapalat" w:hAnsi="GHEA Grapalat"/>
          <w:lang w:val="ru-RU"/>
        </w:rPr>
        <w:tab/>
        <w:t xml:space="preserve">Характеристика предмета закупки </w:t>
      </w:r>
    </w:p>
    <w:p w14:paraId="19C8E57F"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2.</w:t>
      </w:r>
      <w:r w:rsidRPr="005B430C">
        <w:rPr>
          <w:rFonts w:ascii="GHEA Grapalat" w:hAnsi="GHEA Grapalat"/>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4B18EF16"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3.</w:t>
      </w:r>
      <w:r w:rsidRPr="005B430C">
        <w:rPr>
          <w:rFonts w:ascii="GHEA Grapalat" w:hAnsi="GHEA Grapalat"/>
          <w:lang w:val="ru-RU"/>
        </w:rPr>
        <w:tab/>
        <w:t>Разъяснение приглашения и порядок внесения изменения в приглашение</w:t>
      </w:r>
    </w:p>
    <w:p w14:paraId="1698F071" w14:textId="77777777" w:rsidR="005B430C" w:rsidRPr="005B430C" w:rsidRDefault="005B430C" w:rsidP="005B430C">
      <w:pPr>
        <w:widowControl w:val="0"/>
        <w:tabs>
          <w:tab w:val="left" w:pos="1134"/>
        </w:tabs>
        <w:spacing w:after="160"/>
        <w:ind w:left="1134" w:hanging="567"/>
        <w:jc w:val="both"/>
        <w:rPr>
          <w:rFonts w:ascii="GHEA Grapalat" w:hAnsi="GHEA Grapalat" w:cs="Sylfaen"/>
          <w:lang w:val="ru-RU"/>
        </w:rPr>
      </w:pPr>
      <w:r w:rsidRPr="005B430C">
        <w:rPr>
          <w:rFonts w:ascii="GHEA Grapalat" w:hAnsi="GHEA Grapalat"/>
          <w:lang w:val="ru-RU"/>
        </w:rPr>
        <w:t>4.</w:t>
      </w:r>
      <w:r w:rsidRPr="005B430C">
        <w:rPr>
          <w:rFonts w:ascii="GHEA Grapalat" w:hAnsi="GHEA Grapalat"/>
          <w:lang w:val="ru-RU"/>
        </w:rPr>
        <w:tab/>
        <w:t>Порядок подачи заявки</w:t>
      </w:r>
    </w:p>
    <w:p w14:paraId="044CE38A"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5.</w:t>
      </w:r>
      <w:r w:rsidRPr="005B430C">
        <w:rPr>
          <w:rFonts w:ascii="GHEA Grapalat" w:hAnsi="GHEA Grapalat"/>
          <w:lang w:val="ru-RU"/>
        </w:rPr>
        <w:tab/>
        <w:t xml:space="preserve">Ценовое предложение заявки </w:t>
      </w:r>
    </w:p>
    <w:p w14:paraId="14C1D95C"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6.</w:t>
      </w:r>
      <w:r w:rsidRPr="005B430C">
        <w:rPr>
          <w:rFonts w:ascii="GHEA Grapalat" w:hAnsi="GHEA Grapalat"/>
          <w:lang w:val="ru-RU"/>
        </w:rPr>
        <w:tab/>
        <w:t xml:space="preserve">Срок действия заявки, порядок внесения изменений в заявки и их отзыва </w:t>
      </w:r>
    </w:p>
    <w:p w14:paraId="6BBC690C"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7.</w:t>
      </w:r>
      <w:r w:rsidRPr="005B430C">
        <w:rPr>
          <w:rFonts w:ascii="GHEA Grapalat" w:hAnsi="GHEA Grapalat"/>
          <w:lang w:val="ru-RU"/>
        </w:rPr>
        <w:tab/>
        <w:t>Обеспечение заявки</w:t>
      </w:r>
      <w:r>
        <w:rPr>
          <w:rStyle w:val="FootnoteReference"/>
          <w:rFonts w:ascii="GHEA Grapalat" w:hAnsi="GHEA Grapalat"/>
        </w:rPr>
        <w:footnoteReference w:id="2"/>
      </w:r>
      <w:r w:rsidRPr="005B430C">
        <w:rPr>
          <w:rFonts w:ascii="GHEA Grapalat" w:hAnsi="GHEA Grapalat"/>
          <w:lang w:val="ru-RU"/>
        </w:rPr>
        <w:t xml:space="preserve"> </w:t>
      </w:r>
    </w:p>
    <w:p w14:paraId="3616EE44" w14:textId="77777777" w:rsidR="005B430C" w:rsidRPr="005B430C" w:rsidRDefault="005B430C" w:rsidP="005B430C">
      <w:pPr>
        <w:widowControl w:val="0"/>
        <w:tabs>
          <w:tab w:val="left" w:pos="1134"/>
        </w:tabs>
        <w:spacing w:after="160"/>
        <w:ind w:left="1134" w:hanging="567"/>
        <w:jc w:val="both"/>
        <w:rPr>
          <w:rFonts w:ascii="GHEA Grapalat" w:hAnsi="GHEA Grapalat" w:cs="Sylfaen"/>
          <w:lang w:val="ru-RU"/>
        </w:rPr>
      </w:pPr>
      <w:r w:rsidRPr="005B430C">
        <w:rPr>
          <w:rFonts w:ascii="GHEA Grapalat" w:hAnsi="GHEA Grapalat"/>
          <w:lang w:val="ru-RU"/>
        </w:rPr>
        <w:t>8.</w:t>
      </w:r>
      <w:r w:rsidRPr="005B430C">
        <w:rPr>
          <w:rFonts w:ascii="GHEA Grapalat" w:hAnsi="GHEA Grapalat"/>
          <w:lang w:val="ru-RU"/>
        </w:rPr>
        <w:tab/>
        <w:t>Вскрытие, оценка заявок и подведение итогов</w:t>
      </w:r>
    </w:p>
    <w:p w14:paraId="28BF78C0"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9.</w:t>
      </w:r>
      <w:r w:rsidRPr="005B430C">
        <w:rPr>
          <w:rFonts w:ascii="GHEA Grapalat" w:hAnsi="GHEA Grapalat"/>
          <w:lang w:val="ru-RU"/>
        </w:rPr>
        <w:tab/>
        <w:t>Заключение договора</w:t>
      </w:r>
    </w:p>
    <w:p w14:paraId="5488339E"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10.</w:t>
      </w:r>
      <w:r w:rsidRPr="005B430C">
        <w:rPr>
          <w:rFonts w:ascii="GHEA Grapalat" w:hAnsi="GHEA Grapalat"/>
          <w:lang w:val="ru-RU"/>
        </w:rPr>
        <w:tab/>
        <w:t xml:space="preserve">Обеспечения квалификации  и договора </w:t>
      </w:r>
    </w:p>
    <w:p w14:paraId="08311463" w14:textId="77777777" w:rsidR="005B430C" w:rsidRPr="0077454F" w:rsidRDefault="005B430C" w:rsidP="005B430C">
      <w:pPr>
        <w:widowControl w:val="0"/>
        <w:tabs>
          <w:tab w:val="left" w:pos="1134"/>
        </w:tabs>
        <w:spacing w:after="160"/>
        <w:ind w:left="1134" w:hanging="567"/>
        <w:jc w:val="both"/>
        <w:rPr>
          <w:rFonts w:ascii="GHEA Grapalat" w:hAnsi="GHEA Grapalat"/>
          <w:lang w:val="ru-RU"/>
        </w:rPr>
      </w:pPr>
      <w:r w:rsidRPr="0077454F">
        <w:rPr>
          <w:rFonts w:ascii="GHEA Grapalat" w:hAnsi="GHEA Grapalat"/>
          <w:lang w:val="ru-RU"/>
        </w:rPr>
        <w:t>11.</w:t>
      </w:r>
      <w:r w:rsidRPr="0077454F">
        <w:rPr>
          <w:rFonts w:ascii="GHEA Grapalat" w:hAnsi="GHEA Grapalat"/>
          <w:lang w:val="ru-RU"/>
        </w:rPr>
        <w:tab/>
        <w:t xml:space="preserve">Объявление процедуры несостоявшейся </w:t>
      </w:r>
    </w:p>
    <w:p w14:paraId="5DE7C13A"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lastRenderedPageBreak/>
        <w:t>12.</w:t>
      </w:r>
      <w:r w:rsidRPr="005B430C">
        <w:rPr>
          <w:rFonts w:ascii="GHEA Grapalat" w:hAnsi="GHEA Grapalat"/>
          <w:lang w:val="ru-RU"/>
        </w:rPr>
        <w:tab/>
        <w:t>Право участника и порядок обжалования им действий и (или) принятых решений, связанных с процессом закупки</w:t>
      </w:r>
    </w:p>
    <w:p w14:paraId="1EECAECE" w14:textId="77777777" w:rsidR="005B430C" w:rsidRPr="005B430C" w:rsidRDefault="005B430C" w:rsidP="005B430C">
      <w:pPr>
        <w:widowControl w:val="0"/>
        <w:spacing w:after="160"/>
        <w:jc w:val="center"/>
        <w:rPr>
          <w:rFonts w:ascii="GHEA Grapalat" w:hAnsi="GHEA Grapalat"/>
          <w:b/>
          <w:lang w:val="ru-RU"/>
        </w:rPr>
      </w:pPr>
    </w:p>
    <w:p w14:paraId="78FADB6A" w14:textId="77777777" w:rsidR="005B430C" w:rsidRPr="005B430C" w:rsidRDefault="005B430C" w:rsidP="005B430C">
      <w:pPr>
        <w:widowControl w:val="0"/>
        <w:spacing w:after="160"/>
        <w:jc w:val="center"/>
        <w:rPr>
          <w:rFonts w:ascii="GHEA Grapalat" w:hAnsi="GHEA Grapalat"/>
          <w:b/>
          <w:lang w:val="ru-RU"/>
        </w:rPr>
      </w:pPr>
    </w:p>
    <w:p w14:paraId="4AC075C2" w14:textId="77777777" w:rsidR="005B430C" w:rsidRPr="0077454F" w:rsidRDefault="005B430C" w:rsidP="005B430C">
      <w:pPr>
        <w:widowControl w:val="0"/>
        <w:spacing w:after="160"/>
        <w:jc w:val="center"/>
        <w:rPr>
          <w:rFonts w:ascii="GHEA Grapalat" w:hAnsi="GHEA Grapalat"/>
          <w:b/>
          <w:lang w:val="ru-RU"/>
        </w:rPr>
      </w:pPr>
      <w:r w:rsidRPr="0077454F">
        <w:rPr>
          <w:rFonts w:ascii="GHEA Grapalat" w:hAnsi="GHEA Grapalat"/>
          <w:b/>
          <w:lang w:val="ru-RU"/>
        </w:rPr>
        <w:t xml:space="preserve">ЧАСТЬ </w:t>
      </w:r>
      <w:r>
        <w:rPr>
          <w:rFonts w:ascii="GHEA Grapalat" w:hAnsi="GHEA Grapalat"/>
          <w:b/>
        </w:rPr>
        <w:t>II</w:t>
      </w:r>
      <w:r w:rsidRPr="0077454F">
        <w:rPr>
          <w:rFonts w:ascii="GHEA Grapalat" w:hAnsi="GHEA Grapalat"/>
          <w:b/>
          <w:lang w:val="ru-RU"/>
        </w:rPr>
        <w:t xml:space="preserve">. </w:t>
      </w:r>
    </w:p>
    <w:p w14:paraId="54725DE1" w14:textId="77777777" w:rsidR="005B430C" w:rsidRPr="0077454F" w:rsidRDefault="005B430C" w:rsidP="005B430C">
      <w:pPr>
        <w:widowControl w:val="0"/>
        <w:spacing w:after="160"/>
        <w:jc w:val="center"/>
        <w:rPr>
          <w:rFonts w:ascii="GHEA Grapalat" w:hAnsi="GHEA Grapalat"/>
          <w:b/>
          <w:lang w:val="ru-RU"/>
        </w:rPr>
      </w:pPr>
    </w:p>
    <w:p w14:paraId="3447C226" w14:textId="77777777" w:rsidR="003E7AC5" w:rsidRPr="003E7AC5" w:rsidRDefault="005B430C" w:rsidP="003E7AC5">
      <w:pPr>
        <w:pStyle w:val="BodyTextIndent"/>
        <w:widowControl w:val="0"/>
        <w:spacing w:line="240" w:lineRule="auto"/>
        <w:ind w:firstLine="0"/>
        <w:jc w:val="center"/>
        <w:rPr>
          <w:rFonts w:ascii="GHEA Grapalat" w:hAnsi="GHEA Grapalat"/>
          <w:b/>
          <w:sz w:val="22"/>
          <w:szCs w:val="24"/>
        </w:rPr>
      </w:pPr>
      <w:r w:rsidRPr="005B430C">
        <w:rPr>
          <w:rFonts w:ascii="GHEA Grapalat" w:hAnsi="GHEA Grapalat"/>
          <w:b/>
        </w:rPr>
        <w:t xml:space="preserve">ИНСТРУКЦИЯ ПО ПОДГОТОВКЕ ЗАЯВКИ </w:t>
      </w:r>
      <w:r w:rsidRPr="005B430C">
        <w:rPr>
          <w:rFonts w:ascii="GHEA Grapalat" w:hAnsi="GHEA Grapalat"/>
          <w:b/>
        </w:rPr>
        <w:br/>
      </w:r>
      <w:bookmarkStart w:id="1" w:name="_GoBack"/>
      <w:r w:rsidRPr="003E7AC5">
        <w:rPr>
          <w:rFonts w:ascii="GHEA Grapalat" w:hAnsi="GHEA Grapalat"/>
          <w:b/>
        </w:rPr>
        <w:t xml:space="preserve">НА </w:t>
      </w:r>
      <w:r w:rsidR="003E7AC5" w:rsidRPr="003E7AC5">
        <w:rPr>
          <w:rFonts w:ascii="GHEA Grapalat" w:hAnsi="GHEA Grapalat"/>
          <w:b/>
        </w:rPr>
        <w:t>ОБЪЯВЛЕНИЕ О ЗАПРОСЕ КОТИРОВКИ</w:t>
      </w:r>
      <w:bookmarkEnd w:id="1"/>
    </w:p>
    <w:p w14:paraId="428868BD" w14:textId="2A450118" w:rsidR="005B430C" w:rsidRPr="005B430C" w:rsidRDefault="005B430C" w:rsidP="005B430C">
      <w:pPr>
        <w:widowControl w:val="0"/>
        <w:spacing w:after="160"/>
        <w:jc w:val="center"/>
        <w:rPr>
          <w:rFonts w:ascii="GHEA Grapalat" w:hAnsi="GHEA Grapalat"/>
          <w:b/>
          <w:lang w:val="ru-RU"/>
        </w:rPr>
      </w:pPr>
    </w:p>
    <w:p w14:paraId="0626F900" w14:textId="77777777" w:rsidR="005B430C" w:rsidRPr="005B430C" w:rsidRDefault="005B430C" w:rsidP="005B430C">
      <w:pPr>
        <w:widowControl w:val="0"/>
        <w:spacing w:after="160"/>
        <w:jc w:val="center"/>
        <w:rPr>
          <w:rFonts w:ascii="GHEA Grapalat" w:hAnsi="GHEA Grapalat"/>
          <w:b/>
          <w:lang w:val="ru-RU"/>
        </w:rPr>
      </w:pPr>
    </w:p>
    <w:p w14:paraId="202B1C6A"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1.</w:t>
      </w:r>
      <w:r w:rsidRPr="005B430C">
        <w:rPr>
          <w:rFonts w:ascii="GHEA Grapalat" w:hAnsi="GHEA Grapalat"/>
          <w:lang w:val="ru-RU"/>
        </w:rPr>
        <w:tab/>
        <w:t>Общие положения</w:t>
      </w:r>
    </w:p>
    <w:p w14:paraId="30EDD6D1"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2.</w:t>
      </w:r>
      <w:r w:rsidRPr="005B430C">
        <w:rPr>
          <w:rFonts w:ascii="GHEA Grapalat" w:hAnsi="GHEA Grapalat"/>
          <w:lang w:val="ru-RU"/>
        </w:rPr>
        <w:tab/>
        <w:t>Заявка на процедуру</w:t>
      </w:r>
    </w:p>
    <w:p w14:paraId="2F56CE44" w14:textId="77777777" w:rsidR="005B430C" w:rsidRPr="005B430C" w:rsidRDefault="005B430C" w:rsidP="005B430C">
      <w:pPr>
        <w:widowControl w:val="0"/>
        <w:tabs>
          <w:tab w:val="left" w:pos="1134"/>
        </w:tabs>
        <w:spacing w:after="160"/>
        <w:ind w:left="1134" w:hanging="567"/>
        <w:jc w:val="both"/>
        <w:rPr>
          <w:rFonts w:ascii="GHEA Grapalat" w:hAnsi="GHEA Grapalat"/>
          <w:lang w:val="ru-RU"/>
        </w:rPr>
      </w:pPr>
      <w:r w:rsidRPr="005B430C">
        <w:rPr>
          <w:rFonts w:ascii="GHEA Grapalat" w:hAnsi="GHEA Grapalat"/>
          <w:lang w:val="ru-RU"/>
        </w:rPr>
        <w:t>3.</w:t>
      </w:r>
      <w:r w:rsidRPr="005B430C">
        <w:rPr>
          <w:rFonts w:ascii="GHEA Grapalat" w:hAnsi="GHEA Grapalat"/>
          <w:lang w:val="ru-RU"/>
        </w:rPr>
        <w:tab/>
        <w:t>Приложения № 1-6</w:t>
      </w:r>
    </w:p>
    <w:p w14:paraId="3033E557" w14:textId="77777777" w:rsidR="005B430C" w:rsidRPr="005B430C" w:rsidRDefault="005B430C" w:rsidP="005B430C">
      <w:pPr>
        <w:rPr>
          <w:rFonts w:ascii="GHEA Grapalat" w:hAnsi="GHEA Grapalat"/>
          <w:spacing w:val="-6"/>
          <w:lang w:val="ru-RU"/>
        </w:rPr>
      </w:pPr>
      <w:r w:rsidRPr="005B430C">
        <w:rPr>
          <w:rFonts w:ascii="GHEA Grapalat" w:hAnsi="GHEA Grapalat"/>
          <w:spacing w:val="-6"/>
          <w:lang w:val="ru-RU"/>
        </w:rPr>
        <w:br w:type="page"/>
      </w:r>
    </w:p>
    <w:p w14:paraId="51F1FDE4" w14:textId="77777777" w:rsidR="005B430C" w:rsidRPr="005B430C" w:rsidRDefault="005B430C" w:rsidP="005B430C">
      <w:pPr>
        <w:widowControl w:val="0"/>
        <w:spacing w:after="160"/>
        <w:ind w:hanging="567"/>
        <w:jc w:val="both"/>
        <w:rPr>
          <w:rFonts w:ascii="GHEA Grapalat" w:hAnsi="GHEA Grapalat"/>
          <w:spacing w:val="-6"/>
          <w:lang w:val="ru-RU"/>
        </w:rPr>
      </w:pPr>
      <w:r w:rsidRPr="005B430C">
        <w:rPr>
          <w:rFonts w:ascii="GHEA Grapalat" w:hAnsi="GHEA Grapalat"/>
          <w:spacing w:val="-6"/>
          <w:lang w:val="ru-RU"/>
        </w:rPr>
        <w:lastRenderedPageBreak/>
        <w:t xml:space="preserve">               Настоящее Приглашение предоставляется в дополнение к объявлению об открытом конкурсе, проводимом под кодом ---</w:t>
      </w:r>
      <w:proofErr w:type="spellStart"/>
      <w:r>
        <w:rPr>
          <w:rFonts w:ascii="GHEA Grapalat" w:hAnsi="GHEA Grapalat"/>
          <w:spacing w:val="-6"/>
        </w:rPr>
        <w:t>BMTsDzB</w:t>
      </w:r>
      <w:proofErr w:type="spellEnd"/>
      <w:r w:rsidRPr="005B430C">
        <w:rPr>
          <w:rFonts w:ascii="GHEA Grapalat" w:hAnsi="GHEA Grapalat"/>
          <w:spacing w:val="-6"/>
          <w:lang w:val="ru-RU"/>
        </w:rPr>
        <w:t>---/--- (далее — процедура).</w:t>
      </w:r>
    </w:p>
    <w:p w14:paraId="4BA5F203" w14:textId="77777777" w:rsidR="005B430C" w:rsidRPr="005B430C" w:rsidRDefault="005B430C" w:rsidP="005B430C">
      <w:pPr>
        <w:widowControl w:val="0"/>
        <w:spacing w:after="160"/>
        <w:ind w:firstLine="567"/>
        <w:jc w:val="both"/>
        <w:rPr>
          <w:rFonts w:ascii="GHEA Grapalat" w:hAnsi="GHEA Grapalat"/>
          <w:lang w:val="ru-RU"/>
        </w:rPr>
      </w:pPr>
      <w:r w:rsidRPr="005B430C">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GHEA Grapalat" w:hAnsi="GHEA Grapalat"/>
        </w:rPr>
        <w:t>N</w:t>
      </w:r>
      <w:r w:rsidRPr="005B430C">
        <w:rPr>
          <w:rFonts w:ascii="GHEA Grapalat" w:hAnsi="GHEA Grapalat"/>
          <w:lang w:val="ru-RU"/>
        </w:rPr>
        <w:t xml:space="preserve"> от</w:t>
      </w:r>
      <w:r>
        <w:rPr>
          <w:rFonts w:ascii="Courier New" w:hAnsi="Courier New" w:cs="Courier New"/>
        </w:rPr>
        <w:t> </w:t>
      </w:r>
      <w:r w:rsidRPr="005B430C">
        <w:rPr>
          <w:rFonts w:ascii="GHEA Grapalat" w:hAnsi="GHEA Grapalat"/>
          <w:lang w:val="ru-RU"/>
        </w:rPr>
        <w:t>4</w:t>
      </w:r>
      <w:r>
        <w:rPr>
          <w:rFonts w:ascii="Courier New" w:hAnsi="Courier New" w:cs="Courier New"/>
        </w:rPr>
        <w:t> </w:t>
      </w:r>
      <w:r w:rsidRPr="005B430C">
        <w:rPr>
          <w:rFonts w:ascii="GHEA Grapalat" w:hAnsi="GHEA Grapalat"/>
          <w:lang w:val="ru-RU"/>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842434B" w14:textId="77777777" w:rsidR="005B430C" w:rsidRPr="005B430C" w:rsidRDefault="005B430C" w:rsidP="005B430C">
      <w:pPr>
        <w:widowControl w:val="0"/>
        <w:spacing w:after="160"/>
        <w:ind w:firstLine="567"/>
        <w:jc w:val="both"/>
        <w:rPr>
          <w:rFonts w:ascii="GHEA Grapalat" w:hAnsi="GHEA Grapalat"/>
          <w:lang w:val="ru-RU"/>
        </w:rPr>
      </w:pPr>
      <w:r w:rsidRPr="005B430C">
        <w:rPr>
          <w:rFonts w:ascii="GHEA Grapalat" w:hAnsi="GHEA Grapalat"/>
          <w:lang w:val="ru-RU"/>
        </w:rPr>
        <w:t>Заявки могут подавать все лица, независимо от того, являются ли они иностранным физическим лицом, организацией или лицом без гражданства.</w:t>
      </w:r>
    </w:p>
    <w:p w14:paraId="611C64CB" w14:textId="77777777" w:rsidR="005B430C" w:rsidRPr="005B430C" w:rsidRDefault="005B430C" w:rsidP="005B430C">
      <w:pPr>
        <w:widowControl w:val="0"/>
        <w:spacing w:after="160"/>
        <w:ind w:firstLine="567"/>
        <w:jc w:val="both"/>
        <w:rPr>
          <w:rFonts w:ascii="GHEA Grapalat" w:hAnsi="GHEA Grapalat" w:cs="Times Armenian"/>
          <w:lang w:val="ru-RU"/>
        </w:rPr>
      </w:pPr>
      <w:r w:rsidRPr="005B430C">
        <w:rPr>
          <w:rFonts w:ascii="GHEA Grapalat" w:hAnsi="GHEA Grapalat"/>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953A3B4" w14:textId="77777777" w:rsidR="005B430C" w:rsidRDefault="005B430C" w:rsidP="005B430C">
      <w:pPr>
        <w:pStyle w:val="NormalWeb"/>
        <w:widowControl w:val="0"/>
        <w:spacing w:after="160"/>
        <w:ind w:firstLine="567"/>
        <w:jc w:val="both"/>
        <w:rPr>
          <w:rFonts w:ascii="GHEA Grapalat" w:hAnsi="GHEA Grapalat"/>
        </w:rPr>
      </w:pPr>
      <w:r>
        <w:rPr>
          <w:rFonts w:ascii="GHEA Grapalat" w:hAnsi="GHEA Grapalat"/>
        </w:rPr>
        <w:t>Адрес электронной почты секретаря оценочной комиссии "адрес</w:t>
      </w:r>
      <w:r>
        <w:rPr>
          <w:rFonts w:ascii="Courier New" w:hAnsi="Courier New" w:cs="Courier New"/>
          <w:lang w:val="en-US"/>
        </w:rPr>
        <w:t> </w:t>
      </w:r>
      <w:r>
        <w:rPr>
          <w:rFonts w:ascii="GHEA Grapalat" w:hAnsi="GHEA Grapalat"/>
        </w:rPr>
        <w:t>электронной почты".</w:t>
      </w:r>
    </w:p>
    <w:p w14:paraId="38BBEFB5" w14:textId="77777777" w:rsidR="00E91B6D" w:rsidRPr="00075B14" w:rsidRDefault="00E91B6D" w:rsidP="005B430C">
      <w:pPr>
        <w:pStyle w:val="NormalWeb"/>
        <w:widowControl w:val="0"/>
        <w:spacing w:after="160"/>
        <w:ind w:firstLine="567"/>
        <w:jc w:val="both"/>
        <w:rPr>
          <w:rFonts w:ascii="GHEA Grapalat" w:hAnsi="GHEA Grapalat"/>
        </w:rPr>
      </w:pPr>
      <w:proofErr w:type="spellStart"/>
      <w:r>
        <w:rPr>
          <w:rFonts w:ascii="GHEA Grapalat" w:hAnsi="GHEA Grapalat"/>
          <w:lang w:val="en-US"/>
        </w:rPr>
        <w:t>annamelkonyan</w:t>
      </w:r>
      <w:proofErr w:type="spellEnd"/>
      <w:r w:rsidRPr="00075B14">
        <w:rPr>
          <w:rFonts w:ascii="GHEA Grapalat" w:hAnsi="GHEA Grapalat"/>
        </w:rPr>
        <w:t>13@</w:t>
      </w:r>
      <w:r>
        <w:rPr>
          <w:rFonts w:ascii="GHEA Grapalat" w:hAnsi="GHEA Grapalat"/>
          <w:lang w:val="en-US"/>
        </w:rPr>
        <w:t>outlook</w:t>
      </w:r>
      <w:r w:rsidRPr="00075B14">
        <w:rPr>
          <w:rFonts w:ascii="GHEA Grapalat" w:hAnsi="GHEA Grapalat"/>
        </w:rPr>
        <w:t>.</w:t>
      </w:r>
      <w:r>
        <w:rPr>
          <w:rFonts w:ascii="GHEA Grapalat" w:hAnsi="GHEA Grapalat"/>
          <w:lang w:val="en-US"/>
        </w:rPr>
        <w:t>com</w:t>
      </w:r>
    </w:p>
    <w:p w14:paraId="1CE7B8E4" w14:textId="77777777" w:rsidR="00525C8E" w:rsidRPr="005B430C" w:rsidRDefault="005B430C" w:rsidP="005B430C">
      <w:pPr>
        <w:widowControl w:val="0"/>
        <w:spacing w:after="160"/>
        <w:jc w:val="center"/>
        <w:rPr>
          <w:rFonts w:ascii="GHEA Grapalat" w:hAnsi="GHEA Grapalat"/>
          <w:lang w:val="ru-RU"/>
        </w:rPr>
      </w:pPr>
      <w:r w:rsidRPr="005B430C">
        <w:rPr>
          <w:rFonts w:ascii="GHEA Grapalat" w:hAnsi="GHEA Grapalat"/>
          <w:lang w:val="ru-RU"/>
        </w:rPr>
        <w:br w:type="page"/>
      </w:r>
    </w:p>
    <w:p w14:paraId="00ACB6E8" w14:textId="77777777" w:rsidR="00F858E6" w:rsidRPr="00F27E5D" w:rsidRDefault="00F858E6" w:rsidP="00F858E6">
      <w:pPr>
        <w:spacing w:after="0" w:line="360" w:lineRule="auto"/>
        <w:jc w:val="center"/>
        <w:rPr>
          <w:rFonts w:ascii="GHEA Grapalat" w:hAnsi="GHEA Grapalat"/>
          <w:color w:val="000000" w:themeColor="text1"/>
          <w:lang w:val="ru-RU"/>
        </w:rPr>
      </w:pPr>
      <w:r w:rsidRPr="00F27E5D">
        <w:rPr>
          <w:rFonts w:ascii="GHEA Grapalat" w:hAnsi="GHEA Grapalat"/>
          <w:lang w:val="ru-RU"/>
        </w:rPr>
        <w:lastRenderedPageBreak/>
        <w:t xml:space="preserve">ЧАСТЬ </w:t>
      </w:r>
      <w:r w:rsidRPr="00F27E5D">
        <w:rPr>
          <w:rFonts w:ascii="GHEA Grapalat" w:hAnsi="GHEA Grapalat"/>
        </w:rPr>
        <w:t>I</w:t>
      </w:r>
    </w:p>
    <w:p w14:paraId="7CF19EF8" w14:textId="77777777" w:rsidR="00F858E6" w:rsidRPr="00F27E5D" w:rsidRDefault="00F858E6" w:rsidP="00F858E6">
      <w:pPr>
        <w:widowControl w:val="0"/>
        <w:spacing w:after="160"/>
        <w:jc w:val="center"/>
        <w:rPr>
          <w:rFonts w:ascii="GHEA Grapalat" w:hAnsi="GHEA Grapalat"/>
          <w:b/>
          <w:lang w:val="ru-RU"/>
        </w:rPr>
      </w:pPr>
      <w:r w:rsidRPr="00F27E5D">
        <w:rPr>
          <w:rFonts w:ascii="GHEA Grapalat" w:hAnsi="GHEA Grapalat"/>
          <w:b/>
          <w:lang w:val="ru-RU"/>
        </w:rPr>
        <w:t>1. ХАРАКТЕРИСТИКА ПРЕДМЕТА ЗАКУПКИ</w:t>
      </w:r>
    </w:p>
    <w:p w14:paraId="5C6C953E" w14:textId="4AE9D7FB" w:rsidR="00F858E6" w:rsidRPr="00F27E5D" w:rsidRDefault="00F858E6" w:rsidP="00F858E6">
      <w:pPr>
        <w:spacing w:line="240" w:lineRule="auto"/>
        <w:jc w:val="both"/>
        <w:rPr>
          <w:rFonts w:ascii="GHEA Grapalat" w:hAnsi="GHEA Grapalat"/>
          <w:b/>
          <w:lang w:val="ru-RU"/>
        </w:rPr>
      </w:pPr>
      <w:r w:rsidRPr="00F27E5D">
        <w:rPr>
          <w:rFonts w:ascii="GHEA Grapalat" w:hAnsi="GHEA Grapalat"/>
          <w:b/>
          <w:i/>
          <w:color w:val="000000" w:themeColor="text1"/>
          <w:sz w:val="20"/>
          <w:szCs w:val="24"/>
          <w:lang w:val="ru-RU"/>
        </w:rPr>
        <w:t>1.1. Предметом закупки является приобретение "</w:t>
      </w:r>
      <w:r w:rsidR="006029E0" w:rsidRPr="00F27E5D">
        <w:rPr>
          <w:rFonts w:ascii="GHEA Grapalat" w:hAnsi="GHEA Grapalat" w:cs="Calibri"/>
          <w:b/>
          <w:sz w:val="20"/>
          <w:lang w:val="af-ZA"/>
        </w:rPr>
        <w:t>приобретение услуг по организации культурных мероприятий</w:t>
      </w:r>
      <w:r w:rsidRPr="00F27E5D">
        <w:rPr>
          <w:rFonts w:ascii="GHEA Grapalat" w:hAnsi="GHEA Grapalat"/>
          <w:b/>
          <w:i/>
          <w:color w:val="000000" w:themeColor="text1"/>
          <w:sz w:val="20"/>
          <w:szCs w:val="24"/>
          <w:lang w:val="ru-RU"/>
        </w:rPr>
        <w:t>" (далее — также товар) для нужд "</w:t>
      </w:r>
      <w:r w:rsidR="00852BBB" w:rsidRPr="00F27E5D">
        <w:rPr>
          <w:rFonts w:ascii="GHEA Grapalat" w:hAnsi="GHEA Grapalat" w:cs="Calibri"/>
          <w:b/>
          <w:sz w:val="20"/>
          <w:lang w:val="af-ZA"/>
        </w:rPr>
        <w:t>1</w:t>
      </w:r>
      <w:r w:rsidRPr="00F27E5D">
        <w:rPr>
          <w:rFonts w:ascii="GHEA Grapalat" w:hAnsi="GHEA Grapalat"/>
          <w:b/>
          <w:i/>
          <w:color w:val="000000" w:themeColor="text1"/>
          <w:sz w:val="20"/>
          <w:szCs w:val="24"/>
          <w:lang w:val="ru-RU"/>
        </w:rPr>
        <w:t>",</w:t>
      </w:r>
      <w:r w:rsidR="00486088">
        <w:rPr>
          <w:rFonts w:ascii="GHEA Grapalat" w:hAnsi="GHEA Grapalat"/>
          <w:b/>
          <w:i/>
          <w:color w:val="000000" w:themeColor="text1"/>
          <w:sz w:val="20"/>
          <w:szCs w:val="24"/>
          <w:lang w:val="ru-RU"/>
        </w:rPr>
        <w:t xml:space="preserve"> </w:t>
      </w:r>
      <w:r w:rsidR="00486088" w:rsidRPr="00F27E5D">
        <w:rPr>
          <w:rFonts w:ascii="GHEA Grapalat" w:hAnsi="GHEA Grapalat"/>
          <w:b/>
          <w:i/>
          <w:color w:val="000000" w:themeColor="text1"/>
          <w:sz w:val="20"/>
          <w:szCs w:val="24"/>
          <w:lang w:val="ru-RU"/>
        </w:rPr>
        <w:t>"</w:t>
      </w:r>
      <w:r w:rsidR="00486088">
        <w:rPr>
          <w:rFonts w:ascii="GHEA Grapalat" w:hAnsi="GHEA Grapalat" w:cs="Calibri"/>
          <w:b/>
          <w:sz w:val="20"/>
          <w:lang w:val="ru-RU"/>
        </w:rPr>
        <w:t>2</w:t>
      </w:r>
      <w:r w:rsidR="00486088" w:rsidRPr="00F27E5D">
        <w:rPr>
          <w:rFonts w:ascii="GHEA Grapalat" w:hAnsi="GHEA Grapalat"/>
          <w:b/>
          <w:i/>
          <w:color w:val="000000" w:themeColor="text1"/>
          <w:sz w:val="20"/>
          <w:szCs w:val="24"/>
          <w:lang w:val="ru-RU"/>
        </w:rPr>
        <w:t>"</w:t>
      </w:r>
      <w:r w:rsidR="00584E9F" w:rsidRPr="00584E9F">
        <w:rPr>
          <w:rFonts w:ascii="GHEA Grapalat" w:hAnsi="GHEA Grapalat"/>
          <w:b/>
          <w:i/>
          <w:color w:val="000000" w:themeColor="text1"/>
          <w:sz w:val="20"/>
          <w:szCs w:val="24"/>
          <w:lang w:val="ru-RU"/>
        </w:rPr>
        <w:t xml:space="preserve">, </w:t>
      </w:r>
      <w:r w:rsidR="00584E9F">
        <w:rPr>
          <w:rFonts w:ascii="GHEA Grapalat" w:hAnsi="GHEA Grapalat"/>
          <w:b/>
          <w:i/>
          <w:color w:val="000000" w:themeColor="text1"/>
          <w:sz w:val="20"/>
          <w:szCs w:val="24"/>
          <w:lang w:val="ru-RU"/>
        </w:rPr>
        <w:t>''3'', ''4''</w:t>
      </w:r>
      <w:r w:rsidR="000070FF" w:rsidRPr="000070FF">
        <w:rPr>
          <w:rFonts w:ascii="GHEA Grapalat" w:hAnsi="GHEA Grapalat"/>
          <w:b/>
          <w:i/>
          <w:color w:val="000000" w:themeColor="text1"/>
          <w:sz w:val="20"/>
          <w:szCs w:val="24"/>
          <w:lang w:val="ru-RU"/>
        </w:rPr>
        <w:t>, “</w:t>
      </w:r>
      <w:r w:rsidR="000070FF">
        <w:rPr>
          <w:rFonts w:ascii="GHEA Grapalat" w:hAnsi="GHEA Grapalat"/>
          <w:b/>
          <w:i/>
          <w:color w:val="000000" w:themeColor="text1"/>
          <w:sz w:val="20"/>
          <w:szCs w:val="24"/>
          <w:lang w:val="ru-RU"/>
        </w:rPr>
        <w:t>'</w:t>
      </w:r>
      <w:r w:rsidR="000070FF" w:rsidRPr="000070FF">
        <w:rPr>
          <w:rFonts w:ascii="GHEA Grapalat" w:hAnsi="GHEA Grapalat"/>
          <w:b/>
          <w:i/>
          <w:color w:val="000000" w:themeColor="text1"/>
          <w:sz w:val="20"/>
          <w:szCs w:val="24"/>
          <w:lang w:val="ru-RU"/>
        </w:rPr>
        <w:t>5”</w:t>
      </w:r>
      <w:r w:rsidR="000070FF" w:rsidRPr="00F27E5D">
        <w:rPr>
          <w:rFonts w:ascii="GHEA Grapalat" w:hAnsi="GHEA Grapalat"/>
          <w:b/>
          <w:i/>
          <w:color w:val="000000" w:themeColor="text1"/>
          <w:sz w:val="20"/>
          <w:szCs w:val="24"/>
          <w:lang w:val="ru-RU"/>
        </w:rPr>
        <w:t xml:space="preserve"> </w:t>
      </w:r>
      <w:r w:rsidRPr="00F27E5D">
        <w:rPr>
          <w:rFonts w:ascii="GHEA Grapalat" w:hAnsi="GHEA Grapalat"/>
          <w:b/>
          <w:i/>
          <w:color w:val="000000" w:themeColor="text1"/>
          <w:sz w:val="20"/>
          <w:szCs w:val="24"/>
          <w:lang w:val="ru-RU"/>
        </w:rPr>
        <w:t xml:space="preserve"> которые сгруппированы в лоты "Количество лотов":</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68"/>
        <w:gridCol w:w="3569"/>
        <w:gridCol w:w="3569"/>
      </w:tblGrid>
      <w:tr w:rsidR="0023109D" w:rsidRPr="00F27E5D" w14:paraId="4098261F" w14:textId="77777777" w:rsidTr="00584E9F">
        <w:trPr>
          <w:trHeight w:val="354"/>
        </w:trPr>
        <w:tc>
          <w:tcPr>
            <w:tcW w:w="3568" w:type="dxa"/>
            <w:vAlign w:val="center"/>
          </w:tcPr>
          <w:p w14:paraId="4CA64836" w14:textId="77777777" w:rsidR="0023109D" w:rsidRPr="00F27E5D" w:rsidRDefault="0023109D" w:rsidP="0023109D">
            <w:pPr>
              <w:spacing w:after="0"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Номера</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лотов</w:t>
            </w:r>
            <w:proofErr w:type="spellEnd"/>
          </w:p>
        </w:tc>
        <w:tc>
          <w:tcPr>
            <w:tcW w:w="3569" w:type="dxa"/>
            <w:vAlign w:val="center"/>
          </w:tcPr>
          <w:p w14:paraId="222D0D8B"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Цена</w:t>
            </w:r>
            <w:proofErr w:type="spellEnd"/>
          </w:p>
        </w:tc>
        <w:tc>
          <w:tcPr>
            <w:tcW w:w="3569" w:type="dxa"/>
            <w:vAlign w:val="center"/>
          </w:tcPr>
          <w:p w14:paraId="356D63BD"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Наименование</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лота</w:t>
            </w:r>
            <w:proofErr w:type="spellEnd"/>
          </w:p>
        </w:tc>
      </w:tr>
      <w:tr w:rsidR="0023109D" w:rsidRPr="00F27E5D" w14:paraId="2ACF3C30" w14:textId="77777777" w:rsidTr="00584E9F">
        <w:trPr>
          <w:trHeight w:val="354"/>
        </w:trPr>
        <w:tc>
          <w:tcPr>
            <w:tcW w:w="3568" w:type="dxa"/>
            <w:vAlign w:val="center"/>
          </w:tcPr>
          <w:p w14:paraId="27FB52A6" w14:textId="77777777" w:rsidR="0023109D" w:rsidRPr="00F27E5D" w:rsidRDefault="0023109D" w:rsidP="0023109D">
            <w:pPr>
              <w:spacing w:line="240" w:lineRule="auto"/>
              <w:jc w:val="center"/>
              <w:rPr>
                <w:rFonts w:ascii="GHEA Grapalat" w:hAnsi="GHEA Grapalat"/>
                <w:b/>
                <w:bCs/>
                <w:i/>
                <w:iCs/>
                <w:sz w:val="14"/>
                <w:szCs w:val="14"/>
              </w:rPr>
            </w:pPr>
            <w:r w:rsidRPr="00F27E5D">
              <w:rPr>
                <w:rFonts w:ascii="GHEA Grapalat" w:hAnsi="GHEA Grapalat"/>
                <w:b/>
                <w:bCs/>
                <w:i/>
                <w:iCs/>
                <w:sz w:val="14"/>
                <w:szCs w:val="14"/>
              </w:rPr>
              <w:t>1</w:t>
            </w:r>
          </w:p>
        </w:tc>
        <w:tc>
          <w:tcPr>
            <w:tcW w:w="3569" w:type="dxa"/>
            <w:vAlign w:val="center"/>
          </w:tcPr>
          <w:p w14:paraId="6F9E668B" w14:textId="3A28B750" w:rsidR="0023109D" w:rsidRPr="000070FF" w:rsidRDefault="000070FF" w:rsidP="0023109D">
            <w:pPr>
              <w:spacing w:line="240" w:lineRule="auto"/>
              <w:jc w:val="center"/>
              <w:rPr>
                <w:rFonts w:ascii="GHEA Grapalat" w:hAnsi="GHEA Grapalat"/>
                <w:b/>
                <w:bCs/>
                <w:i/>
                <w:iCs/>
                <w:sz w:val="14"/>
                <w:szCs w:val="14"/>
              </w:rPr>
            </w:pPr>
            <w:r>
              <w:rPr>
                <w:rFonts w:ascii="GHEA Grapalat" w:hAnsi="GHEA Grapalat"/>
                <w:b/>
                <w:bCs/>
                <w:i/>
                <w:iCs/>
                <w:sz w:val="14"/>
                <w:szCs w:val="14"/>
              </w:rPr>
              <w:t>82 152 000</w:t>
            </w:r>
          </w:p>
        </w:tc>
        <w:tc>
          <w:tcPr>
            <w:tcW w:w="3569" w:type="dxa"/>
            <w:vAlign w:val="center"/>
          </w:tcPr>
          <w:p w14:paraId="2AD0E433" w14:textId="77777777" w:rsidR="0023109D" w:rsidRPr="00486088" w:rsidRDefault="00486088" w:rsidP="0023109D">
            <w:pPr>
              <w:spacing w:line="240" w:lineRule="auto"/>
              <w:jc w:val="center"/>
              <w:rPr>
                <w:rFonts w:ascii="GHEA Grapalat" w:hAnsi="GHEA Grapalat"/>
                <w:b/>
                <w:bCs/>
                <w:i/>
                <w:iCs/>
                <w:sz w:val="14"/>
                <w:szCs w:val="14"/>
                <w:lang w:val="ru-RU"/>
              </w:rPr>
            </w:pPr>
            <w:r w:rsidRPr="00486088">
              <w:rPr>
                <w:rFonts w:ascii="GHEA Grapalat" w:hAnsi="GHEA Grapalat"/>
                <w:b/>
                <w:i/>
                <w:sz w:val="14"/>
                <w:szCs w:val="20"/>
                <w:vertAlign w:val="superscript"/>
                <w:lang w:val="hy-AM"/>
              </w:rPr>
              <w:t>«</w:t>
            </w:r>
            <w:r w:rsidRPr="00486088">
              <w:rPr>
                <w:rFonts w:ascii="GHEA Grapalat" w:hAnsi="GHEA Grapalat"/>
                <w:b/>
                <w:i/>
                <w:sz w:val="14"/>
                <w:lang w:val="ru-RU"/>
              </w:rPr>
              <w:t>ОРГАНИЗАЦИИ ОБУЧАЮЩИХ ВСТРЕЧ"</w:t>
            </w:r>
          </w:p>
        </w:tc>
      </w:tr>
      <w:tr w:rsidR="00584E9F" w:rsidRPr="00F27E5D" w14:paraId="1E843A17" w14:textId="77777777" w:rsidTr="00584E9F">
        <w:trPr>
          <w:trHeight w:val="354"/>
        </w:trPr>
        <w:tc>
          <w:tcPr>
            <w:tcW w:w="3568" w:type="dxa"/>
            <w:vAlign w:val="center"/>
          </w:tcPr>
          <w:p w14:paraId="6B44D819" w14:textId="77777777" w:rsidR="00584E9F" w:rsidRPr="00486088" w:rsidRDefault="00584E9F" w:rsidP="00584E9F">
            <w:pPr>
              <w:spacing w:line="240" w:lineRule="auto"/>
              <w:jc w:val="center"/>
              <w:rPr>
                <w:rFonts w:ascii="GHEA Grapalat" w:hAnsi="GHEA Grapalat"/>
                <w:b/>
                <w:bCs/>
                <w:i/>
                <w:iCs/>
                <w:sz w:val="14"/>
                <w:szCs w:val="14"/>
                <w:lang w:val="ru-RU"/>
              </w:rPr>
            </w:pPr>
            <w:r>
              <w:rPr>
                <w:rFonts w:ascii="GHEA Grapalat" w:hAnsi="GHEA Grapalat"/>
                <w:b/>
                <w:bCs/>
                <w:i/>
                <w:iCs/>
                <w:sz w:val="14"/>
                <w:szCs w:val="14"/>
                <w:lang w:val="ru-RU"/>
              </w:rPr>
              <w:t>2</w:t>
            </w:r>
          </w:p>
        </w:tc>
        <w:tc>
          <w:tcPr>
            <w:tcW w:w="3569" w:type="dxa"/>
            <w:vAlign w:val="center"/>
          </w:tcPr>
          <w:p w14:paraId="4B232F0B" w14:textId="01B5783C" w:rsidR="00584E9F" w:rsidRPr="000070FF" w:rsidRDefault="000070FF" w:rsidP="00584E9F">
            <w:pPr>
              <w:spacing w:line="240" w:lineRule="auto"/>
              <w:jc w:val="center"/>
              <w:rPr>
                <w:rFonts w:ascii="GHEA Grapalat" w:hAnsi="GHEA Grapalat"/>
                <w:b/>
                <w:bCs/>
                <w:i/>
                <w:iCs/>
                <w:sz w:val="14"/>
                <w:szCs w:val="14"/>
              </w:rPr>
            </w:pPr>
            <w:r>
              <w:rPr>
                <w:rFonts w:ascii="GHEA Grapalat" w:hAnsi="GHEA Grapalat"/>
                <w:b/>
                <w:bCs/>
                <w:i/>
                <w:iCs/>
                <w:sz w:val="14"/>
                <w:szCs w:val="14"/>
              </w:rPr>
              <w:t>205 380 000</w:t>
            </w:r>
          </w:p>
        </w:tc>
        <w:tc>
          <w:tcPr>
            <w:tcW w:w="3569" w:type="dxa"/>
          </w:tcPr>
          <w:p w14:paraId="1FD08B7F" w14:textId="77777777" w:rsidR="00584E9F" w:rsidRDefault="00584E9F" w:rsidP="00584E9F">
            <w:pPr>
              <w:jc w:val="center"/>
            </w:pPr>
            <w:r w:rsidRPr="00756578">
              <w:rPr>
                <w:rFonts w:ascii="GHEA Grapalat" w:hAnsi="GHEA Grapalat"/>
                <w:b/>
                <w:i/>
                <w:sz w:val="14"/>
                <w:szCs w:val="20"/>
                <w:vertAlign w:val="superscript"/>
                <w:lang w:val="hy-AM"/>
              </w:rPr>
              <w:t>«</w:t>
            </w:r>
            <w:r w:rsidRPr="00756578">
              <w:rPr>
                <w:rFonts w:ascii="GHEA Grapalat" w:hAnsi="GHEA Grapalat"/>
                <w:b/>
                <w:i/>
                <w:sz w:val="14"/>
                <w:lang w:val="ru-RU"/>
              </w:rPr>
              <w:t>ОРГАНИЗАЦИИ ОБУЧАЮЩИХ ВСТРЕЧ"</w:t>
            </w:r>
          </w:p>
        </w:tc>
      </w:tr>
      <w:tr w:rsidR="00584E9F" w:rsidRPr="00F27E5D" w14:paraId="6997704A" w14:textId="77777777" w:rsidTr="00584E9F">
        <w:trPr>
          <w:trHeight w:val="354"/>
        </w:trPr>
        <w:tc>
          <w:tcPr>
            <w:tcW w:w="3568" w:type="dxa"/>
            <w:vAlign w:val="center"/>
          </w:tcPr>
          <w:p w14:paraId="51B54B9D" w14:textId="77777777" w:rsidR="00584E9F" w:rsidRDefault="00584E9F" w:rsidP="00584E9F">
            <w:pPr>
              <w:spacing w:line="240" w:lineRule="auto"/>
              <w:jc w:val="center"/>
              <w:rPr>
                <w:rFonts w:ascii="GHEA Grapalat" w:hAnsi="GHEA Grapalat"/>
                <w:b/>
                <w:bCs/>
                <w:i/>
                <w:iCs/>
                <w:sz w:val="14"/>
                <w:szCs w:val="14"/>
                <w:lang w:val="ru-RU"/>
              </w:rPr>
            </w:pPr>
            <w:r>
              <w:rPr>
                <w:rFonts w:ascii="GHEA Grapalat" w:hAnsi="GHEA Grapalat"/>
                <w:b/>
                <w:bCs/>
                <w:i/>
                <w:iCs/>
                <w:sz w:val="14"/>
                <w:szCs w:val="14"/>
                <w:lang w:val="ru-RU"/>
              </w:rPr>
              <w:t>3</w:t>
            </w:r>
          </w:p>
        </w:tc>
        <w:tc>
          <w:tcPr>
            <w:tcW w:w="3569" w:type="dxa"/>
            <w:vAlign w:val="center"/>
          </w:tcPr>
          <w:p w14:paraId="332295E9" w14:textId="2AAB97AB" w:rsidR="00584E9F" w:rsidRPr="000070FF" w:rsidRDefault="000070FF" w:rsidP="00584E9F">
            <w:pPr>
              <w:spacing w:line="240" w:lineRule="auto"/>
              <w:jc w:val="center"/>
              <w:rPr>
                <w:rFonts w:ascii="GHEA Grapalat" w:hAnsi="GHEA Grapalat"/>
                <w:b/>
                <w:bCs/>
                <w:i/>
                <w:iCs/>
                <w:sz w:val="14"/>
                <w:szCs w:val="14"/>
              </w:rPr>
            </w:pPr>
            <w:r>
              <w:rPr>
                <w:rFonts w:ascii="GHEA Grapalat" w:hAnsi="GHEA Grapalat"/>
                <w:b/>
                <w:bCs/>
                <w:i/>
                <w:iCs/>
                <w:sz w:val="14"/>
                <w:szCs w:val="14"/>
              </w:rPr>
              <w:t>17 604 000</w:t>
            </w:r>
          </w:p>
        </w:tc>
        <w:tc>
          <w:tcPr>
            <w:tcW w:w="3569" w:type="dxa"/>
          </w:tcPr>
          <w:p w14:paraId="50DDD73F" w14:textId="77777777" w:rsidR="00584E9F" w:rsidRDefault="00584E9F" w:rsidP="00584E9F">
            <w:pPr>
              <w:jc w:val="center"/>
            </w:pPr>
            <w:r w:rsidRPr="00756578">
              <w:rPr>
                <w:rFonts w:ascii="GHEA Grapalat" w:hAnsi="GHEA Grapalat"/>
                <w:b/>
                <w:i/>
                <w:sz w:val="14"/>
                <w:szCs w:val="20"/>
                <w:vertAlign w:val="superscript"/>
                <w:lang w:val="hy-AM"/>
              </w:rPr>
              <w:t>«</w:t>
            </w:r>
            <w:r w:rsidRPr="00756578">
              <w:rPr>
                <w:rFonts w:ascii="GHEA Grapalat" w:hAnsi="GHEA Grapalat"/>
                <w:b/>
                <w:i/>
                <w:sz w:val="14"/>
                <w:lang w:val="ru-RU"/>
              </w:rPr>
              <w:t>ОРГАНИЗАЦИИ ОБУЧАЮЩИХ ВСТРЕЧ"</w:t>
            </w:r>
          </w:p>
        </w:tc>
      </w:tr>
      <w:tr w:rsidR="00584E9F" w:rsidRPr="00F27E5D" w14:paraId="69B2D093" w14:textId="77777777" w:rsidTr="00584E9F">
        <w:trPr>
          <w:trHeight w:val="354"/>
        </w:trPr>
        <w:tc>
          <w:tcPr>
            <w:tcW w:w="3568" w:type="dxa"/>
            <w:vAlign w:val="center"/>
          </w:tcPr>
          <w:p w14:paraId="71BBB001" w14:textId="77777777" w:rsidR="00584E9F" w:rsidRDefault="00584E9F" w:rsidP="00584E9F">
            <w:pPr>
              <w:spacing w:line="240" w:lineRule="auto"/>
              <w:jc w:val="center"/>
              <w:rPr>
                <w:rFonts w:ascii="GHEA Grapalat" w:hAnsi="GHEA Grapalat"/>
                <w:b/>
                <w:bCs/>
                <w:i/>
                <w:iCs/>
                <w:sz w:val="14"/>
                <w:szCs w:val="14"/>
                <w:lang w:val="ru-RU"/>
              </w:rPr>
            </w:pPr>
            <w:r>
              <w:rPr>
                <w:rFonts w:ascii="GHEA Grapalat" w:hAnsi="GHEA Grapalat"/>
                <w:b/>
                <w:bCs/>
                <w:i/>
                <w:iCs/>
                <w:sz w:val="14"/>
                <w:szCs w:val="14"/>
                <w:lang w:val="ru-RU"/>
              </w:rPr>
              <w:t>4</w:t>
            </w:r>
          </w:p>
        </w:tc>
        <w:tc>
          <w:tcPr>
            <w:tcW w:w="3569" w:type="dxa"/>
            <w:vAlign w:val="center"/>
          </w:tcPr>
          <w:p w14:paraId="485C107F" w14:textId="38F39049" w:rsidR="00584E9F" w:rsidRPr="000070FF" w:rsidRDefault="000070FF" w:rsidP="00584E9F">
            <w:pPr>
              <w:spacing w:line="240" w:lineRule="auto"/>
              <w:jc w:val="center"/>
              <w:rPr>
                <w:rFonts w:ascii="GHEA Grapalat" w:hAnsi="GHEA Grapalat"/>
                <w:b/>
                <w:bCs/>
                <w:i/>
                <w:iCs/>
                <w:sz w:val="14"/>
                <w:szCs w:val="14"/>
              </w:rPr>
            </w:pPr>
            <w:r>
              <w:rPr>
                <w:rFonts w:ascii="GHEA Grapalat" w:hAnsi="GHEA Grapalat"/>
                <w:b/>
                <w:bCs/>
                <w:i/>
                <w:iCs/>
                <w:sz w:val="14"/>
                <w:szCs w:val="14"/>
              </w:rPr>
              <w:t>17 604 000</w:t>
            </w:r>
          </w:p>
        </w:tc>
        <w:tc>
          <w:tcPr>
            <w:tcW w:w="3569" w:type="dxa"/>
          </w:tcPr>
          <w:p w14:paraId="0EF1B4D4" w14:textId="77777777" w:rsidR="00584E9F" w:rsidRDefault="00584E9F" w:rsidP="00584E9F">
            <w:pPr>
              <w:jc w:val="center"/>
            </w:pPr>
            <w:r w:rsidRPr="00756578">
              <w:rPr>
                <w:rFonts w:ascii="GHEA Grapalat" w:hAnsi="GHEA Grapalat"/>
                <w:b/>
                <w:i/>
                <w:sz w:val="14"/>
                <w:szCs w:val="20"/>
                <w:vertAlign w:val="superscript"/>
                <w:lang w:val="hy-AM"/>
              </w:rPr>
              <w:t>«</w:t>
            </w:r>
            <w:r w:rsidRPr="00756578">
              <w:rPr>
                <w:rFonts w:ascii="GHEA Grapalat" w:hAnsi="GHEA Grapalat"/>
                <w:b/>
                <w:i/>
                <w:sz w:val="14"/>
                <w:lang w:val="ru-RU"/>
              </w:rPr>
              <w:t>ОРГАНИЗАЦИИ ОБУЧАЮЩИХ ВСТРЕЧ"</w:t>
            </w:r>
          </w:p>
        </w:tc>
      </w:tr>
      <w:tr w:rsidR="000070FF" w:rsidRPr="00F27E5D" w14:paraId="05DD24A8" w14:textId="77777777" w:rsidTr="00584E9F">
        <w:trPr>
          <w:trHeight w:val="354"/>
        </w:trPr>
        <w:tc>
          <w:tcPr>
            <w:tcW w:w="3568" w:type="dxa"/>
            <w:vAlign w:val="center"/>
          </w:tcPr>
          <w:p w14:paraId="47953D9B" w14:textId="0FD3FCFA" w:rsidR="000070FF" w:rsidRPr="000070FF" w:rsidRDefault="000070FF" w:rsidP="000070FF">
            <w:pPr>
              <w:spacing w:line="240" w:lineRule="auto"/>
              <w:jc w:val="center"/>
              <w:rPr>
                <w:rFonts w:ascii="GHEA Grapalat" w:hAnsi="GHEA Grapalat"/>
                <w:b/>
                <w:bCs/>
                <w:i/>
                <w:iCs/>
                <w:sz w:val="14"/>
                <w:szCs w:val="14"/>
              </w:rPr>
            </w:pPr>
            <w:r>
              <w:rPr>
                <w:rFonts w:ascii="GHEA Grapalat" w:hAnsi="GHEA Grapalat"/>
                <w:b/>
                <w:bCs/>
                <w:i/>
                <w:iCs/>
                <w:sz w:val="14"/>
                <w:szCs w:val="14"/>
              </w:rPr>
              <w:t>5</w:t>
            </w:r>
          </w:p>
        </w:tc>
        <w:tc>
          <w:tcPr>
            <w:tcW w:w="3569" w:type="dxa"/>
            <w:vAlign w:val="center"/>
          </w:tcPr>
          <w:p w14:paraId="436948D6" w14:textId="2F36A871" w:rsidR="000070FF" w:rsidRPr="000070FF" w:rsidRDefault="000070FF" w:rsidP="000070FF">
            <w:pPr>
              <w:spacing w:line="240" w:lineRule="auto"/>
              <w:jc w:val="center"/>
              <w:rPr>
                <w:rFonts w:ascii="GHEA Grapalat" w:hAnsi="GHEA Grapalat"/>
                <w:b/>
                <w:bCs/>
                <w:i/>
                <w:iCs/>
                <w:sz w:val="14"/>
                <w:szCs w:val="14"/>
              </w:rPr>
            </w:pPr>
            <w:r>
              <w:rPr>
                <w:rFonts w:ascii="GHEA Grapalat" w:hAnsi="GHEA Grapalat"/>
                <w:b/>
                <w:bCs/>
                <w:i/>
                <w:iCs/>
                <w:sz w:val="14"/>
                <w:szCs w:val="14"/>
              </w:rPr>
              <w:t>11 736 000</w:t>
            </w:r>
          </w:p>
        </w:tc>
        <w:tc>
          <w:tcPr>
            <w:tcW w:w="3569" w:type="dxa"/>
          </w:tcPr>
          <w:p w14:paraId="391C184D" w14:textId="0C95F318" w:rsidR="000070FF" w:rsidRPr="00756578" w:rsidRDefault="000070FF" w:rsidP="000070FF">
            <w:pPr>
              <w:jc w:val="center"/>
              <w:rPr>
                <w:rFonts w:ascii="GHEA Grapalat" w:hAnsi="GHEA Grapalat"/>
                <w:b/>
                <w:i/>
                <w:sz w:val="14"/>
                <w:szCs w:val="20"/>
                <w:vertAlign w:val="superscript"/>
                <w:lang w:val="hy-AM"/>
              </w:rPr>
            </w:pPr>
            <w:r w:rsidRPr="00756578">
              <w:rPr>
                <w:rFonts w:ascii="GHEA Grapalat" w:hAnsi="GHEA Grapalat"/>
                <w:b/>
                <w:i/>
                <w:sz w:val="14"/>
                <w:szCs w:val="20"/>
                <w:vertAlign w:val="superscript"/>
                <w:lang w:val="hy-AM"/>
              </w:rPr>
              <w:t>«</w:t>
            </w:r>
            <w:r w:rsidRPr="00756578">
              <w:rPr>
                <w:rFonts w:ascii="GHEA Grapalat" w:hAnsi="GHEA Grapalat"/>
                <w:b/>
                <w:i/>
                <w:sz w:val="14"/>
                <w:lang w:val="ru-RU"/>
              </w:rPr>
              <w:t>ОРГАНИЗАЦИИ ОБУЧАЮЩИХ ВСТРЕЧ"</w:t>
            </w:r>
          </w:p>
        </w:tc>
      </w:tr>
    </w:tbl>
    <w:p w14:paraId="0BF89403" w14:textId="77777777" w:rsidR="00F858E6" w:rsidRPr="00F27E5D" w:rsidRDefault="00F858E6" w:rsidP="00F858E6">
      <w:pPr>
        <w:spacing w:after="0" w:line="240" w:lineRule="auto"/>
        <w:jc w:val="both"/>
        <w:rPr>
          <w:rFonts w:ascii="GHEA Grapalat" w:hAnsi="GHEA Grapalat"/>
          <w:color w:val="000000" w:themeColor="text1"/>
          <w:sz w:val="20"/>
          <w:szCs w:val="24"/>
          <w:lang w:val="ru-RU"/>
        </w:rPr>
      </w:pPr>
    </w:p>
    <w:p w14:paraId="5A52ED30" w14:textId="77777777" w:rsidR="00F858E6" w:rsidRPr="00F27E5D" w:rsidRDefault="00F858E6" w:rsidP="00F858E6">
      <w:pPr>
        <w:spacing w:after="0" w:line="240" w:lineRule="auto"/>
        <w:jc w:val="both"/>
        <w:rPr>
          <w:rFonts w:ascii="GHEA Grapalat" w:hAnsi="GHEA Grapalat"/>
          <w:lang w:val="ru-RU"/>
        </w:rPr>
      </w:pPr>
    </w:p>
    <w:p w14:paraId="3A6229D2" w14:textId="77777777" w:rsidR="00F858E6" w:rsidRPr="00F27E5D" w:rsidRDefault="00F858E6" w:rsidP="00F858E6">
      <w:pPr>
        <w:pStyle w:val="BodyTextIndent2"/>
        <w:widowControl w:val="0"/>
        <w:spacing w:after="160" w:line="240" w:lineRule="auto"/>
        <w:ind w:firstLine="567"/>
        <w:jc w:val="both"/>
        <w:rPr>
          <w:rFonts w:ascii="GHEA Grapalat" w:hAnsi="GHEA Grapalat"/>
          <w:szCs w:val="24"/>
          <w:lang w:val="ru-RU"/>
        </w:rPr>
      </w:pPr>
      <w:r w:rsidRPr="00F27E5D">
        <w:rPr>
          <w:rFonts w:ascii="GHEA Grapalat" w:hAnsi="GHEA Grapalat"/>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14:paraId="62EB3FE5" w14:textId="77777777" w:rsidR="00F858E6" w:rsidRPr="00F27E5D" w:rsidRDefault="00F858E6" w:rsidP="00F858E6">
      <w:pPr>
        <w:pStyle w:val="BodyTextIndent2"/>
        <w:widowControl w:val="0"/>
        <w:spacing w:after="160" w:line="240" w:lineRule="auto"/>
        <w:rPr>
          <w:rFonts w:ascii="GHEA Grapalat" w:hAnsi="GHEA Grapalat"/>
          <w:sz w:val="24"/>
          <w:szCs w:val="24"/>
          <w:lang w:val="ru-RU"/>
        </w:rPr>
      </w:pPr>
    </w:p>
    <w:p w14:paraId="75FF0F87" w14:textId="77777777" w:rsidR="00F858E6" w:rsidRPr="00F27E5D" w:rsidRDefault="00F858E6" w:rsidP="00F858E6">
      <w:pPr>
        <w:pStyle w:val="ListParagraph"/>
        <w:widowControl w:val="0"/>
        <w:spacing w:line="240" w:lineRule="auto"/>
        <w:ind w:firstLine="567"/>
        <w:rPr>
          <w:rFonts w:ascii="GHEA Grapalat" w:hAnsi="GHEA Grapalat"/>
          <w:color w:val="000000" w:themeColor="text1"/>
          <w:sz w:val="20"/>
          <w:szCs w:val="24"/>
          <w:lang w:val="ru-RU"/>
        </w:rPr>
      </w:pPr>
    </w:p>
    <w:p w14:paraId="550397FE" w14:textId="77777777" w:rsidR="00F858E6" w:rsidRPr="00F27E5D" w:rsidRDefault="00F858E6" w:rsidP="00F858E6">
      <w:pPr>
        <w:pStyle w:val="ListParagraph"/>
        <w:widowControl w:val="0"/>
        <w:spacing w:line="240" w:lineRule="auto"/>
        <w:ind w:firstLine="567"/>
        <w:rPr>
          <w:rFonts w:ascii="GHEA Grapalat" w:hAnsi="GHEA Grapalat"/>
          <w:lang w:val="ru-RU"/>
        </w:rPr>
      </w:pPr>
    </w:p>
    <w:p w14:paraId="05EABEF9" w14:textId="77777777" w:rsidR="00F858E6" w:rsidRPr="00F27E5D" w:rsidRDefault="00F858E6" w:rsidP="00F858E6">
      <w:pPr>
        <w:pStyle w:val="ListParagraph"/>
        <w:widowControl w:val="0"/>
        <w:spacing w:line="240" w:lineRule="auto"/>
        <w:ind w:firstLine="567"/>
        <w:rPr>
          <w:rFonts w:ascii="GHEA Grapalat" w:hAnsi="GHEA Grapalat"/>
          <w:sz w:val="24"/>
          <w:lang w:val="ru-RU"/>
        </w:rPr>
      </w:pPr>
    </w:p>
    <w:p w14:paraId="19AD05D0" w14:textId="77777777" w:rsidR="00F858E6" w:rsidRPr="00F27E5D" w:rsidRDefault="00F858E6" w:rsidP="00F858E6">
      <w:pPr>
        <w:widowControl w:val="0"/>
        <w:spacing w:after="0" w:line="240" w:lineRule="auto"/>
        <w:ind w:firstLine="426"/>
        <w:jc w:val="both"/>
        <w:rPr>
          <w:rFonts w:ascii="GHEA Grapalat" w:hAnsi="GHEA Grapalat" w:cs="Times Armenian"/>
          <w:color w:val="000000" w:themeColor="text1"/>
          <w:sz w:val="20"/>
          <w:lang w:val="ru-RU"/>
        </w:rPr>
      </w:pPr>
    </w:p>
    <w:p w14:paraId="1DC4CE9D" w14:textId="77777777" w:rsidR="00F858E6" w:rsidRPr="00F27E5D" w:rsidRDefault="00F858E6" w:rsidP="00F858E6">
      <w:pPr>
        <w:widowControl w:val="0"/>
        <w:spacing w:after="0" w:line="240" w:lineRule="auto"/>
        <w:ind w:firstLine="426"/>
        <w:jc w:val="both"/>
        <w:rPr>
          <w:rFonts w:ascii="GHEA Grapalat" w:hAnsi="GHEA Grapalat" w:cs="Times Armenian"/>
          <w:color w:val="000000" w:themeColor="text1"/>
          <w:sz w:val="20"/>
          <w:lang w:val="ru-RU"/>
        </w:rPr>
      </w:pPr>
    </w:p>
    <w:p w14:paraId="22370C8B" w14:textId="77777777" w:rsidR="00F858E6" w:rsidRPr="00F27E5D" w:rsidRDefault="00F858E6" w:rsidP="00F858E6">
      <w:pPr>
        <w:spacing w:after="0"/>
        <w:jc w:val="center"/>
        <w:rPr>
          <w:rFonts w:ascii="GHEA Grapalat" w:hAnsi="GHEA Grapalat"/>
          <w:b/>
          <w:color w:val="000000" w:themeColor="text1"/>
          <w:lang w:val="ru-RU"/>
        </w:rPr>
      </w:pPr>
      <w:r w:rsidRPr="00F27E5D">
        <w:rPr>
          <w:rFonts w:ascii="GHEA Grapalat" w:hAnsi="GHEA Grapalat"/>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14:paraId="34E8EA1E" w14:textId="77777777" w:rsidR="00F858E6" w:rsidRPr="00F27E5D" w:rsidRDefault="00F858E6" w:rsidP="00F858E6">
      <w:pPr>
        <w:spacing w:after="0"/>
        <w:jc w:val="center"/>
        <w:rPr>
          <w:rFonts w:ascii="GHEA Grapalat" w:hAnsi="GHEA Grapalat"/>
          <w:b/>
          <w:color w:val="000000" w:themeColor="text1"/>
          <w:lang w:val="ru-RU"/>
        </w:rPr>
      </w:pPr>
    </w:p>
    <w:p w14:paraId="666A4E86" w14:textId="77777777" w:rsidR="00F858E6" w:rsidRPr="00F27E5D" w:rsidRDefault="00F858E6" w:rsidP="00F858E6">
      <w:pPr>
        <w:widowControl w:val="0"/>
        <w:tabs>
          <w:tab w:val="left" w:pos="1134"/>
        </w:tabs>
        <w:spacing w:after="0" w:line="240" w:lineRule="auto"/>
        <w:jc w:val="both"/>
        <w:rPr>
          <w:rFonts w:ascii="GHEA Grapalat" w:hAnsi="GHEA Grapalat" w:cs="Arial Armenian"/>
          <w:lang w:val="ru-RU"/>
        </w:rPr>
      </w:pPr>
      <w:r w:rsidRPr="00F27E5D">
        <w:rPr>
          <w:rFonts w:ascii="GHEA Grapalat" w:hAnsi="GHEA Grapalat"/>
          <w:lang w:val="ru-RU"/>
        </w:rPr>
        <w:t xml:space="preserve"> 2.1.</w:t>
      </w:r>
      <w:r w:rsidR="0007643D" w:rsidRPr="00F27E5D">
        <w:rPr>
          <w:rFonts w:ascii="GHEA Grapalat" w:hAnsi="GHEA Grapalat"/>
          <w:lang w:val="hy-AM"/>
        </w:rPr>
        <w:t xml:space="preserve"> </w:t>
      </w:r>
      <w:r w:rsidRPr="00F27E5D">
        <w:rPr>
          <w:rFonts w:ascii="GHEA Grapalat" w:hAnsi="GHEA Grapalat"/>
          <w:lang w:val="ru-RU"/>
        </w:rPr>
        <w:t>В настоящей процедуре не имеют права участвовать лица:</w:t>
      </w:r>
    </w:p>
    <w:p w14:paraId="17534B6A" w14:textId="77777777" w:rsidR="00F858E6" w:rsidRPr="00F27E5D" w:rsidRDefault="00F858E6" w:rsidP="00F858E6">
      <w:pPr>
        <w:pStyle w:val="ListParagraph"/>
        <w:widowControl w:val="0"/>
        <w:numPr>
          <w:ilvl w:val="0"/>
          <w:numId w:val="11"/>
        </w:numPr>
        <w:tabs>
          <w:tab w:val="left" w:pos="709"/>
        </w:tabs>
        <w:spacing w:line="240" w:lineRule="auto"/>
        <w:ind w:left="426" w:firstLine="0"/>
        <w:rPr>
          <w:rFonts w:ascii="GHEA Grapalat" w:hAnsi="GHEA Grapalat"/>
          <w:lang w:val="ru-RU"/>
        </w:rPr>
      </w:pPr>
      <w:r w:rsidRPr="00F27E5D">
        <w:rPr>
          <w:rFonts w:ascii="GHEA Grapalat" w:hAnsi="GHEA Grapalat"/>
          <w:lang w:val="ru-RU"/>
        </w:rPr>
        <w:t xml:space="preserve">которые на день подачи заявки в судебном порядке признаны банкротом; </w:t>
      </w:r>
    </w:p>
    <w:p w14:paraId="7180E816" w14:textId="77777777" w:rsidR="00F858E6" w:rsidRPr="00F27E5D" w:rsidRDefault="00F858E6" w:rsidP="00F858E6">
      <w:pPr>
        <w:pStyle w:val="ListParagraph"/>
        <w:widowControl w:val="0"/>
        <w:numPr>
          <w:ilvl w:val="0"/>
          <w:numId w:val="11"/>
        </w:numPr>
        <w:tabs>
          <w:tab w:val="left" w:pos="0"/>
          <w:tab w:val="left" w:pos="709"/>
        </w:tabs>
        <w:spacing w:after="160" w:line="276" w:lineRule="auto"/>
        <w:ind w:left="426" w:firstLine="0"/>
        <w:rPr>
          <w:rFonts w:ascii="GHEA Grapalat" w:hAnsi="GHEA Grapalat"/>
          <w:lang w:val="ru-RU"/>
        </w:rPr>
      </w:pPr>
      <w:r w:rsidRPr="00F27E5D">
        <w:rPr>
          <w:rFonts w:ascii="GHEA Grapalat" w:hAnsi="GHEA Grapalat"/>
          <w:lang w:val="ru-RU"/>
        </w:rPr>
        <w:t xml:space="preserve">которые или представитель исполнительного органа которых в течение </w:t>
      </w:r>
      <w:r w:rsidR="008668DD" w:rsidRPr="00F27E5D">
        <w:rPr>
          <w:rFonts w:ascii="GHEA Grapalat" w:hAnsi="GHEA Grapalat"/>
          <w:lang w:val="ru-RU"/>
        </w:rPr>
        <w:t>пяти</w:t>
      </w:r>
      <w:r w:rsidRPr="00F27E5D">
        <w:rPr>
          <w:rFonts w:ascii="GHEA Grapalat" w:hAnsi="GHEA Grapalat"/>
          <w:lang w:val="ru-RU"/>
        </w:rPr>
        <w:t xml:space="preserve"> лет, предшествующих дню подачи заявки, были осуждены за</w:t>
      </w:r>
      <w:r w:rsidRPr="00F27E5D">
        <w:rPr>
          <w:rFonts w:ascii="Calibri" w:hAnsi="Calibri" w:cs="Calibri"/>
        </w:rPr>
        <w:t> </w:t>
      </w:r>
      <w:r w:rsidRPr="00F27E5D">
        <w:rPr>
          <w:rFonts w:ascii="GHEA Grapalat" w:hAnsi="GHEA Grapalat"/>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7E5D">
        <w:rPr>
          <w:rFonts w:ascii="Calibri" w:hAnsi="Calibri" w:cs="Calibri"/>
        </w:rPr>
        <w:t> </w:t>
      </w:r>
      <w:r w:rsidRPr="00F27E5D">
        <w:rPr>
          <w:rFonts w:ascii="GHEA Grapalat" w:hAnsi="GHEA Grapalat"/>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F27E5D">
        <w:rPr>
          <w:rFonts w:ascii="GHEA Grapalat" w:hAnsi="GHEA Grapalat"/>
          <w:lang w:val="ru-RU"/>
        </w:rPr>
        <w:t>погашена или отменена</w:t>
      </w:r>
      <w:r w:rsidRPr="00F27E5D">
        <w:rPr>
          <w:rFonts w:ascii="GHEA Grapalat" w:hAnsi="GHEA Grapalat"/>
          <w:lang w:val="ru-RU"/>
        </w:rPr>
        <w:t>;</w:t>
      </w:r>
    </w:p>
    <w:p w14:paraId="7954983D" w14:textId="77777777" w:rsidR="008668DD" w:rsidRPr="00F27E5D" w:rsidRDefault="008668DD" w:rsidP="008668DD">
      <w:pPr>
        <w:pStyle w:val="ListParagraph"/>
        <w:widowControl w:val="0"/>
        <w:numPr>
          <w:ilvl w:val="0"/>
          <w:numId w:val="11"/>
        </w:numPr>
        <w:spacing w:after="160" w:line="240" w:lineRule="auto"/>
        <w:ind w:left="426" w:firstLine="0"/>
        <w:rPr>
          <w:rFonts w:ascii="GHEA Grapalat" w:hAnsi="GHEA Grapalat"/>
          <w:lang w:val="ru-RU"/>
        </w:rPr>
      </w:pPr>
      <w:r w:rsidRPr="00F27E5D">
        <w:rPr>
          <w:rFonts w:ascii="GHEA Grapalat" w:hAnsi="GHEA Grapalat"/>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D614CED" w14:textId="77777777" w:rsidR="00F858E6" w:rsidRPr="00F27E5D" w:rsidRDefault="00F858E6" w:rsidP="00F858E6">
      <w:pPr>
        <w:pStyle w:val="ListParagraph"/>
        <w:widowControl w:val="0"/>
        <w:numPr>
          <w:ilvl w:val="0"/>
          <w:numId w:val="11"/>
        </w:numPr>
        <w:spacing w:after="160" w:line="240" w:lineRule="auto"/>
        <w:ind w:left="426" w:firstLine="0"/>
        <w:rPr>
          <w:rFonts w:ascii="GHEA Grapalat" w:hAnsi="GHEA Grapalat"/>
          <w:lang w:val="ru-RU"/>
        </w:rPr>
      </w:pPr>
      <w:r w:rsidRPr="00F27E5D">
        <w:rPr>
          <w:rFonts w:ascii="GHEA Grapalat" w:hAnsi="GHEA Grapalat"/>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7E5D">
        <w:rPr>
          <w:rFonts w:ascii="Calibri" w:hAnsi="Calibri" w:cs="Calibri"/>
        </w:rPr>
        <w:t> </w:t>
      </w:r>
      <w:r w:rsidRPr="00F27E5D">
        <w:rPr>
          <w:rFonts w:ascii="GHEA Grapalat" w:hAnsi="GHEA Grapalat"/>
          <w:lang w:val="ru-RU"/>
        </w:rPr>
        <w:t xml:space="preserve">закупках; </w:t>
      </w:r>
    </w:p>
    <w:p w14:paraId="58D1082C" w14:textId="77777777" w:rsidR="00F858E6" w:rsidRPr="00F27E5D" w:rsidRDefault="00F858E6" w:rsidP="00F858E6">
      <w:pPr>
        <w:pStyle w:val="ListParagraph"/>
        <w:widowControl w:val="0"/>
        <w:numPr>
          <w:ilvl w:val="0"/>
          <w:numId w:val="11"/>
        </w:numPr>
        <w:spacing w:line="240" w:lineRule="auto"/>
        <w:ind w:left="426" w:firstLine="0"/>
        <w:rPr>
          <w:rFonts w:ascii="GHEA Grapalat" w:hAnsi="GHEA Grapalat"/>
          <w:lang w:val="ru-RU"/>
        </w:rPr>
      </w:pPr>
      <w:r w:rsidRPr="00F27E5D">
        <w:rPr>
          <w:rFonts w:ascii="GHEA Grapalat" w:hAnsi="GHEA Grapalat"/>
          <w:lang w:val="ru-RU"/>
        </w:rPr>
        <w:lastRenderedPageBreak/>
        <w:t>которые по состоянию на день подачи заявки включены в список участников, не имеющих права на участие в процессе закупок.</w:t>
      </w:r>
    </w:p>
    <w:p w14:paraId="66336549" w14:textId="77777777" w:rsidR="008668DD" w:rsidRPr="00F27E5D" w:rsidRDefault="008668DD" w:rsidP="008668DD">
      <w:pPr>
        <w:widowControl w:val="0"/>
        <w:spacing w:after="0" w:line="240" w:lineRule="auto"/>
        <w:jc w:val="both"/>
        <w:rPr>
          <w:rFonts w:ascii="GHEA Grapalat" w:hAnsi="GHEA Grapalat"/>
          <w:lang w:val="ru-RU"/>
        </w:rPr>
      </w:pPr>
      <w:r w:rsidRPr="00F27E5D">
        <w:rPr>
          <w:rFonts w:ascii="GHEA Grapalat" w:hAnsi="GHEA Grapalat"/>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CC19189" w14:textId="77777777" w:rsidR="008668DD" w:rsidRPr="00F27E5D" w:rsidRDefault="008668DD" w:rsidP="008668DD">
      <w:pPr>
        <w:widowControl w:val="0"/>
        <w:spacing w:after="0" w:line="240" w:lineRule="auto"/>
        <w:jc w:val="both"/>
        <w:rPr>
          <w:rFonts w:ascii="GHEA Grapalat" w:hAnsi="GHEA Grapalat"/>
          <w:lang w:val="ru-RU"/>
        </w:rPr>
      </w:pPr>
      <w:r w:rsidRPr="00F27E5D">
        <w:rPr>
          <w:rFonts w:ascii="GHEA Grapalat" w:hAnsi="GHEA Grapalat"/>
          <w:lang w:val="ru-RU"/>
        </w:rPr>
        <w:t>Участник включается в список участников, не имеющих права на участие в процессе закупок (далее также список), если:</w:t>
      </w:r>
    </w:p>
    <w:p w14:paraId="08F923D1" w14:textId="77777777" w:rsidR="008668DD" w:rsidRPr="00F27E5D" w:rsidRDefault="008668DD" w:rsidP="008668DD">
      <w:pPr>
        <w:widowControl w:val="0"/>
        <w:spacing w:after="0" w:line="240" w:lineRule="auto"/>
        <w:jc w:val="both"/>
        <w:rPr>
          <w:rFonts w:ascii="GHEA Grapalat" w:hAnsi="GHEA Grapalat"/>
          <w:lang w:val="ru-RU"/>
        </w:rPr>
      </w:pPr>
      <w:r w:rsidRPr="00F27E5D">
        <w:rPr>
          <w:rFonts w:ascii="GHEA Grapalat" w:hAnsi="GHEA Grapalat"/>
          <w:lang w:val="ru-RU"/>
        </w:rPr>
        <w:t>•</w:t>
      </w:r>
      <w:r w:rsidR="00E07252" w:rsidRPr="00F27E5D">
        <w:rPr>
          <w:rFonts w:ascii="GHEA Grapalat" w:hAnsi="GHEA Grapalat"/>
          <w:lang w:val="hy-AM"/>
        </w:rPr>
        <w:t xml:space="preserve"> </w:t>
      </w:r>
      <w:r w:rsidRPr="00F27E5D">
        <w:rPr>
          <w:rFonts w:ascii="GHEA Grapalat" w:hAnsi="GHEA Grapalat"/>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8DFC3BE" w14:textId="77777777" w:rsidR="008668DD" w:rsidRPr="00F27E5D" w:rsidRDefault="008668DD" w:rsidP="008668DD">
      <w:pPr>
        <w:widowControl w:val="0"/>
        <w:spacing w:after="0" w:line="240" w:lineRule="auto"/>
        <w:jc w:val="both"/>
        <w:rPr>
          <w:rFonts w:ascii="GHEA Grapalat" w:hAnsi="GHEA Grapalat"/>
          <w:lang w:val="ru-RU"/>
        </w:rPr>
      </w:pPr>
      <w:r w:rsidRPr="00F27E5D">
        <w:rPr>
          <w:rFonts w:ascii="GHEA Grapalat" w:hAnsi="GHEA Grapalat"/>
          <w:lang w:val="ru-RU"/>
        </w:rPr>
        <w:t>•</w:t>
      </w:r>
      <w:r w:rsidR="00E07252" w:rsidRPr="00F27E5D">
        <w:rPr>
          <w:rFonts w:ascii="GHEA Grapalat" w:hAnsi="GHEA Grapalat"/>
          <w:lang w:val="hy-AM"/>
        </w:rPr>
        <w:t xml:space="preserve"> </w:t>
      </w:r>
      <w:r w:rsidRPr="00F27E5D">
        <w:rPr>
          <w:rFonts w:ascii="GHEA Grapalat" w:hAnsi="GHEA Grapalat"/>
          <w:lang w:val="ru-RU"/>
        </w:rPr>
        <w:t>в качестве отобранного участника отказался или лишился  права заключения договора.</w:t>
      </w:r>
    </w:p>
    <w:p w14:paraId="1B65406B" w14:textId="77777777" w:rsidR="00F858E6" w:rsidRPr="00F27E5D" w:rsidRDefault="00F858E6" w:rsidP="008668DD">
      <w:pPr>
        <w:widowControl w:val="0"/>
        <w:spacing w:after="0" w:line="240" w:lineRule="auto"/>
        <w:jc w:val="both"/>
        <w:rPr>
          <w:rFonts w:ascii="GHEA Grapalat" w:hAnsi="GHEA Grapalat"/>
          <w:color w:val="000000" w:themeColor="text1"/>
          <w:lang w:val="ru-RU"/>
        </w:rPr>
      </w:pPr>
      <w:r w:rsidRPr="00F27E5D">
        <w:rPr>
          <w:rFonts w:ascii="GHEA Grapalat" w:hAnsi="GHEA Grapalat"/>
          <w:lang w:val="ru-RU"/>
        </w:rPr>
        <w:t>2.2.</w:t>
      </w:r>
      <w:r w:rsidR="00E07252" w:rsidRPr="00F27E5D">
        <w:rPr>
          <w:rFonts w:ascii="GHEA Grapalat" w:hAnsi="GHEA Grapalat"/>
          <w:lang w:val="hy-AM"/>
        </w:rPr>
        <w:t xml:space="preserve"> </w:t>
      </w:r>
      <w:r w:rsidRPr="00F27E5D">
        <w:rPr>
          <w:rFonts w:ascii="GHEA Grapalat" w:hAnsi="GHEA Grapalat"/>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F27E5D">
        <w:rPr>
          <w:rFonts w:ascii="GHEA Grapalat" w:hAnsi="GHEA Grapalat"/>
          <w:lang w:val="ru-RU"/>
        </w:rPr>
        <w:t>1</w:t>
      </w:r>
      <w:r w:rsidRPr="00F27E5D">
        <w:rPr>
          <w:rFonts w:ascii="GHEA Grapalat" w:hAnsi="GHEA Grapalat"/>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7E5D">
        <w:rPr>
          <w:rFonts w:ascii="GHEA Grapalat" w:hAnsi="GHEA Grapalat"/>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14:paraId="16650E08" w14:textId="77777777" w:rsidR="00E07252" w:rsidRPr="00F27E5D" w:rsidRDefault="00F858E6" w:rsidP="00F858E6">
      <w:pPr>
        <w:widowControl w:val="0"/>
        <w:tabs>
          <w:tab w:val="left" w:pos="1134"/>
        </w:tabs>
        <w:spacing w:after="0" w:line="240" w:lineRule="auto"/>
        <w:rPr>
          <w:rFonts w:ascii="GHEA Grapalat" w:hAnsi="GHEA Grapalat"/>
          <w:color w:val="000000" w:themeColor="text1"/>
          <w:lang w:val="hy-AM"/>
        </w:rPr>
      </w:pPr>
      <w:r w:rsidRPr="00F27E5D">
        <w:rPr>
          <w:rFonts w:ascii="GHEA Grapalat" w:hAnsi="GHEA Grapalat"/>
          <w:color w:val="000000" w:themeColor="text1"/>
          <w:lang w:val="ru-RU"/>
        </w:rPr>
        <w:t>2.3</w:t>
      </w:r>
      <w:r w:rsidR="00E07252" w:rsidRPr="00F27E5D">
        <w:rPr>
          <w:rFonts w:ascii="Cambria Math" w:hAnsi="Cambria Math" w:cs="Cambria Math"/>
          <w:color w:val="000000" w:themeColor="text1"/>
          <w:lang w:val="hy-AM"/>
        </w:rPr>
        <w:t>․</w:t>
      </w:r>
      <w:r w:rsidRPr="00F27E5D">
        <w:rPr>
          <w:rFonts w:ascii="GHEA Grapalat" w:hAnsi="GHEA Grapalat"/>
          <w:color w:val="000000" w:themeColor="text1"/>
          <w:lang w:val="ru-RU"/>
        </w:rPr>
        <w:t xml:space="preserve"> </w:t>
      </w:r>
      <w:r w:rsidR="00E07252" w:rsidRPr="00F27E5D">
        <w:rPr>
          <w:rFonts w:ascii="GHEA Grapalat" w:hAnsi="GHEA Grapalat"/>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3DD8157C" w14:textId="77777777" w:rsidR="00F858E6" w:rsidRPr="00F27E5D" w:rsidRDefault="00F858E6" w:rsidP="00F858E6">
      <w:pPr>
        <w:widowControl w:val="0"/>
        <w:tabs>
          <w:tab w:val="left" w:pos="1134"/>
        </w:tabs>
        <w:spacing w:after="0" w:line="240" w:lineRule="auto"/>
        <w:rPr>
          <w:rFonts w:ascii="GHEA Grapalat" w:hAnsi="GHEA Grapalat"/>
          <w:color w:val="000000" w:themeColor="text1"/>
          <w:lang w:val="ru-RU"/>
        </w:rPr>
      </w:pPr>
      <w:r w:rsidRPr="00F27E5D">
        <w:rPr>
          <w:rFonts w:ascii="GHEA Grapalat" w:hAnsi="GHEA Grapalat"/>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D01F3" w14:textId="77777777" w:rsidR="00F858E6" w:rsidRPr="00F27E5D" w:rsidRDefault="00F858E6" w:rsidP="00F858E6">
      <w:pPr>
        <w:pStyle w:val="NormalWeb"/>
        <w:widowControl w:val="0"/>
        <w:tabs>
          <w:tab w:val="left" w:pos="1134"/>
        </w:tabs>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По смыслу пункта 119 Порядка:</w:t>
      </w:r>
    </w:p>
    <w:p w14:paraId="5F00A131" w14:textId="77777777" w:rsidR="00F858E6" w:rsidRPr="00F27E5D" w:rsidRDefault="00F858E6" w:rsidP="00F858E6">
      <w:pPr>
        <w:pStyle w:val="NormalWeb"/>
        <w:widowControl w:val="0"/>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1.</w:t>
      </w:r>
      <w:r w:rsidR="00E07252" w:rsidRPr="00F27E5D">
        <w:rPr>
          <w:rFonts w:ascii="GHEA Grapalat" w:hAnsi="GHEA Grapalat"/>
          <w:color w:val="000000" w:themeColor="text1"/>
          <w:sz w:val="22"/>
          <w:szCs w:val="22"/>
          <w:lang w:val="hy-AM"/>
        </w:rPr>
        <w:t xml:space="preserve"> </w:t>
      </w:r>
      <w:r w:rsidRPr="00F27E5D">
        <w:rPr>
          <w:rFonts w:ascii="GHEA Grapalat" w:hAnsi="GHEA Grapalat"/>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3634AD71" w14:textId="77777777" w:rsidR="00F858E6" w:rsidRPr="00F27E5D" w:rsidRDefault="00F858E6" w:rsidP="00F858E6">
      <w:pPr>
        <w:pStyle w:val="NormalWeb"/>
        <w:widowControl w:val="0"/>
        <w:tabs>
          <w:tab w:val="left" w:pos="1134"/>
        </w:tabs>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2.</w:t>
      </w:r>
      <w:r w:rsidR="00E07252" w:rsidRPr="00F27E5D">
        <w:rPr>
          <w:rFonts w:ascii="GHEA Grapalat" w:hAnsi="GHEA Grapalat"/>
          <w:color w:val="000000" w:themeColor="text1"/>
          <w:sz w:val="22"/>
          <w:szCs w:val="22"/>
          <w:lang w:val="hy-AM"/>
        </w:rPr>
        <w:t xml:space="preserve"> </w:t>
      </w:r>
      <w:r w:rsidRPr="00F27E5D">
        <w:rPr>
          <w:rFonts w:ascii="GHEA Grapalat" w:hAnsi="GHEA Grapalat"/>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DEE9D52" w14:textId="77777777" w:rsidR="00F858E6" w:rsidRPr="00F27E5D" w:rsidRDefault="00F858E6" w:rsidP="00F858E6">
      <w:pPr>
        <w:pStyle w:val="NormalWeb"/>
        <w:widowControl w:val="0"/>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а) участником, распоряжающимся более чем десятью процентами акций данного юридического лица;</w:t>
      </w:r>
    </w:p>
    <w:p w14:paraId="66162163" w14:textId="77777777" w:rsidR="00F858E6" w:rsidRPr="00F27E5D" w:rsidRDefault="00F858E6" w:rsidP="00F858E6">
      <w:pPr>
        <w:pStyle w:val="NormalWeb"/>
        <w:widowControl w:val="0"/>
        <w:tabs>
          <w:tab w:val="left" w:pos="1134"/>
        </w:tabs>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14:paraId="7A0BC18E" w14:textId="77777777" w:rsidR="00F858E6" w:rsidRPr="00F27E5D" w:rsidRDefault="00F858E6" w:rsidP="00F858E6">
      <w:pPr>
        <w:pStyle w:val="NormalWeb"/>
        <w:widowControl w:val="0"/>
        <w:tabs>
          <w:tab w:val="left" w:pos="1134"/>
        </w:tabs>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00D68B0" w14:textId="77777777" w:rsidR="00F858E6" w:rsidRPr="00F27E5D" w:rsidRDefault="00F858E6" w:rsidP="00F858E6">
      <w:pPr>
        <w:pStyle w:val="NormalWeb"/>
        <w:widowControl w:val="0"/>
        <w:tabs>
          <w:tab w:val="left" w:pos="1134"/>
        </w:tabs>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г)</w:t>
      </w:r>
      <w:r w:rsidR="00E07252" w:rsidRPr="00F27E5D">
        <w:rPr>
          <w:rFonts w:ascii="GHEA Grapalat" w:hAnsi="GHEA Grapalat"/>
          <w:color w:val="000000" w:themeColor="text1"/>
          <w:sz w:val="22"/>
          <w:szCs w:val="22"/>
          <w:lang w:val="hy-AM"/>
        </w:rPr>
        <w:t xml:space="preserve"> </w:t>
      </w:r>
      <w:r w:rsidRPr="00F27E5D">
        <w:rPr>
          <w:rFonts w:ascii="GHEA Grapalat" w:hAnsi="GHEA Grapalat"/>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D75E468" w14:textId="77777777" w:rsidR="00F858E6" w:rsidRPr="00F27E5D" w:rsidRDefault="00F858E6" w:rsidP="00F858E6">
      <w:pPr>
        <w:pStyle w:val="NormalWeb"/>
        <w:widowControl w:val="0"/>
        <w:tabs>
          <w:tab w:val="left" w:pos="1134"/>
        </w:tabs>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3) участники, не имеющие статуса физического лица, считаются взаимосвязанными, если:</w:t>
      </w:r>
    </w:p>
    <w:p w14:paraId="7EC833A8" w14:textId="77777777" w:rsidR="00F858E6" w:rsidRPr="00F27E5D" w:rsidRDefault="00F858E6" w:rsidP="00F858E6">
      <w:pPr>
        <w:pStyle w:val="NormalWeb"/>
        <w:widowControl w:val="0"/>
        <w:tabs>
          <w:tab w:val="left" w:pos="1134"/>
        </w:tabs>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7E5D">
        <w:rPr>
          <w:rFonts w:ascii="Calibri" w:hAnsi="Calibri" w:cs="Calibri"/>
          <w:color w:val="000000" w:themeColor="text1"/>
          <w:sz w:val="22"/>
          <w:szCs w:val="22"/>
          <w:lang w:val="en-US"/>
        </w:rPr>
        <w:t> </w:t>
      </w:r>
      <w:r w:rsidRPr="00F27E5D">
        <w:rPr>
          <w:rFonts w:ascii="GHEA Grapalat" w:hAnsi="GHEA Grapalat"/>
          <w:color w:val="000000" w:themeColor="text1"/>
          <w:sz w:val="22"/>
          <w:szCs w:val="22"/>
        </w:rPr>
        <w:t>лица;</w:t>
      </w:r>
    </w:p>
    <w:p w14:paraId="6172B7FA" w14:textId="77777777" w:rsidR="00F858E6" w:rsidRPr="00F27E5D" w:rsidRDefault="00F858E6" w:rsidP="00F858E6">
      <w:pPr>
        <w:pStyle w:val="NormalWeb"/>
        <w:widowControl w:val="0"/>
        <w:tabs>
          <w:tab w:val="left" w:pos="1134"/>
        </w:tabs>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w:t>
      </w:r>
      <w:r w:rsidRPr="00F27E5D">
        <w:rPr>
          <w:rFonts w:ascii="GHEA Grapalat" w:hAnsi="GHEA Grapalat"/>
          <w:color w:val="000000" w:themeColor="text1"/>
          <w:sz w:val="22"/>
          <w:szCs w:val="22"/>
        </w:rPr>
        <w:lastRenderedPageBreak/>
        <w:t>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908ED15" w14:textId="77777777" w:rsidR="00F858E6" w:rsidRPr="00F27E5D" w:rsidRDefault="00F858E6" w:rsidP="00F858E6">
      <w:pPr>
        <w:pStyle w:val="NormalWeb"/>
        <w:widowControl w:val="0"/>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в.</w:t>
      </w:r>
      <w:r w:rsidR="00E07252" w:rsidRPr="00F27E5D">
        <w:rPr>
          <w:rFonts w:ascii="GHEA Grapalat" w:hAnsi="GHEA Grapalat"/>
          <w:color w:val="000000" w:themeColor="text1"/>
          <w:sz w:val="22"/>
          <w:szCs w:val="22"/>
          <w:lang w:val="hy-AM"/>
        </w:rPr>
        <w:t xml:space="preserve"> </w:t>
      </w:r>
      <w:r w:rsidRPr="00F27E5D">
        <w:rPr>
          <w:rFonts w:ascii="GHEA Grapalat" w:hAnsi="GHEA Grapalat"/>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67BEA63" w14:textId="77777777" w:rsidR="00F858E6" w:rsidRPr="00F27E5D" w:rsidRDefault="00F858E6" w:rsidP="00F858E6">
      <w:pPr>
        <w:pStyle w:val="NormalWeb"/>
        <w:widowControl w:val="0"/>
        <w:spacing w:before="0" w:beforeAutospacing="0" w:after="0" w:afterAutospacing="0"/>
        <w:jc w:val="both"/>
        <w:rPr>
          <w:rFonts w:ascii="GHEA Grapalat" w:hAnsi="GHEA Grapalat"/>
          <w:color w:val="000000" w:themeColor="text1"/>
          <w:sz w:val="22"/>
          <w:szCs w:val="22"/>
        </w:rPr>
      </w:pPr>
      <w:r w:rsidRPr="00F27E5D">
        <w:rPr>
          <w:rFonts w:ascii="GHEA Grapalat" w:hAnsi="GHEA Grapalat"/>
          <w:color w:val="000000" w:themeColor="text1"/>
          <w:sz w:val="22"/>
          <w:szCs w:val="22"/>
        </w:rPr>
        <w:t>г.</w:t>
      </w:r>
      <w:r w:rsidR="00E07252" w:rsidRPr="00F27E5D">
        <w:rPr>
          <w:rFonts w:ascii="GHEA Grapalat" w:hAnsi="GHEA Grapalat"/>
          <w:color w:val="000000" w:themeColor="text1"/>
          <w:sz w:val="22"/>
          <w:szCs w:val="22"/>
          <w:lang w:val="hy-AM"/>
        </w:rPr>
        <w:t xml:space="preserve"> </w:t>
      </w:r>
      <w:r w:rsidRPr="00F27E5D">
        <w:rPr>
          <w:rFonts w:ascii="GHEA Grapalat" w:hAnsi="GHEA Grapalat"/>
          <w:color w:val="000000" w:themeColor="text1"/>
          <w:sz w:val="22"/>
          <w:szCs w:val="22"/>
        </w:rPr>
        <w:t>они действовали или действуют согласованно, исходя из общих экономических интересов.</w:t>
      </w:r>
    </w:p>
    <w:p w14:paraId="4ADBB4CD" w14:textId="77777777" w:rsidR="00F858E6" w:rsidRPr="00F27E5D" w:rsidRDefault="00F858E6" w:rsidP="00F858E6">
      <w:pPr>
        <w:widowControl w:val="0"/>
        <w:tabs>
          <w:tab w:val="left" w:pos="1134"/>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F27E5D">
        <w:rPr>
          <w:rFonts w:ascii="GHEA Grapalat" w:hAnsi="GHEA Grapalat"/>
          <w:color w:val="000000"/>
          <w:lang w:val="ru-RU"/>
        </w:rPr>
        <w:t>дети, внуки, супруг</w:t>
      </w:r>
      <w:r w:rsidR="00E07252" w:rsidRPr="00F27E5D">
        <w:rPr>
          <w:rFonts w:ascii="GHEA Grapalat" w:hAnsi="GHEA Grapalat"/>
          <w:color w:val="000000"/>
          <w:lang w:val="hy-AM"/>
        </w:rPr>
        <w:t xml:space="preserve"> </w:t>
      </w:r>
      <w:r w:rsidRPr="00F27E5D">
        <w:rPr>
          <w:rFonts w:ascii="GHEA Grapalat" w:hAnsi="GHEA Grapalat"/>
          <w:color w:val="000000" w:themeColor="text1"/>
          <w:lang w:val="ru-RU"/>
        </w:rPr>
        <w:t>сестры или супруга брата и их дети.</w:t>
      </w:r>
    </w:p>
    <w:p w14:paraId="69B3F855" w14:textId="77777777" w:rsidR="008F4057" w:rsidRPr="00F27E5D" w:rsidRDefault="008F4057" w:rsidP="008F4057">
      <w:pPr>
        <w:widowControl w:val="0"/>
        <w:spacing w:after="0" w:line="240" w:lineRule="auto"/>
        <w:jc w:val="both"/>
        <w:rPr>
          <w:rFonts w:ascii="GHEA Grapalat" w:hAnsi="GHEA Grapalat" w:cs="Arial Armenian"/>
          <w:color w:val="000000" w:themeColor="text1"/>
          <w:lang w:val="ru-RU"/>
        </w:rPr>
      </w:pPr>
      <w:r w:rsidRPr="00F27E5D">
        <w:rPr>
          <w:rFonts w:ascii="GHEA Grapalat" w:hAnsi="GHEA Grapalat"/>
          <w:color w:val="000000" w:themeColor="text1"/>
          <w:lang w:val="ru-RU"/>
        </w:rPr>
        <w:t>2.4.</w:t>
      </w:r>
      <w:r w:rsidR="00E07252"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Участник,в случае признания отобранным участником</w:t>
      </w:r>
      <w:r w:rsidR="00E07252"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 xml:space="preserve">представляет обеспечение квалификации </w:t>
      </w:r>
      <w:r w:rsidRPr="00F27E5D">
        <w:rPr>
          <w:rFonts w:ascii="GHEA Grapalat" w:eastAsia="Times New Roman" w:hAnsi="GHEA Grapalat" w:cstheme="minorHAnsi"/>
          <w:lang w:val="ru-RU" w:eastAsia="ru-RU" w:bidi="ru-RU"/>
        </w:rPr>
        <w:t xml:space="preserve">в размере </w:t>
      </w:r>
      <w:r w:rsidRPr="00F27E5D">
        <w:rPr>
          <w:rFonts w:ascii="GHEA Grapalat" w:hAnsi="GHEA Grapalat" w:cs="Calibri"/>
          <w:sz w:val="20"/>
          <w:szCs w:val="20"/>
          <w:lang w:val="af-ZA"/>
        </w:rPr>
        <w:t>15</w:t>
      </w:r>
      <w:r w:rsidRPr="00F27E5D">
        <w:rPr>
          <w:rFonts w:ascii="GHEA Grapalat" w:eastAsia="Times New Roman" w:hAnsi="GHEA Grapalat" w:cstheme="minorHAnsi"/>
          <w:lang w:val="ru-RU" w:eastAsia="ru-RU" w:bidi="ru-RU"/>
        </w:rPr>
        <w:t xml:space="preserve"> процентов</w:t>
      </w:r>
      <w:r w:rsidRPr="00F27E5D">
        <w:rPr>
          <w:rFonts w:ascii="GHEA Grapalat" w:hAnsi="GHEA Grapalat" w:cs="Calibri"/>
          <w:vertAlign w:val="superscript"/>
          <w:lang w:val="ru-RU"/>
        </w:rPr>
        <w:footnoteReference w:customMarkFollows="1" w:id="3"/>
        <w:t>1.1</w:t>
      </w:r>
      <w:r w:rsidRPr="00F27E5D">
        <w:rPr>
          <w:rFonts w:ascii="GHEA Grapalat" w:hAnsi="GHEA Grapalat"/>
          <w:color w:val="000000" w:themeColor="text1"/>
          <w:lang w:val="ru-RU"/>
        </w:rPr>
        <w:t xml:space="preserve">   </w:t>
      </w:r>
      <w:r w:rsidR="00E07252" w:rsidRPr="00F27E5D">
        <w:rPr>
          <w:rFonts w:ascii="GHEA Grapalat" w:hAnsi="GHEA Grapalat"/>
          <w:lang w:val="ru-RU"/>
        </w:rPr>
        <w:t>установленными настоящим приглашением.</w:t>
      </w:r>
    </w:p>
    <w:p w14:paraId="384AC93E" w14:textId="77777777" w:rsidR="008F4057" w:rsidRPr="00F27E5D" w:rsidRDefault="008F4057" w:rsidP="008F4057">
      <w:pPr>
        <w:pStyle w:val="norm"/>
        <w:widowControl w:val="0"/>
        <w:tabs>
          <w:tab w:val="left" w:pos="1134"/>
        </w:tabs>
        <w:spacing w:line="240" w:lineRule="auto"/>
        <w:ind w:firstLine="0"/>
        <w:rPr>
          <w:rFonts w:ascii="GHEA Grapalat" w:hAnsi="GHEA Grapalat" w:cs="Sylfaen"/>
          <w:color w:val="000000" w:themeColor="text1"/>
          <w:szCs w:val="22"/>
        </w:rPr>
      </w:pPr>
      <w:r w:rsidRPr="00F27E5D">
        <w:rPr>
          <w:rFonts w:ascii="GHEA Grapalat" w:hAnsi="GHEA Grapalat"/>
          <w:color w:val="000000" w:themeColor="text1"/>
          <w:szCs w:val="22"/>
        </w:rPr>
        <w:t>2.5.</w:t>
      </w:r>
      <w:r w:rsidR="00E07252" w:rsidRPr="00F27E5D">
        <w:rPr>
          <w:rFonts w:ascii="GHEA Grapalat" w:hAnsi="GHEA Grapalat"/>
          <w:color w:val="000000" w:themeColor="text1"/>
          <w:szCs w:val="22"/>
          <w:lang w:val="hy-AM"/>
        </w:rPr>
        <w:t xml:space="preserve"> </w:t>
      </w:r>
      <w:r w:rsidRPr="00F27E5D">
        <w:rPr>
          <w:rFonts w:ascii="GHEA Grapalat" w:hAnsi="GHEA Grapalat"/>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14:paraId="28172CBC" w14:textId="77777777" w:rsidR="008F4057" w:rsidRPr="00F27E5D" w:rsidRDefault="008F4057" w:rsidP="008F4057">
      <w:pPr>
        <w:pStyle w:val="BodyTextIndent2"/>
        <w:widowControl w:val="0"/>
        <w:spacing w:after="0" w:line="240" w:lineRule="auto"/>
        <w:ind w:left="0"/>
        <w:jc w:val="both"/>
        <w:rPr>
          <w:rFonts w:ascii="GHEA Grapalat" w:hAnsi="GHEA Grapalat"/>
          <w:color w:val="000000" w:themeColor="text1"/>
          <w:lang w:val="ru-RU"/>
        </w:rPr>
      </w:pPr>
      <w:r w:rsidRPr="00F27E5D">
        <w:rPr>
          <w:rFonts w:ascii="GHEA Grapalat" w:hAnsi="GHEA Grapalat"/>
          <w:color w:val="000000" w:themeColor="text1"/>
          <w:lang w:val="ru-RU"/>
        </w:rPr>
        <w:t>2.6.</w:t>
      </w:r>
      <w:r w:rsidR="00E07252"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 xml:space="preserve">Участники могут участвовать в настоящей процедуре в порядке совместной деятельности (консорциумом). </w:t>
      </w:r>
    </w:p>
    <w:p w14:paraId="1C1C00A4" w14:textId="77777777" w:rsidR="008F4057" w:rsidRPr="00F27E5D" w:rsidRDefault="008F4057" w:rsidP="008F4057">
      <w:pPr>
        <w:pStyle w:val="BodyTextIndent2"/>
        <w:widowControl w:val="0"/>
        <w:spacing w:after="0" w:line="240" w:lineRule="auto"/>
        <w:ind w:left="0"/>
        <w:jc w:val="both"/>
        <w:rPr>
          <w:rFonts w:ascii="GHEA Grapalat" w:hAnsi="GHEA Grapalat" w:cs="Sylfaen"/>
          <w:color w:val="000000" w:themeColor="text1"/>
          <w:lang w:val="ru-RU"/>
        </w:rPr>
      </w:pPr>
      <w:r w:rsidRPr="00F27E5D">
        <w:rPr>
          <w:rFonts w:ascii="GHEA Grapalat" w:hAnsi="GHEA Grapalat"/>
          <w:color w:val="000000" w:themeColor="text1"/>
          <w:lang w:val="ru-RU"/>
        </w:rPr>
        <w:t>В подобном случае:</w:t>
      </w:r>
    </w:p>
    <w:p w14:paraId="79514CF8" w14:textId="77777777" w:rsidR="008F4057" w:rsidRPr="00F27E5D" w:rsidRDefault="008F4057" w:rsidP="008F4057">
      <w:pPr>
        <w:pStyle w:val="BodyTextIndent2"/>
        <w:widowControl w:val="0"/>
        <w:spacing w:after="0" w:line="240" w:lineRule="auto"/>
        <w:ind w:left="0"/>
        <w:jc w:val="both"/>
        <w:rPr>
          <w:rFonts w:ascii="GHEA Grapalat" w:hAnsi="GHEA Grapalat"/>
          <w:color w:val="000000" w:themeColor="text1"/>
          <w:lang w:val="ru-RU"/>
        </w:rPr>
      </w:pPr>
      <w:r w:rsidRPr="00F27E5D">
        <w:rPr>
          <w:rFonts w:ascii="GHEA Grapalat" w:hAnsi="GHEA Grapalat"/>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F02CB8B" w14:textId="77777777" w:rsidR="00F858E6" w:rsidRPr="00F27E5D" w:rsidRDefault="008F4057" w:rsidP="008F4057">
      <w:pPr>
        <w:spacing w:after="0"/>
        <w:rPr>
          <w:rFonts w:ascii="GHEA Grapalat" w:hAnsi="GHEA Grapalat"/>
          <w:color w:val="000000" w:themeColor="text1"/>
          <w:lang w:val="ru-RU"/>
        </w:rPr>
      </w:pPr>
      <w:r w:rsidRPr="00F27E5D">
        <w:rPr>
          <w:rFonts w:ascii="GHEA Grapalat" w:hAnsi="GHEA Grapalat"/>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9475A4D" w14:textId="77777777" w:rsidR="00F858E6" w:rsidRPr="00F27E5D" w:rsidRDefault="00F858E6" w:rsidP="00F858E6">
      <w:pPr>
        <w:pStyle w:val="BodyTextIndent2"/>
        <w:widowControl w:val="0"/>
        <w:spacing w:after="0" w:line="240" w:lineRule="auto"/>
        <w:ind w:left="0"/>
        <w:jc w:val="both"/>
        <w:rPr>
          <w:rFonts w:ascii="GHEA Grapalat" w:hAnsi="GHEA Grapalat"/>
          <w:color w:val="000000" w:themeColor="text1"/>
          <w:lang w:val="ru-RU"/>
        </w:rPr>
      </w:pPr>
    </w:p>
    <w:p w14:paraId="71602EC3" w14:textId="77777777" w:rsidR="00CF3476" w:rsidRPr="00F27E5D" w:rsidRDefault="00CF3476" w:rsidP="00CF3476">
      <w:pPr>
        <w:widowControl w:val="0"/>
        <w:spacing w:line="240" w:lineRule="auto"/>
        <w:jc w:val="center"/>
        <w:rPr>
          <w:rFonts w:ascii="GHEA Grapalat" w:hAnsi="GHEA Grapalat"/>
          <w:b/>
          <w:color w:val="000000" w:themeColor="text1"/>
          <w:lang w:val="ru-RU"/>
        </w:rPr>
      </w:pPr>
      <w:r w:rsidRPr="00F27E5D">
        <w:rPr>
          <w:rFonts w:ascii="GHEA Grapalat" w:hAnsi="GHEA Grapalat"/>
          <w:b/>
          <w:color w:val="000000" w:themeColor="text1"/>
          <w:lang w:val="ru-RU"/>
        </w:rPr>
        <w:t xml:space="preserve">3. РАЗЪЯСНЕНИЕ ПРИГЛАШЕНИЯ </w:t>
      </w:r>
      <w:r w:rsidRPr="00F27E5D">
        <w:rPr>
          <w:rFonts w:ascii="GHEA Grapalat" w:hAnsi="GHEA Grapalat"/>
          <w:b/>
          <w:color w:val="000000" w:themeColor="text1"/>
          <w:lang w:val="ru-RU"/>
        </w:rPr>
        <w:br/>
        <w:t>И ПОРЯДОК ВНЕСЕНИЯ ИЗМЕНЕНИЯ В ПРИГЛАШЕНИЕ</w:t>
      </w:r>
    </w:p>
    <w:p w14:paraId="11EED32C" w14:textId="77777777" w:rsidR="00CF3476" w:rsidRPr="00F27E5D" w:rsidRDefault="00CF3476" w:rsidP="00CF3476">
      <w:pPr>
        <w:widowControl w:val="0"/>
        <w:spacing w:after="0" w:line="240" w:lineRule="auto"/>
        <w:rPr>
          <w:rFonts w:ascii="GHEA Grapalat" w:hAnsi="GHEA Grapalat"/>
          <w:color w:val="000000" w:themeColor="text1"/>
          <w:lang w:val="ru-RU"/>
        </w:rPr>
      </w:pPr>
      <w:r w:rsidRPr="00F27E5D">
        <w:rPr>
          <w:rFonts w:ascii="GHEA Grapalat" w:hAnsi="GHEA Grapalat"/>
          <w:color w:val="000000" w:themeColor="text1"/>
          <w:lang w:val="ru-RU"/>
        </w:rPr>
        <w:t>3.1.Согласно статье 29 Закона участник вправе требовать от заказчика разъяснения приглашения.</w:t>
      </w:r>
    </w:p>
    <w:p w14:paraId="1227FADB" w14:textId="77777777" w:rsidR="00CF3476" w:rsidRPr="00F27E5D" w:rsidRDefault="00CF3476" w:rsidP="00CF3476">
      <w:pPr>
        <w:widowControl w:val="0"/>
        <w:spacing w:after="0" w:line="240" w:lineRule="auto"/>
        <w:ind w:firstLine="284"/>
        <w:jc w:val="both"/>
        <w:rPr>
          <w:rFonts w:ascii="GHEA Grapalat" w:hAnsi="GHEA Grapalat"/>
          <w:color w:val="000000" w:themeColor="text1"/>
          <w:lang w:val="ru-RU"/>
        </w:rPr>
      </w:pPr>
      <w:r w:rsidRPr="00F27E5D">
        <w:rPr>
          <w:rFonts w:ascii="GHEA Grapalat" w:hAnsi="GHEA Grapalat"/>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F27E5D">
        <w:rPr>
          <w:rFonts w:ascii="GHEA Grapalat" w:hAnsi="GHEA Grapalat"/>
          <w:color w:val="000000" w:themeColor="text1"/>
          <w:lang w:val="ru-RU"/>
        </w:rPr>
        <w:t>пять календарных дней</w:t>
      </w:r>
      <w:r w:rsidRPr="00F27E5D">
        <w:rPr>
          <w:rFonts w:ascii="GHEA Grapalat" w:hAnsi="GHEA Grapalat"/>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14:paraId="22CF5C0E" w14:textId="77777777" w:rsidR="00CF3476" w:rsidRPr="00F27E5D" w:rsidRDefault="00CF3476" w:rsidP="00CF3476">
      <w:pPr>
        <w:widowControl w:val="0"/>
        <w:tabs>
          <w:tab w:val="left" w:pos="1134"/>
        </w:tabs>
        <w:spacing w:after="0" w:line="240" w:lineRule="auto"/>
        <w:rPr>
          <w:rFonts w:ascii="GHEA Grapalat" w:hAnsi="GHEA Grapalat"/>
          <w:color w:val="000000" w:themeColor="text1"/>
          <w:lang w:val="ru-RU"/>
        </w:rPr>
      </w:pPr>
      <w:r w:rsidRPr="00F27E5D">
        <w:rPr>
          <w:rFonts w:ascii="GHEA Grapalat" w:hAnsi="GHEA Grapalat"/>
          <w:color w:val="000000" w:themeColor="text1"/>
          <w:lang w:val="ru-RU"/>
        </w:rPr>
        <w:t>3.2</w:t>
      </w:r>
      <w:r w:rsidR="00E07252" w:rsidRPr="00F27E5D">
        <w:rPr>
          <w:rFonts w:ascii="Cambria Math" w:hAnsi="Cambria Math" w:cs="Cambria Math"/>
          <w:color w:val="000000" w:themeColor="text1"/>
          <w:lang w:val="hy-AM"/>
        </w:rPr>
        <w:t>․</w:t>
      </w:r>
      <w:r w:rsidRPr="00F27E5D">
        <w:rPr>
          <w:rFonts w:ascii="GHEA Grapalat" w:hAnsi="GHEA Grapalat"/>
          <w:color w:val="000000" w:themeColor="text1"/>
          <w:lang w:val="ru-RU"/>
        </w:rPr>
        <w:t xml:space="preserve"> В день предоставления разъяснения объявление о запросе и о</w:t>
      </w:r>
      <w:r w:rsidRPr="00F27E5D">
        <w:rPr>
          <w:rFonts w:ascii="Calibri" w:hAnsi="Calibri" w:cs="Calibri"/>
          <w:color w:val="000000" w:themeColor="text1"/>
        </w:rPr>
        <w:t> </w:t>
      </w:r>
      <w:r w:rsidRPr="00F27E5D">
        <w:rPr>
          <w:rFonts w:ascii="GHEA Grapalat" w:hAnsi="GHEA Grapalat"/>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7E5D">
        <w:rPr>
          <w:rFonts w:ascii="Calibri" w:hAnsi="Calibri" w:cs="Calibri"/>
          <w:color w:val="000000" w:themeColor="text1"/>
        </w:rPr>
        <w:t> </w:t>
      </w:r>
      <w:r w:rsidRPr="00F27E5D">
        <w:rPr>
          <w:rFonts w:ascii="GHEA Grapalat" w:hAnsi="GHEA Grapalat"/>
          <w:color w:val="000000" w:themeColor="text1"/>
          <w:lang w:val="ru-RU"/>
        </w:rPr>
        <w:t xml:space="preserve">закупках" бюллетеня, действующего на сайте </w:t>
      </w:r>
      <w:r w:rsidRPr="00F27E5D">
        <w:rPr>
          <w:rFonts w:ascii="GHEA Grapalat" w:hAnsi="GHEA Grapalat"/>
          <w:color w:val="000000" w:themeColor="text1"/>
        </w:rPr>
        <w:t>www</w:t>
      </w:r>
      <w:r w:rsidRPr="00F27E5D">
        <w:rPr>
          <w:rFonts w:ascii="GHEA Grapalat" w:hAnsi="GHEA Grapalat"/>
          <w:color w:val="000000" w:themeColor="text1"/>
          <w:lang w:val="ru-RU"/>
        </w:rPr>
        <w:t>.</w:t>
      </w:r>
      <w:r w:rsidRPr="00F27E5D">
        <w:rPr>
          <w:rFonts w:ascii="GHEA Grapalat" w:hAnsi="GHEA Grapalat"/>
          <w:color w:val="000000" w:themeColor="text1"/>
        </w:rPr>
        <w:t>procurement</w:t>
      </w:r>
      <w:r w:rsidRPr="00F27E5D">
        <w:rPr>
          <w:rFonts w:ascii="GHEA Grapalat" w:hAnsi="GHEA Grapalat"/>
          <w:color w:val="000000" w:themeColor="text1"/>
          <w:lang w:val="ru-RU"/>
        </w:rPr>
        <w:t>.</w:t>
      </w:r>
      <w:r w:rsidRPr="00F27E5D">
        <w:rPr>
          <w:rFonts w:ascii="GHEA Grapalat" w:hAnsi="GHEA Grapalat"/>
          <w:color w:val="000000" w:themeColor="text1"/>
        </w:rPr>
        <w:t>am</w:t>
      </w:r>
      <w:r w:rsidRPr="00F27E5D">
        <w:rPr>
          <w:rFonts w:ascii="GHEA Grapalat" w:hAnsi="GHEA Grapalat"/>
          <w:color w:val="000000" w:themeColor="text1"/>
          <w:lang w:val="ru-RU"/>
        </w:rPr>
        <w:t xml:space="preserve"> (далее - бюллетень) без указания данных участника, совершившего запрос. </w:t>
      </w:r>
    </w:p>
    <w:p w14:paraId="080B5D48" w14:textId="77777777" w:rsidR="00CF3476" w:rsidRPr="00F27E5D" w:rsidRDefault="00CF3476" w:rsidP="00CF3476">
      <w:pPr>
        <w:widowControl w:val="0"/>
        <w:tabs>
          <w:tab w:val="left" w:pos="1134"/>
        </w:tabs>
        <w:autoSpaceDE w:val="0"/>
        <w:autoSpaceDN w:val="0"/>
        <w:adjustRightInd w:val="0"/>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3.3.</w:t>
      </w:r>
      <w:r w:rsidR="0007643D"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14:paraId="37063E9E" w14:textId="77777777" w:rsidR="00CF3476" w:rsidRPr="00F27E5D" w:rsidRDefault="00CF3476" w:rsidP="00CF3476">
      <w:pPr>
        <w:widowControl w:val="0"/>
        <w:tabs>
          <w:tab w:val="left" w:pos="1134"/>
        </w:tabs>
        <w:autoSpaceDE w:val="0"/>
        <w:autoSpaceDN w:val="0"/>
        <w:adjustRightInd w:val="0"/>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3.4</w:t>
      </w:r>
      <w:r w:rsidR="00E07252" w:rsidRPr="00F27E5D">
        <w:rPr>
          <w:rFonts w:ascii="Cambria Math" w:hAnsi="Cambria Math" w:cs="Cambria Math"/>
          <w:color w:val="000000" w:themeColor="text1"/>
          <w:lang w:val="hy-AM"/>
        </w:rPr>
        <w:t>․</w:t>
      </w:r>
      <w:r w:rsidRPr="00F27E5D">
        <w:rPr>
          <w:rFonts w:ascii="GHEA Grapalat" w:hAnsi="GHEA Grapalat"/>
          <w:color w:val="000000" w:themeColor="text1"/>
          <w:lang w:val="ru-RU"/>
        </w:rPr>
        <w:t xml:space="preserve"> Не позднее чем за два календарных дня до окончания срока подачи заявок в приглашение могут </w:t>
      </w:r>
      <w:r w:rsidRPr="00F27E5D">
        <w:rPr>
          <w:rFonts w:ascii="GHEA Grapalat" w:hAnsi="GHEA Grapalat"/>
          <w:color w:val="000000" w:themeColor="text1"/>
          <w:lang w:val="ru-RU"/>
        </w:rPr>
        <w:lastRenderedPageBreak/>
        <w:t>быть внесены изменения, которые в тот же день публикуются в бюллетене.</w:t>
      </w:r>
    </w:p>
    <w:p w14:paraId="059CF45D" w14:textId="77777777" w:rsidR="00CF3476" w:rsidRPr="00F27E5D" w:rsidRDefault="00CF3476" w:rsidP="00CF3476">
      <w:pPr>
        <w:widowControl w:val="0"/>
        <w:tabs>
          <w:tab w:val="left" w:pos="1134"/>
        </w:tabs>
        <w:autoSpaceDE w:val="0"/>
        <w:autoSpaceDN w:val="0"/>
        <w:adjustRightInd w:val="0"/>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hy-AM"/>
        </w:rPr>
        <w:t>3.5</w:t>
      </w:r>
      <w:r w:rsidR="00E07252" w:rsidRPr="00F27E5D">
        <w:rPr>
          <w:rFonts w:ascii="Cambria Math" w:hAnsi="Cambria Math" w:cs="Cambria Math"/>
          <w:color w:val="000000" w:themeColor="text1"/>
          <w:lang w:val="hy-AM"/>
        </w:rPr>
        <w:t>․</w:t>
      </w:r>
      <w:r w:rsidR="00E07252" w:rsidRPr="00F27E5D">
        <w:rPr>
          <w:rFonts w:ascii="GHEA Grapalat" w:hAnsi="GHEA Grapalat"/>
          <w:color w:val="000000" w:themeColor="text1"/>
          <w:lang w:val="hy-AM"/>
        </w:rPr>
        <w:t xml:space="preserve"> </w:t>
      </w:r>
      <w:r w:rsidRPr="00F27E5D">
        <w:rPr>
          <w:rFonts w:ascii="GHEA Grapalat" w:hAnsi="GHEA Grapalat"/>
          <w:color w:val="000000" w:themeColor="text1"/>
          <w:lang w:val="hy-AM"/>
        </w:rPr>
        <w:t>Кажд</w:t>
      </w:r>
      <w:r w:rsidRPr="00F27E5D">
        <w:rPr>
          <w:rFonts w:ascii="GHEA Grapalat" w:hAnsi="GHEA Grapalat"/>
          <w:color w:val="000000" w:themeColor="text1"/>
          <w:lang w:val="ru-RU"/>
        </w:rPr>
        <w:t>ое лицо</w:t>
      </w:r>
      <w:r w:rsidRPr="00F27E5D">
        <w:rPr>
          <w:rFonts w:ascii="GHEA Grapalat" w:hAnsi="GHEA Grapalat"/>
          <w:color w:val="000000" w:themeColor="text1"/>
          <w:lang w:val="hy-AM"/>
        </w:rPr>
        <w:t xml:space="preserve">без указания имени, до истечения срока, установленного для внесения изменений в приглашение, </w:t>
      </w:r>
      <w:r w:rsidRPr="00F27E5D">
        <w:rPr>
          <w:rFonts w:ascii="GHEA Grapalat" w:hAnsi="GHEA Grapalat"/>
          <w:color w:val="000000" w:themeColor="text1"/>
          <w:lang w:val="ru-RU"/>
        </w:rPr>
        <w:t xml:space="preserve">имеет право </w:t>
      </w:r>
      <w:r w:rsidRPr="00F27E5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7E5D">
        <w:rPr>
          <w:rFonts w:ascii="GHEA Grapalat" w:hAnsi="GHEA Grapalat"/>
          <w:color w:val="000000" w:themeColor="text1"/>
          <w:lang w:val="ru-RU"/>
        </w:rPr>
        <w:t>.</w:t>
      </w:r>
      <w:r w:rsidRPr="00F27E5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15759C4" w14:textId="77777777" w:rsidR="00CF3476" w:rsidRPr="00F27E5D" w:rsidRDefault="00CF3476" w:rsidP="00CF3476">
      <w:pPr>
        <w:widowControl w:val="0"/>
        <w:tabs>
          <w:tab w:val="left" w:pos="1134"/>
        </w:tabs>
        <w:autoSpaceDE w:val="0"/>
        <w:autoSpaceDN w:val="0"/>
        <w:adjustRightInd w:val="0"/>
        <w:spacing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3.</w:t>
      </w:r>
      <w:r w:rsidRPr="00F27E5D">
        <w:rPr>
          <w:rFonts w:ascii="GHEA Grapalat" w:hAnsi="GHEA Grapalat"/>
          <w:color w:val="000000" w:themeColor="text1"/>
          <w:lang w:val="hy-AM"/>
        </w:rPr>
        <w:t>6</w:t>
      </w:r>
      <w:r w:rsidRPr="00F27E5D">
        <w:rPr>
          <w:rFonts w:ascii="GHEA Grapalat" w:hAnsi="GHEA Grapalat"/>
          <w:color w:val="000000" w:themeColor="text1"/>
          <w:lang w:val="ru-RU"/>
        </w:rPr>
        <w:t>.</w:t>
      </w:r>
      <w:r w:rsidR="00E07252"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27E5D">
        <w:rPr>
          <w:rFonts w:ascii="Calibri" w:hAnsi="Calibri" w:cs="Calibri"/>
          <w:color w:val="000000" w:themeColor="text1"/>
        </w:rPr>
        <w:t> </w:t>
      </w:r>
      <w:r w:rsidRPr="00F27E5D">
        <w:rPr>
          <w:rFonts w:ascii="GHEA Grapalat" w:hAnsi="GHEA Grapalat"/>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14:paraId="3F1BA712" w14:textId="77777777" w:rsidR="00CF3476" w:rsidRPr="00F27E5D" w:rsidRDefault="00CF3476" w:rsidP="00CF3476">
      <w:pPr>
        <w:widowControl w:val="0"/>
        <w:spacing w:line="240" w:lineRule="auto"/>
        <w:jc w:val="center"/>
        <w:rPr>
          <w:rFonts w:ascii="GHEA Grapalat" w:hAnsi="GHEA Grapalat" w:cs="Arial"/>
          <w:b/>
          <w:color w:val="000000" w:themeColor="text1"/>
          <w:lang w:val="ru-RU"/>
        </w:rPr>
      </w:pPr>
      <w:r w:rsidRPr="00F27E5D">
        <w:rPr>
          <w:rFonts w:ascii="GHEA Grapalat" w:hAnsi="GHEA Grapalat"/>
          <w:b/>
          <w:color w:val="000000" w:themeColor="text1"/>
          <w:lang w:val="ru-RU"/>
        </w:rPr>
        <w:t>4. ПОРЯДОК ПОДАЧИ ЗАЯВКИ</w:t>
      </w:r>
    </w:p>
    <w:p w14:paraId="22E5228D" w14:textId="77777777" w:rsidR="00CF3476" w:rsidRPr="00F27E5D" w:rsidRDefault="00CF3476" w:rsidP="00CF3476">
      <w:pPr>
        <w:widowControl w:val="0"/>
        <w:tabs>
          <w:tab w:val="left" w:pos="1134"/>
        </w:tabs>
        <w:autoSpaceDE w:val="0"/>
        <w:autoSpaceDN w:val="0"/>
        <w:adjustRightInd w:val="0"/>
        <w:spacing w:after="0" w:line="240" w:lineRule="auto"/>
        <w:jc w:val="both"/>
        <w:rPr>
          <w:rFonts w:ascii="GHEA Grapalat" w:eastAsiaTheme="minorHAnsi" w:hAnsi="GHEA Grapalat"/>
          <w:color w:val="000000" w:themeColor="text1"/>
          <w:lang w:val="ru-RU"/>
        </w:rPr>
      </w:pPr>
      <w:r w:rsidRPr="00F27E5D">
        <w:rPr>
          <w:rFonts w:ascii="GHEA Grapalat" w:hAnsi="GHEA Grapalat" w:cs="Arial Unicode"/>
          <w:color w:val="000000" w:themeColor="text1"/>
          <w:lang w:val="ru-RU"/>
        </w:rPr>
        <w:t>4.1</w:t>
      </w:r>
      <w:r w:rsidRPr="00F27E5D">
        <w:rPr>
          <w:rFonts w:ascii="GHEA Grapalat" w:eastAsiaTheme="minorHAnsi" w:hAnsi="GHEA Grapalat"/>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14:paraId="4B6B39DD" w14:textId="77777777" w:rsidR="00CF3476" w:rsidRPr="00F27E5D" w:rsidRDefault="00CF3476" w:rsidP="00CF3476">
      <w:pPr>
        <w:widowControl w:val="0"/>
        <w:tabs>
          <w:tab w:val="left" w:pos="1134"/>
        </w:tabs>
        <w:autoSpaceDE w:val="0"/>
        <w:autoSpaceDN w:val="0"/>
        <w:adjustRightInd w:val="0"/>
        <w:spacing w:after="0" w:line="240" w:lineRule="auto"/>
        <w:jc w:val="both"/>
        <w:rPr>
          <w:rFonts w:ascii="GHEA Grapalat" w:eastAsiaTheme="minorHAnsi" w:hAnsi="GHEA Grapalat"/>
          <w:color w:val="000000" w:themeColor="text1"/>
          <w:lang w:val="ru-RU"/>
        </w:rPr>
      </w:pPr>
      <w:r w:rsidRPr="00F27E5D">
        <w:rPr>
          <w:rFonts w:ascii="GHEA Grapalat" w:eastAsiaTheme="minorHAnsi" w:hAnsi="GHEA Grapalat"/>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14:paraId="6B97A76D" w14:textId="77777777" w:rsidR="00CF3476" w:rsidRPr="00F27E5D" w:rsidRDefault="00CF3476" w:rsidP="00CF3476">
      <w:pPr>
        <w:pStyle w:val="ListParagraph"/>
        <w:widowControl w:val="0"/>
        <w:spacing w:line="240" w:lineRule="auto"/>
        <w:ind w:left="0"/>
        <w:rPr>
          <w:rFonts w:ascii="GHEA Grapalat" w:hAnsi="GHEA Grapalat" w:cs="Sylfaen"/>
          <w:color w:val="000000" w:themeColor="text1"/>
          <w:lang w:val="ru-RU"/>
        </w:rPr>
      </w:pPr>
      <w:r w:rsidRPr="00F27E5D">
        <w:rPr>
          <w:rFonts w:ascii="GHEA Grapalat" w:hAnsi="GHEA Grapalat"/>
          <w:color w:val="000000" w:themeColor="text1"/>
          <w:lang w:val="ru-RU"/>
        </w:rPr>
        <w:t>Заявка подается до истечения срока, установленного для этого настоящим Приглашением.</w:t>
      </w:r>
    </w:p>
    <w:p w14:paraId="33FF0020" w14:textId="44AFFAEA" w:rsidR="00CF3476" w:rsidRPr="00F27E5D" w:rsidRDefault="00CF3476" w:rsidP="00CF3476">
      <w:pPr>
        <w:pStyle w:val="BodyTextIndent2"/>
        <w:widowControl w:val="0"/>
        <w:tabs>
          <w:tab w:val="left" w:pos="1134"/>
        </w:tabs>
        <w:spacing w:after="0" w:line="240" w:lineRule="auto"/>
        <w:ind w:left="0"/>
        <w:rPr>
          <w:rFonts w:ascii="GHEA Grapalat" w:hAnsi="GHEA Grapalat"/>
          <w:color w:val="000000" w:themeColor="text1"/>
          <w:lang w:val="ru-RU"/>
        </w:rPr>
      </w:pPr>
      <w:r w:rsidRPr="00F27E5D">
        <w:rPr>
          <w:rFonts w:ascii="GHEA Grapalat" w:hAnsi="GHEA Grapalat"/>
          <w:color w:val="000000" w:themeColor="text1"/>
          <w:lang w:val="ru-RU"/>
        </w:rPr>
        <w:t xml:space="preserve">4.2. Заявки на процедуру необходимо подать посредством системы не позднее, </w:t>
      </w:r>
      <w:r w:rsidRPr="00F27E5D">
        <w:rPr>
          <w:rFonts w:ascii="GHEA Grapalat" w:hAnsi="GHEA Grapalat"/>
          <w:lang w:val="ru-RU"/>
        </w:rPr>
        <w:t>чем "</w:t>
      </w:r>
      <w:r w:rsidR="00CA2BB0">
        <w:rPr>
          <w:rFonts w:ascii="GHEA Grapalat" w:hAnsi="GHEA Grapalat"/>
          <w:lang w:val="ru-RU"/>
        </w:rPr>
        <w:t>11</w:t>
      </w:r>
      <w:r w:rsidRPr="00F27E5D">
        <w:rPr>
          <w:rFonts w:ascii="GHEA Grapalat" w:hAnsi="GHEA Grapalat"/>
          <w:lang w:val="hy-AM"/>
        </w:rPr>
        <w:t>:</w:t>
      </w:r>
      <w:r w:rsidR="00CA2BB0">
        <w:rPr>
          <w:rFonts w:ascii="GHEA Grapalat" w:hAnsi="GHEA Grapalat"/>
          <w:lang w:val="ru-RU"/>
        </w:rPr>
        <w:t>0</w:t>
      </w:r>
      <w:r w:rsidRPr="00F27E5D">
        <w:rPr>
          <w:rFonts w:ascii="GHEA Grapalat" w:hAnsi="GHEA Grapalat"/>
          <w:lang w:val="hy-AM"/>
        </w:rPr>
        <w:t>0</w:t>
      </w:r>
      <w:r w:rsidRPr="00F27E5D">
        <w:rPr>
          <w:rFonts w:ascii="GHEA Grapalat" w:hAnsi="GHEA Grapalat"/>
          <w:lang w:val="ru-RU"/>
        </w:rPr>
        <w:t>" часов "</w:t>
      </w:r>
      <w:r w:rsidR="00971FD4">
        <w:rPr>
          <w:rFonts w:ascii="GHEA Grapalat" w:hAnsi="GHEA Grapalat"/>
          <w:lang w:val="ru-RU"/>
        </w:rPr>
        <w:t>10</w:t>
      </w:r>
      <w:r w:rsidRPr="00F27E5D">
        <w:rPr>
          <w:rFonts w:ascii="GHEA Grapalat" w:hAnsi="GHEA Grapalat"/>
          <w:lang w:val="ru-RU"/>
        </w:rPr>
        <w:t xml:space="preserve">"-го дня опубликования в системе объявления и приглашения на настоящую процедуру. </w:t>
      </w:r>
      <w:r w:rsidRPr="00F27E5D">
        <w:rPr>
          <w:rFonts w:ascii="GHEA Grapalat" w:hAnsi="GHEA Grapalat"/>
          <w:color w:val="000000" w:themeColor="text1"/>
          <w:lang w:val="ru-RU"/>
        </w:rPr>
        <w:t xml:space="preserve">Заявки, поданные по истечении окончательного срока подачи заявок, не принимаются. </w:t>
      </w:r>
    </w:p>
    <w:p w14:paraId="58B4AB4F" w14:textId="77777777" w:rsidR="00CF3476" w:rsidRPr="00F27E5D" w:rsidRDefault="00CF3476" w:rsidP="00CF3476">
      <w:pPr>
        <w:pStyle w:val="BodyTextIndent2"/>
        <w:widowControl w:val="0"/>
        <w:tabs>
          <w:tab w:val="left" w:pos="1134"/>
        </w:tabs>
        <w:spacing w:after="0" w:line="240" w:lineRule="auto"/>
        <w:ind w:left="0"/>
        <w:rPr>
          <w:rFonts w:ascii="GHEA Grapalat" w:hAnsi="GHEA Grapalat"/>
          <w:color w:val="000000" w:themeColor="text1"/>
          <w:lang w:val="ru-RU"/>
        </w:rPr>
      </w:pPr>
      <w:r w:rsidRPr="00F27E5D">
        <w:rPr>
          <w:rFonts w:ascii="GHEA Grapalat" w:hAnsi="GHEA Grapalat"/>
          <w:color w:val="000000" w:themeColor="text1"/>
          <w:lang w:val="ru-RU"/>
        </w:rPr>
        <w:t>4.3.</w:t>
      </w:r>
      <w:r w:rsidR="0007643D"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В заявке участник представляет:</w:t>
      </w:r>
    </w:p>
    <w:p w14:paraId="261CCDD1" w14:textId="77777777" w:rsidR="008668DD" w:rsidRPr="00F27E5D" w:rsidRDefault="00CF3476" w:rsidP="00CF3476">
      <w:pPr>
        <w:spacing w:after="0" w:line="240" w:lineRule="auto"/>
        <w:rPr>
          <w:rFonts w:ascii="GHEA Grapalat" w:hAnsi="GHEA Grapalat"/>
          <w:color w:val="000000" w:themeColor="text1"/>
          <w:lang w:val="ru-RU"/>
        </w:rPr>
      </w:pPr>
      <w:r w:rsidRPr="00F27E5D">
        <w:rPr>
          <w:rFonts w:ascii="GHEA Grapalat" w:hAnsi="GHEA Grapalat"/>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14:paraId="3A1095C8" w14:textId="77777777" w:rsidR="008668DD" w:rsidRPr="00F27E5D" w:rsidRDefault="00CF3476" w:rsidP="00CF3476">
      <w:pPr>
        <w:spacing w:after="0" w:line="240" w:lineRule="auto"/>
        <w:rPr>
          <w:rFonts w:ascii="GHEA Grapalat" w:hAnsi="GHEA Grapalat"/>
          <w:color w:val="000000" w:themeColor="text1"/>
          <w:lang w:val="ru-RU"/>
        </w:rPr>
      </w:pPr>
      <w:r w:rsidRPr="00F27E5D">
        <w:rPr>
          <w:rFonts w:ascii="GHEA Grapalat" w:hAnsi="GHEA Grapalat"/>
          <w:color w:val="000000" w:themeColor="text1"/>
          <w:lang w:val="ru-RU"/>
        </w:rPr>
        <w:t xml:space="preserve"> а) </w:t>
      </w:r>
      <w:r w:rsidR="00E07252" w:rsidRPr="00F27E5D">
        <w:rPr>
          <w:rFonts w:ascii="GHEA Grapalat" w:hAnsi="GHEA Grapalat"/>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F27E5D">
        <w:rPr>
          <w:rFonts w:ascii="GHEA Grapalat" w:hAnsi="GHEA Grapalat"/>
          <w:color w:val="000000"/>
          <w:lang w:val="ru-RU"/>
        </w:rPr>
        <w:t>;</w:t>
      </w:r>
    </w:p>
    <w:p w14:paraId="294EDEBE" w14:textId="77777777" w:rsidR="008668DD" w:rsidRPr="00F27E5D" w:rsidRDefault="005F4C87" w:rsidP="00CF3476">
      <w:pPr>
        <w:spacing w:after="0" w:line="240" w:lineRule="auto"/>
        <w:rPr>
          <w:rFonts w:ascii="GHEA Grapalat" w:hAnsi="GHEA Grapalat"/>
          <w:color w:val="000000" w:themeColor="text1"/>
          <w:lang w:val="ru-RU"/>
        </w:rPr>
      </w:pPr>
      <w:r w:rsidRPr="00F27E5D">
        <w:rPr>
          <w:rFonts w:ascii="GHEA Grapalat" w:hAnsi="GHEA Grapalat" w:cstheme="minorHAnsi"/>
          <w:color w:val="000000" w:themeColor="text1"/>
          <w:lang w:val="ru-RU"/>
        </w:rPr>
        <w:t xml:space="preserve"> б) </w:t>
      </w:r>
      <w:r w:rsidR="00E07252" w:rsidRPr="00F27E5D">
        <w:rPr>
          <w:rFonts w:ascii="GHEA Grapalat" w:hAnsi="GHEA Grapalat"/>
          <w:lang w:val="ru-RU"/>
        </w:rPr>
        <w:t>в случае признания отобранным участником</w:t>
      </w:r>
      <w:r w:rsidR="00E07252" w:rsidRPr="00F27E5D">
        <w:rPr>
          <w:rFonts w:ascii="GHEA Grapalat" w:hAnsi="GHEA Grapalat"/>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14:paraId="51C3E4A2" w14:textId="77777777" w:rsidR="008668DD" w:rsidRPr="00F27E5D" w:rsidRDefault="008668DD" w:rsidP="00CF3476">
      <w:pPr>
        <w:spacing w:after="0" w:line="240" w:lineRule="auto"/>
        <w:rPr>
          <w:rFonts w:ascii="GHEA Grapalat" w:hAnsi="GHEA Grapalat"/>
          <w:color w:val="000000" w:themeColor="text1"/>
          <w:lang w:val="ru-RU"/>
        </w:rPr>
      </w:pPr>
      <w:r w:rsidRPr="00F27E5D">
        <w:rPr>
          <w:rFonts w:ascii="GHEA Grapalat" w:hAnsi="GHEA Grapalat"/>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6326EAE0" w14:textId="77777777" w:rsidR="00CF3476" w:rsidRPr="00F27E5D" w:rsidRDefault="00CF3476" w:rsidP="00CF3476">
      <w:pPr>
        <w:spacing w:after="0" w:line="240" w:lineRule="auto"/>
        <w:rPr>
          <w:rFonts w:ascii="GHEA Grapalat" w:hAnsi="GHEA Grapalat"/>
          <w:color w:val="000000" w:themeColor="text1"/>
          <w:lang w:val="ru-RU"/>
        </w:rPr>
      </w:pPr>
      <w:r w:rsidRPr="00F27E5D">
        <w:rPr>
          <w:rFonts w:ascii="GHEA Grapalat" w:hAnsi="GHEA Grapalat"/>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14:paraId="670D6CEA" w14:textId="77777777" w:rsidR="00275201" w:rsidRPr="00F27E5D" w:rsidRDefault="00275201" w:rsidP="00275201">
      <w:pPr>
        <w:spacing w:after="0"/>
        <w:jc w:val="both"/>
        <w:rPr>
          <w:rFonts w:ascii="GHEA Grapalat" w:hAnsi="GHEA Grapalat"/>
          <w:color w:val="000000" w:themeColor="text1"/>
          <w:lang w:val="ru-RU"/>
        </w:rPr>
      </w:pPr>
      <w:r w:rsidRPr="00F27E5D">
        <w:rPr>
          <w:rFonts w:ascii="GHEA Grapalat" w:hAnsi="GHEA Grapalat"/>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14:paraId="0918292C" w14:textId="77777777" w:rsidR="00275201" w:rsidRPr="00F27E5D" w:rsidRDefault="00275201" w:rsidP="00275201">
      <w:pPr>
        <w:spacing w:after="0"/>
        <w:jc w:val="both"/>
        <w:rPr>
          <w:rFonts w:ascii="GHEA Grapalat" w:hAnsi="GHEA Grapalat"/>
          <w:color w:val="000000" w:themeColor="text1"/>
          <w:lang w:val="ru-RU"/>
        </w:rPr>
      </w:pPr>
      <w:r w:rsidRPr="00F27E5D">
        <w:rPr>
          <w:rFonts w:ascii="GHEA Grapalat" w:hAnsi="GHEA Grapalat"/>
          <w:color w:val="000000" w:themeColor="text1"/>
          <w:lang w:val="ru-RU"/>
        </w:rPr>
        <w:t xml:space="preserve">- </w:t>
      </w:r>
      <w:r w:rsidR="00E07252" w:rsidRPr="00F27E5D">
        <w:rPr>
          <w:rFonts w:ascii="GHEA Grapalat" w:hAnsi="GHEA Grapalat"/>
          <w:lang w:val="ru-RU"/>
        </w:rPr>
        <w:t>приложение 1.2 представляет участник, не являющийся резидентом РА ;</w:t>
      </w:r>
    </w:p>
    <w:p w14:paraId="7EF0407E" w14:textId="77777777" w:rsidR="00275201" w:rsidRPr="00F27E5D" w:rsidRDefault="00275201" w:rsidP="00275201">
      <w:pPr>
        <w:spacing w:after="0"/>
        <w:jc w:val="both"/>
        <w:rPr>
          <w:rFonts w:ascii="GHEA Grapalat" w:hAnsi="GHEA Grapalat"/>
          <w:color w:val="000000" w:themeColor="text1"/>
          <w:lang w:val="ru-RU"/>
        </w:rPr>
      </w:pPr>
      <w:r w:rsidRPr="00F27E5D">
        <w:rPr>
          <w:rFonts w:ascii="GHEA Grapalat" w:hAnsi="GHEA Grapalat"/>
          <w:color w:val="000000" w:themeColor="text1"/>
          <w:lang w:val="ru-RU"/>
        </w:rPr>
        <w:t xml:space="preserve">- </w:t>
      </w:r>
      <w:r w:rsidR="00E07252" w:rsidRPr="00F27E5D">
        <w:rPr>
          <w:rFonts w:ascii="GHEA Grapalat" w:hAnsi="GHEA Grapalat"/>
          <w:lang w:val="ru-RU"/>
        </w:rPr>
        <w:t>приложение 1.3 представляет участник, являющийся резидентом РА;</w:t>
      </w:r>
    </w:p>
    <w:p w14:paraId="61E714DD" w14:textId="77777777" w:rsidR="00275201" w:rsidRPr="00F27E5D" w:rsidRDefault="00275201" w:rsidP="00275201">
      <w:pPr>
        <w:spacing w:after="0"/>
        <w:jc w:val="both"/>
        <w:rPr>
          <w:rFonts w:ascii="GHEA Grapalat" w:hAnsi="GHEA Grapalat"/>
          <w:color w:val="000000" w:themeColor="text1"/>
          <w:lang w:val="ru-RU"/>
        </w:rPr>
      </w:pPr>
      <w:r w:rsidRPr="00F27E5D">
        <w:rPr>
          <w:rFonts w:ascii="GHEA Grapalat" w:hAnsi="GHEA Grapalat"/>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14:paraId="79183C1F" w14:textId="77777777" w:rsidR="00275201" w:rsidRPr="00F27E5D" w:rsidRDefault="00275201" w:rsidP="00275201">
      <w:pPr>
        <w:spacing w:after="0"/>
        <w:jc w:val="both"/>
        <w:rPr>
          <w:rFonts w:ascii="GHEA Grapalat" w:hAnsi="GHEA Grapalat"/>
          <w:color w:val="000000" w:themeColor="text1"/>
          <w:lang w:val="ru-RU"/>
        </w:rPr>
      </w:pPr>
      <w:r w:rsidRPr="00F27E5D">
        <w:rPr>
          <w:rFonts w:ascii="GHEA Grapalat" w:hAnsi="GHEA Grapalat"/>
          <w:color w:val="000000" w:themeColor="text1"/>
          <w:lang w:val="ru-RU"/>
        </w:rPr>
        <w:t>- таблица, предусмотренная абзацем 3 пункта 2 заявления-объявления, не заполняется;</w:t>
      </w:r>
    </w:p>
    <w:p w14:paraId="31C7694C" w14:textId="77777777" w:rsidR="00CF3476" w:rsidRPr="00F27E5D" w:rsidRDefault="00275201" w:rsidP="00275201">
      <w:pPr>
        <w:spacing w:after="0" w:line="240" w:lineRule="auto"/>
        <w:rPr>
          <w:rFonts w:ascii="GHEA Grapalat" w:hAnsi="GHEA Grapalat"/>
          <w:color w:val="000000" w:themeColor="text1"/>
          <w:lang w:val="ru-RU"/>
        </w:rPr>
      </w:pPr>
      <w:r w:rsidRPr="00F27E5D">
        <w:rPr>
          <w:rFonts w:ascii="GHEA Grapalat" w:hAnsi="GHEA Grapalat"/>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14:paraId="4A1F6200" w14:textId="77777777" w:rsidR="00CF3476" w:rsidRPr="00F27E5D" w:rsidRDefault="00CF3476" w:rsidP="00CF3476">
      <w:pPr>
        <w:spacing w:line="240" w:lineRule="auto"/>
        <w:rPr>
          <w:rFonts w:ascii="GHEA Grapalat" w:hAnsi="GHEA Grapalat"/>
          <w:color w:val="000000" w:themeColor="text1"/>
          <w:lang w:val="ru-RU"/>
        </w:rPr>
      </w:pPr>
      <w:r w:rsidRPr="00F27E5D">
        <w:rPr>
          <w:rFonts w:ascii="GHEA Grapalat" w:hAnsi="GHEA Grapalat"/>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14:paraId="30FF683A" w14:textId="77777777" w:rsidR="00CF3476" w:rsidRPr="00F27E5D" w:rsidRDefault="00CF3476" w:rsidP="00CF3476">
      <w:pPr>
        <w:spacing w:line="240" w:lineRule="auto"/>
        <w:rPr>
          <w:rFonts w:ascii="GHEA Grapalat" w:hAnsi="GHEA Grapalat"/>
          <w:color w:val="000000" w:themeColor="text1"/>
          <w:lang w:val="ru-RU"/>
        </w:rPr>
      </w:pPr>
      <w:r w:rsidRPr="00F27E5D">
        <w:rPr>
          <w:rStyle w:val="FootnoteReference"/>
          <w:rFonts w:ascii="GHEA Grapalat" w:hAnsi="GHEA Grapalat"/>
          <w:color w:val="000000" w:themeColor="text1"/>
          <w:lang w:val="ru-RU"/>
        </w:rPr>
        <w:lastRenderedPageBreak/>
        <w:footnoteReference w:id="4"/>
      </w:r>
      <w:r w:rsidRPr="00F27E5D">
        <w:rPr>
          <w:rFonts w:ascii="GHEA Grapalat" w:hAnsi="GHEA Grapalat"/>
          <w:color w:val="000000" w:themeColor="text1"/>
          <w:lang w:val="ru-RU"/>
        </w:rPr>
        <w:t>.</w:t>
      </w:r>
    </w:p>
    <w:p w14:paraId="514E44D2" w14:textId="77777777" w:rsidR="00CF3476" w:rsidRPr="00F27E5D" w:rsidRDefault="00CF3476" w:rsidP="00CF3476">
      <w:pPr>
        <w:spacing w:line="240" w:lineRule="auto"/>
        <w:rPr>
          <w:rFonts w:ascii="GHEA Grapalat" w:hAnsi="GHEA Grapalat"/>
          <w:color w:val="000000" w:themeColor="text1"/>
          <w:lang w:val="ru-RU"/>
        </w:rPr>
      </w:pPr>
      <w:r w:rsidRPr="00F27E5D">
        <w:rPr>
          <w:rFonts w:ascii="GHEA Grapalat" w:hAnsi="GHEA Grapalat"/>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14:paraId="42B31EA1" w14:textId="77777777" w:rsidR="00CF3476" w:rsidRPr="00F27E5D" w:rsidRDefault="00CF3476" w:rsidP="00CF3476">
      <w:pPr>
        <w:spacing w:line="240" w:lineRule="auto"/>
        <w:rPr>
          <w:rFonts w:ascii="GHEA Grapalat" w:hAnsi="GHEA Grapalat"/>
          <w:color w:val="000000" w:themeColor="text1"/>
          <w:lang w:val="ru-RU"/>
        </w:rPr>
      </w:pPr>
      <w:r w:rsidRPr="00F27E5D">
        <w:rPr>
          <w:rFonts w:ascii="GHEA Grapalat" w:hAnsi="GHEA Grapalat"/>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14:paraId="6CAAE75E" w14:textId="77777777" w:rsidR="00CF3476" w:rsidRPr="00F27E5D" w:rsidRDefault="00CF3476" w:rsidP="00CF3476">
      <w:pPr>
        <w:spacing w:line="240" w:lineRule="auto"/>
        <w:rPr>
          <w:rFonts w:ascii="GHEA Grapalat" w:hAnsi="GHEA Grapalat" w:cs="Sylfaen"/>
          <w:color w:val="000000" w:themeColor="text1"/>
          <w:lang w:val="ru-RU"/>
        </w:rPr>
      </w:pPr>
      <w:r w:rsidRPr="00F27E5D">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737AFC07" w14:textId="77777777" w:rsidR="00CF3476" w:rsidRPr="00F27E5D" w:rsidRDefault="00CF3476" w:rsidP="00CF3476">
      <w:pPr>
        <w:spacing w:line="240" w:lineRule="auto"/>
        <w:rPr>
          <w:rFonts w:ascii="GHEA Grapalat" w:hAnsi="GHEA Grapalat" w:cs="Sylfaen"/>
          <w:color w:val="000000" w:themeColor="text1"/>
          <w:lang w:val="ru-RU"/>
        </w:rPr>
      </w:pPr>
      <w:r w:rsidRPr="00F27E5D">
        <w:rPr>
          <w:rFonts w:ascii="GHEA Grapalat" w:hAnsi="GHEA Grapalat"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14:paraId="5023948C" w14:textId="77777777" w:rsidR="00CF3476" w:rsidRPr="00F27E5D" w:rsidRDefault="00CF3476" w:rsidP="00CF3476">
      <w:pPr>
        <w:pStyle w:val="norm"/>
        <w:widowControl w:val="0"/>
        <w:spacing w:line="240" w:lineRule="auto"/>
        <w:ind w:firstLine="0"/>
        <w:rPr>
          <w:rFonts w:ascii="GHEA Grapalat" w:hAnsi="GHEA Grapalat" w:cs="Sylfaen"/>
          <w:color w:val="000000" w:themeColor="text1"/>
          <w:szCs w:val="22"/>
        </w:rPr>
      </w:pPr>
      <w:r w:rsidRPr="00F27E5D">
        <w:rPr>
          <w:rFonts w:ascii="GHEA Grapalat" w:hAnsi="GHEA Grapalat"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006B061" w14:textId="77777777" w:rsidR="00CF3476" w:rsidRPr="00F27E5D" w:rsidRDefault="00CF3476" w:rsidP="00CF3476">
      <w:pPr>
        <w:pStyle w:val="BodyTextIndent2"/>
        <w:widowControl w:val="0"/>
        <w:tabs>
          <w:tab w:val="left" w:pos="1134"/>
        </w:tabs>
        <w:spacing w:after="0" w:line="240" w:lineRule="auto"/>
        <w:ind w:left="0"/>
        <w:rPr>
          <w:rFonts w:ascii="GHEA Grapalat" w:hAnsi="GHEA Grapalat"/>
          <w:color w:val="000000" w:themeColor="text1"/>
          <w:lang w:val="ru-RU"/>
        </w:rPr>
      </w:pPr>
      <w:r w:rsidRPr="00F27E5D">
        <w:rPr>
          <w:rFonts w:ascii="GHEA Grapalat" w:hAnsi="GHEA Grapalat"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14:paraId="1BA933D6" w14:textId="77777777" w:rsidR="00CF3476" w:rsidRPr="00F27E5D" w:rsidRDefault="00CF3476" w:rsidP="00CF3476">
      <w:pPr>
        <w:spacing w:after="0" w:line="360" w:lineRule="auto"/>
        <w:jc w:val="center"/>
        <w:rPr>
          <w:rFonts w:ascii="GHEA Grapalat" w:hAnsi="GHEA Grapalat"/>
          <w:b/>
          <w:color w:val="000000" w:themeColor="text1"/>
          <w:lang w:val="ru-RU"/>
        </w:rPr>
      </w:pPr>
    </w:p>
    <w:p w14:paraId="45364DDE" w14:textId="77777777" w:rsidR="00CF3476" w:rsidRPr="00F27E5D" w:rsidRDefault="00CF3476" w:rsidP="00CF3476">
      <w:pPr>
        <w:spacing w:after="0" w:line="360" w:lineRule="auto"/>
        <w:jc w:val="center"/>
        <w:rPr>
          <w:rFonts w:ascii="GHEA Grapalat" w:hAnsi="GHEA Grapalat"/>
          <w:color w:val="000000" w:themeColor="text1"/>
          <w:lang w:val="ru-RU"/>
        </w:rPr>
      </w:pPr>
      <w:r w:rsidRPr="00F27E5D">
        <w:rPr>
          <w:rFonts w:ascii="GHEA Grapalat" w:hAnsi="GHEA Grapalat"/>
          <w:b/>
          <w:color w:val="000000" w:themeColor="text1"/>
          <w:lang w:val="ru-RU"/>
        </w:rPr>
        <w:t>5.ЦЕНОВОЕ ПРЕДЛОЖЕНИЕ ЗАЯВКИ</w:t>
      </w:r>
    </w:p>
    <w:p w14:paraId="4F561CCF" w14:textId="77777777" w:rsidR="00CF3476" w:rsidRPr="00F27E5D" w:rsidRDefault="00CF3476" w:rsidP="00CF3476">
      <w:pPr>
        <w:pStyle w:val="norm"/>
        <w:widowControl w:val="0"/>
        <w:spacing w:line="240" w:lineRule="auto"/>
        <w:ind w:firstLine="0"/>
        <w:rPr>
          <w:rFonts w:ascii="GHEA Grapalat" w:hAnsi="GHEA Grapalat"/>
          <w:color w:val="000000" w:themeColor="text1"/>
          <w:szCs w:val="22"/>
        </w:rPr>
      </w:pPr>
      <w:r w:rsidRPr="00F27E5D">
        <w:rPr>
          <w:rFonts w:ascii="GHEA Grapalat" w:hAnsi="GHEA Grapalat"/>
          <w:color w:val="000000" w:themeColor="text1"/>
          <w:szCs w:val="22"/>
        </w:rPr>
        <w:t>5.1.</w:t>
      </w:r>
      <w:r w:rsidR="00E07252" w:rsidRPr="00F27E5D">
        <w:rPr>
          <w:rFonts w:ascii="GHEA Grapalat" w:hAnsi="GHEA Grapalat"/>
          <w:color w:val="000000" w:themeColor="text1"/>
          <w:szCs w:val="22"/>
          <w:lang w:val="hy-AM"/>
        </w:rPr>
        <w:t xml:space="preserve"> </w:t>
      </w:r>
      <w:r w:rsidRPr="00F27E5D">
        <w:rPr>
          <w:rFonts w:ascii="GHEA Grapalat" w:hAnsi="GHEA Grapalat"/>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14:paraId="359BFEE7" w14:textId="77777777" w:rsidR="00CF3476" w:rsidRPr="00F27E5D" w:rsidRDefault="00E07252" w:rsidP="00CF3476">
      <w:pPr>
        <w:pStyle w:val="norm"/>
        <w:widowControl w:val="0"/>
        <w:spacing w:line="240" w:lineRule="auto"/>
        <w:ind w:firstLine="0"/>
        <w:rPr>
          <w:rFonts w:ascii="GHEA Grapalat" w:hAnsi="GHEA Grapalat"/>
          <w:color w:val="000000" w:themeColor="text1"/>
          <w:szCs w:val="22"/>
        </w:rPr>
      </w:pPr>
      <w:r w:rsidRPr="00F27E5D">
        <w:rPr>
          <w:rFonts w:ascii="GHEA Grapalat" w:hAnsi="GHEA Grapalat"/>
          <w:color w:val="000000" w:themeColor="text1"/>
          <w:szCs w:val="22"/>
        </w:rPr>
        <w:t>5.2.</w:t>
      </w:r>
      <w:r w:rsidRPr="00F27E5D">
        <w:rPr>
          <w:rFonts w:ascii="GHEA Grapalat" w:hAnsi="GHEA Grapalat"/>
          <w:color w:val="000000" w:themeColor="text1"/>
          <w:szCs w:val="22"/>
          <w:lang w:val="hy-AM"/>
        </w:rPr>
        <w:t xml:space="preserve"> </w:t>
      </w:r>
      <w:r w:rsidR="00CF3476" w:rsidRPr="00F27E5D">
        <w:rPr>
          <w:rFonts w:ascii="GHEA Grapalat" w:hAnsi="GHEA Grapalat"/>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14:paraId="3C8EA542" w14:textId="77777777" w:rsidR="00CF3476" w:rsidRPr="00F27E5D" w:rsidRDefault="00CF3476" w:rsidP="00CF3476">
      <w:pPr>
        <w:pStyle w:val="norm"/>
        <w:widowControl w:val="0"/>
        <w:spacing w:line="240" w:lineRule="auto"/>
        <w:ind w:firstLine="0"/>
        <w:rPr>
          <w:rFonts w:ascii="GHEA Grapalat" w:hAnsi="GHEA Grapalat"/>
          <w:color w:val="000000" w:themeColor="text1"/>
          <w:szCs w:val="22"/>
        </w:rPr>
      </w:pPr>
      <w:r w:rsidRPr="00F27E5D">
        <w:rPr>
          <w:rFonts w:ascii="GHEA Grapalat" w:hAnsi="GHEA Grapalat"/>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F27E5D">
        <w:rPr>
          <w:rFonts w:ascii="GHEA Grapalat" w:hAnsi="GHEA Grapalat"/>
          <w:lang w:val="hy-AM"/>
        </w:rPr>
        <w:t>388.26</w:t>
      </w:r>
      <w:r w:rsidRPr="00F27E5D">
        <w:rPr>
          <w:rFonts w:ascii="GHEA Grapalat" w:hAnsi="GHEA Grapalat"/>
          <w:szCs w:val="22"/>
        </w:rPr>
        <w:t xml:space="preserve"> драмом, российский рубль </w:t>
      </w:r>
      <w:r w:rsidRPr="00F27E5D">
        <w:rPr>
          <w:rFonts w:ascii="GHEA Grapalat" w:hAnsi="GHEA Grapalat"/>
          <w:lang w:val="hy-AM"/>
        </w:rPr>
        <w:t>4.56</w:t>
      </w:r>
      <w:r w:rsidRPr="00F27E5D">
        <w:rPr>
          <w:rFonts w:ascii="GHEA Grapalat" w:hAnsi="GHEA Grapalat"/>
          <w:szCs w:val="22"/>
        </w:rPr>
        <w:t xml:space="preserve">драмом, евро </w:t>
      </w:r>
      <w:r w:rsidRPr="00F27E5D">
        <w:rPr>
          <w:rFonts w:ascii="GHEA Grapalat" w:hAnsi="GHEA Grapalat"/>
          <w:lang w:val="hy-AM"/>
        </w:rPr>
        <w:t>424.25</w:t>
      </w:r>
      <w:r w:rsidRPr="00F27E5D">
        <w:rPr>
          <w:rFonts w:ascii="GHEA Grapalat" w:hAnsi="GHEA Grapalat"/>
          <w:szCs w:val="22"/>
        </w:rPr>
        <w:t xml:space="preserve"> драмом.</w:t>
      </w:r>
    </w:p>
    <w:p w14:paraId="47669770" w14:textId="77777777" w:rsidR="00CF3476" w:rsidRPr="00F27E5D" w:rsidRDefault="00CF3476" w:rsidP="00CF3476">
      <w:pPr>
        <w:pStyle w:val="norm"/>
        <w:widowControl w:val="0"/>
        <w:spacing w:line="240" w:lineRule="auto"/>
        <w:ind w:firstLine="0"/>
        <w:rPr>
          <w:rFonts w:ascii="GHEA Grapalat" w:hAnsi="GHEA Grapalat"/>
          <w:color w:val="000000" w:themeColor="text1"/>
        </w:rPr>
      </w:pPr>
    </w:p>
    <w:p w14:paraId="45CC81F2" w14:textId="77777777" w:rsidR="00CF3476" w:rsidRPr="00F27E5D" w:rsidRDefault="00CF3476" w:rsidP="00CF3476">
      <w:pPr>
        <w:widowControl w:val="0"/>
        <w:spacing w:line="240" w:lineRule="auto"/>
        <w:ind w:right="565"/>
        <w:jc w:val="center"/>
        <w:rPr>
          <w:rFonts w:ascii="GHEA Grapalat" w:hAnsi="GHEA Grapalat"/>
          <w:b/>
          <w:color w:val="000000" w:themeColor="text1"/>
          <w:lang w:val="ru-RU"/>
        </w:rPr>
      </w:pPr>
      <w:r w:rsidRPr="00F27E5D">
        <w:rPr>
          <w:rFonts w:ascii="GHEA Grapalat" w:hAnsi="GHEA Grapalat"/>
          <w:b/>
          <w:color w:val="000000" w:themeColor="text1"/>
          <w:lang w:val="ru-RU"/>
        </w:rPr>
        <w:t xml:space="preserve">6. СРОК ДЕЙСТВИЯ ЗАЯВКИ, </w:t>
      </w:r>
      <w:r w:rsidRPr="00F27E5D">
        <w:rPr>
          <w:rFonts w:ascii="GHEA Grapalat" w:hAnsi="GHEA Grapalat"/>
          <w:b/>
          <w:color w:val="000000" w:themeColor="text1"/>
          <w:lang w:val="ru-RU"/>
        </w:rPr>
        <w:br/>
        <w:t>ПОРЯДОК ВНЕСЕНИЯ ИЗМЕНЕНИЙ В ЗАЯВКИИ ИХ ОТЗЫВА</w:t>
      </w:r>
    </w:p>
    <w:p w14:paraId="51A20E15" w14:textId="77777777" w:rsidR="00CF3476" w:rsidRPr="00F27E5D" w:rsidRDefault="00CF3476" w:rsidP="00CF3476">
      <w:pPr>
        <w:pStyle w:val="BodyTextIndent"/>
        <w:widowControl w:val="0"/>
        <w:tabs>
          <w:tab w:val="left" w:pos="1134"/>
        </w:tabs>
        <w:spacing w:line="240" w:lineRule="auto"/>
        <w:ind w:firstLine="0"/>
        <w:rPr>
          <w:rFonts w:ascii="GHEA Grapalat" w:hAnsi="GHEA Grapalat"/>
          <w:i w:val="0"/>
          <w:color w:val="000000" w:themeColor="text1"/>
          <w:sz w:val="22"/>
          <w:szCs w:val="22"/>
        </w:rPr>
      </w:pPr>
      <w:r w:rsidRPr="00F27E5D">
        <w:rPr>
          <w:rFonts w:ascii="GHEA Grapalat" w:hAnsi="GHEA Grapalat"/>
          <w:i w:val="0"/>
          <w:color w:val="000000" w:themeColor="text1"/>
          <w:sz w:val="22"/>
          <w:szCs w:val="22"/>
        </w:rPr>
        <w:t>6.1.</w:t>
      </w:r>
      <w:r w:rsidR="00E07252" w:rsidRPr="00F27E5D">
        <w:rPr>
          <w:rFonts w:ascii="GHEA Grapalat" w:hAnsi="GHEA Grapalat"/>
          <w:i w:val="0"/>
          <w:color w:val="000000" w:themeColor="text1"/>
          <w:sz w:val="22"/>
          <w:szCs w:val="22"/>
          <w:lang w:val="hy-AM"/>
        </w:rPr>
        <w:t xml:space="preserve"> </w:t>
      </w:r>
      <w:r w:rsidRPr="00F27E5D">
        <w:rPr>
          <w:rFonts w:ascii="GHEA Grapalat" w:hAnsi="GHEA Grapalat"/>
          <w:i w:val="0"/>
          <w:color w:val="000000" w:themeColor="text1"/>
          <w:sz w:val="22"/>
          <w:szCs w:val="22"/>
        </w:rPr>
        <w:t xml:space="preserve">Согласно статье 31 Закона заявка действительна до заключения договора в соответствии с </w:t>
      </w:r>
      <w:r w:rsidRPr="00F27E5D">
        <w:rPr>
          <w:rFonts w:ascii="GHEA Grapalat" w:hAnsi="GHEA Grapalat"/>
          <w:i w:val="0"/>
          <w:color w:val="000000" w:themeColor="text1"/>
          <w:sz w:val="22"/>
          <w:szCs w:val="22"/>
        </w:rPr>
        <w:lastRenderedPageBreak/>
        <w:t>Законом, отзыва заявки участником, отклонения заявки или объявления настоящей процедуры несостоявшейся.</w:t>
      </w:r>
    </w:p>
    <w:p w14:paraId="51032E6B" w14:textId="77777777" w:rsidR="00CF3476" w:rsidRPr="00F27E5D" w:rsidRDefault="00CF3476" w:rsidP="00CF3476">
      <w:pPr>
        <w:pStyle w:val="BodyTextIndent"/>
        <w:widowControl w:val="0"/>
        <w:tabs>
          <w:tab w:val="left" w:pos="1134"/>
        </w:tabs>
        <w:spacing w:line="240" w:lineRule="auto"/>
        <w:ind w:firstLine="0"/>
        <w:rPr>
          <w:rFonts w:ascii="GHEA Grapalat" w:hAnsi="GHEA Grapalat"/>
          <w:i w:val="0"/>
          <w:color w:val="000000" w:themeColor="text1"/>
          <w:sz w:val="22"/>
        </w:rPr>
      </w:pPr>
      <w:r w:rsidRPr="00F27E5D">
        <w:rPr>
          <w:rFonts w:ascii="GHEA Grapalat" w:hAnsi="GHEA Grapalat"/>
          <w:i w:val="0"/>
          <w:color w:val="000000" w:themeColor="text1"/>
          <w:sz w:val="22"/>
          <w:szCs w:val="22"/>
        </w:rPr>
        <w:t>6.2.</w:t>
      </w:r>
      <w:r w:rsidR="00E07252" w:rsidRPr="00F27E5D">
        <w:rPr>
          <w:rFonts w:ascii="GHEA Grapalat" w:hAnsi="GHEA Grapalat"/>
          <w:i w:val="0"/>
          <w:color w:val="000000" w:themeColor="text1"/>
          <w:sz w:val="22"/>
          <w:szCs w:val="22"/>
          <w:lang w:val="hy-AM"/>
        </w:rPr>
        <w:t xml:space="preserve"> </w:t>
      </w:r>
      <w:r w:rsidRPr="00F27E5D">
        <w:rPr>
          <w:rFonts w:ascii="GHEA Grapalat" w:hAnsi="GHEA Grapalat"/>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218A334" w14:textId="77777777" w:rsidR="00CF3476" w:rsidRPr="00F27E5D" w:rsidRDefault="00CF3476" w:rsidP="00CF3476">
      <w:pPr>
        <w:widowControl w:val="0"/>
        <w:spacing w:line="240" w:lineRule="auto"/>
        <w:jc w:val="center"/>
        <w:rPr>
          <w:rFonts w:ascii="GHEA Grapalat" w:hAnsi="GHEA Grapalat"/>
          <w:b/>
          <w:color w:val="000000" w:themeColor="text1"/>
          <w:lang w:val="ru-RU"/>
        </w:rPr>
      </w:pPr>
    </w:p>
    <w:p w14:paraId="0639BDB0" w14:textId="77777777" w:rsidR="00CF3476" w:rsidRPr="00F27E5D" w:rsidRDefault="00CF3476" w:rsidP="00CF3476">
      <w:pPr>
        <w:widowControl w:val="0"/>
        <w:jc w:val="center"/>
        <w:rPr>
          <w:rFonts w:ascii="GHEA Grapalat" w:hAnsi="GHEA Grapalat"/>
          <w:b/>
          <w:lang w:val="ru-RU"/>
        </w:rPr>
      </w:pPr>
    </w:p>
    <w:p w14:paraId="702EBA77" w14:textId="77777777" w:rsidR="00CF3476" w:rsidRPr="00F27E5D" w:rsidRDefault="00CF3476" w:rsidP="00CF3476">
      <w:pPr>
        <w:spacing w:line="240" w:lineRule="auto"/>
        <w:rPr>
          <w:rFonts w:ascii="GHEA Grapalat" w:hAnsi="GHEA Grapalat"/>
          <w:b/>
          <w:color w:val="000000" w:themeColor="text1"/>
          <w:lang w:val="ru-RU"/>
        </w:rPr>
      </w:pPr>
    </w:p>
    <w:p w14:paraId="4BB45A8A" w14:textId="77777777" w:rsidR="006E3206" w:rsidRPr="006E3206" w:rsidRDefault="006E3206" w:rsidP="006E3206">
      <w:pPr>
        <w:widowControl w:val="0"/>
        <w:spacing w:after="160"/>
        <w:jc w:val="center"/>
        <w:rPr>
          <w:rFonts w:ascii="GHEA Grapalat" w:hAnsi="GHEA Grapalat"/>
          <w:b/>
          <w:lang w:val="ru-RU"/>
        </w:rPr>
      </w:pPr>
      <w:r w:rsidRPr="006E3206">
        <w:rPr>
          <w:rFonts w:ascii="GHEA Grapalat" w:hAnsi="GHEA Grapalat"/>
          <w:b/>
          <w:lang w:val="ru-RU"/>
        </w:rPr>
        <w:t xml:space="preserve">8.ВСКРЫТИЕ, ОЦЕНКА ЗАЯВОК И </w:t>
      </w:r>
      <w:r w:rsidRPr="006E3206">
        <w:rPr>
          <w:rFonts w:ascii="GHEA Grapalat" w:hAnsi="GHEA Grapalat"/>
          <w:b/>
          <w:lang w:val="ru-RU"/>
        </w:rPr>
        <w:br/>
        <w:t xml:space="preserve">ПОДВЕДЕНИЕ ИТОГОВ </w:t>
      </w:r>
    </w:p>
    <w:p w14:paraId="6102474F" w14:textId="7DF14BB9" w:rsidR="006E3206" w:rsidRDefault="006E3206" w:rsidP="006E3206">
      <w:pPr>
        <w:pStyle w:val="NormalWeb"/>
        <w:widowControl w:val="0"/>
        <w:tabs>
          <w:tab w:val="left" w:pos="1134"/>
        </w:tabs>
        <w:spacing w:after="160"/>
        <w:ind w:firstLine="567"/>
        <w:jc w:val="both"/>
        <w:rPr>
          <w:rFonts w:ascii="GHEA Grapalat" w:hAnsi="GHEA Grapalat" w:cs="Tahoma"/>
        </w:rPr>
      </w:pPr>
      <w:r>
        <w:rPr>
          <w:rFonts w:ascii="GHEA Grapalat" w:hAnsi="GHEA Grapalat"/>
        </w:rPr>
        <w:t>8.1.</w:t>
      </w:r>
      <w:r>
        <w:rPr>
          <w:rFonts w:ascii="GHEA Grapalat" w:hAnsi="GHEA Grapalat"/>
        </w:rPr>
        <w:tab/>
        <w:t>Вскрытие заявок произойдет заседании комиссии по вскрытию заявок на "</w:t>
      </w:r>
      <w:r w:rsidR="00971FD4">
        <w:rPr>
          <w:rFonts w:ascii="GHEA Grapalat" w:hAnsi="GHEA Grapalat"/>
        </w:rPr>
        <w:t>10</w:t>
      </w:r>
      <w:r>
        <w:rPr>
          <w:rFonts w:ascii="GHEA Grapalat" w:hAnsi="GHEA Grapalat"/>
        </w:rPr>
        <w:t xml:space="preserve">"-ый день в "час вскрытия" со дня опубликования бюллетене объявления и приглашения на настоящую процедуру. </w:t>
      </w:r>
    </w:p>
    <w:p w14:paraId="2F76801C" w14:textId="77777777" w:rsidR="006E3206" w:rsidRPr="006E3206" w:rsidRDefault="006E3206" w:rsidP="006E3206">
      <w:pPr>
        <w:widowControl w:val="0"/>
        <w:spacing w:after="160"/>
        <w:ind w:firstLine="567"/>
        <w:jc w:val="both"/>
        <w:rPr>
          <w:rFonts w:ascii="GHEA Grapalat" w:hAnsi="GHEA Grapalat"/>
          <w:lang w:val="ru-RU"/>
        </w:rPr>
      </w:pPr>
      <w:r w:rsidRPr="006E3206">
        <w:rPr>
          <w:rFonts w:ascii="GHEA Grapalat" w:hAnsi="GHEA Grapalat"/>
          <w:lang w:val="ru-RU"/>
        </w:rPr>
        <w:t>На заседании по вскрытию и оценке заявок:</w:t>
      </w:r>
    </w:p>
    <w:p w14:paraId="701D86EA" w14:textId="77777777" w:rsidR="006E3206" w:rsidRPr="006E3206" w:rsidRDefault="006E3206" w:rsidP="006E3206">
      <w:pPr>
        <w:widowControl w:val="0"/>
        <w:spacing w:after="160"/>
        <w:ind w:firstLine="567"/>
        <w:jc w:val="both"/>
        <w:rPr>
          <w:rFonts w:ascii="GHEA Grapalat" w:hAnsi="GHEA Grapalat"/>
          <w:lang w:val="ru-RU"/>
        </w:rPr>
      </w:pPr>
      <w:r w:rsidRPr="006E3206">
        <w:rPr>
          <w:rFonts w:ascii="GHEA Grapalat" w:hAnsi="GHEA Grapalat"/>
          <w:lang w:val="ru-RU"/>
        </w:rPr>
        <w:t xml:space="preserve"> </w:t>
      </w:r>
      <w:r w:rsidRPr="006E3206">
        <w:rPr>
          <w:rFonts w:ascii="GHEA Grapalat" w:hAnsi="GHEA Grapalat" w:cs="Sylfaen"/>
          <w:sz w:val="20"/>
          <w:lang w:val="ru-RU"/>
        </w:rPr>
        <w:t>1)</w:t>
      </w:r>
      <w:r w:rsidRPr="006E3206">
        <w:rPr>
          <w:rFonts w:ascii="GHEA Grapalat" w:hAnsi="GHEA Grapalat"/>
          <w:lang w:val="ru-RU"/>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37CDA98F" w14:textId="77777777" w:rsidR="006E3206" w:rsidRPr="006E3206" w:rsidRDefault="006E3206" w:rsidP="006E3206">
      <w:pPr>
        <w:widowControl w:val="0"/>
        <w:tabs>
          <w:tab w:val="left" w:pos="1134"/>
        </w:tabs>
        <w:spacing w:after="160"/>
        <w:ind w:firstLine="567"/>
        <w:jc w:val="both"/>
        <w:rPr>
          <w:rFonts w:ascii="GHEA Grapalat" w:hAnsi="GHEA Grapalat"/>
          <w:lang w:val="ru-RU"/>
        </w:rPr>
      </w:pPr>
      <w:r w:rsidRPr="006E3206">
        <w:rPr>
          <w:rFonts w:ascii="GHEA Grapalat" w:hAnsi="GHEA Grapalat"/>
          <w:lang w:val="ru-RU"/>
        </w:rPr>
        <w:t>2)</w:t>
      </w:r>
      <w:r w:rsidRPr="006E3206">
        <w:rPr>
          <w:rFonts w:ascii="GHEA Grapalat" w:hAnsi="GHEA Grapalat"/>
          <w:lang w:val="ru-RU"/>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EE91A9" w14:textId="77777777" w:rsidR="006E3206" w:rsidRPr="006E3206" w:rsidRDefault="006E3206" w:rsidP="006E3206">
      <w:pPr>
        <w:widowControl w:val="0"/>
        <w:tabs>
          <w:tab w:val="left" w:pos="1134"/>
        </w:tabs>
        <w:spacing w:after="160"/>
        <w:ind w:firstLine="567"/>
        <w:jc w:val="both"/>
        <w:rPr>
          <w:rFonts w:ascii="GHEA Grapalat" w:hAnsi="GHEA Grapalat"/>
          <w:lang w:val="ru-RU"/>
        </w:rPr>
      </w:pPr>
      <w:r w:rsidRPr="006E3206">
        <w:rPr>
          <w:rFonts w:ascii="GHEA Grapalat" w:hAnsi="GHEA Grapalat"/>
          <w:lang w:val="ru-RU"/>
        </w:rPr>
        <w:t>а.</w:t>
      </w:r>
      <w:r w:rsidRPr="006E3206">
        <w:rPr>
          <w:rFonts w:ascii="GHEA Grapalat" w:hAnsi="GHEA Grapalat"/>
          <w:lang w:val="ru-RU"/>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65701DF" w14:textId="77777777" w:rsidR="006E3206" w:rsidRPr="006E3206" w:rsidRDefault="006E3206" w:rsidP="006E3206">
      <w:pPr>
        <w:widowControl w:val="0"/>
        <w:tabs>
          <w:tab w:val="left" w:pos="1134"/>
        </w:tabs>
        <w:spacing w:after="160"/>
        <w:ind w:firstLine="567"/>
        <w:jc w:val="both"/>
        <w:rPr>
          <w:rFonts w:ascii="GHEA Grapalat" w:hAnsi="GHEA Grapalat"/>
          <w:lang w:val="ru-RU"/>
        </w:rPr>
      </w:pPr>
      <w:r w:rsidRPr="006E3206">
        <w:rPr>
          <w:rFonts w:ascii="GHEA Grapalat" w:hAnsi="GHEA Grapalat"/>
          <w:lang w:val="ru-RU"/>
        </w:rPr>
        <w:t>б.</w:t>
      </w:r>
      <w:r w:rsidRPr="006E3206">
        <w:rPr>
          <w:rFonts w:ascii="GHEA Grapalat" w:hAnsi="GHEA Grapalat"/>
          <w:lang w:val="ru-RU"/>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12EF9D0F" w14:textId="77777777" w:rsidR="006E3206" w:rsidRPr="006E3206" w:rsidRDefault="006E3206" w:rsidP="006E3206">
      <w:pPr>
        <w:widowControl w:val="0"/>
        <w:tabs>
          <w:tab w:val="left" w:pos="1134"/>
        </w:tabs>
        <w:spacing w:after="160"/>
        <w:ind w:firstLine="567"/>
        <w:jc w:val="both"/>
        <w:rPr>
          <w:rFonts w:ascii="GHEA Grapalat" w:hAnsi="GHEA Grapalat" w:cs="Sylfaen"/>
          <w:lang w:val="ru-RU"/>
        </w:rPr>
      </w:pPr>
      <w:r w:rsidRPr="006E3206">
        <w:rPr>
          <w:rFonts w:ascii="GHEA Grapalat" w:hAnsi="GHEA Grapalat"/>
          <w:lang w:val="ru-RU"/>
        </w:rPr>
        <w:t>3)</w:t>
      </w:r>
      <w:r w:rsidRPr="006E3206">
        <w:rPr>
          <w:rFonts w:ascii="GHEA Grapalat" w:hAnsi="GHEA Grapalat"/>
          <w:lang w:val="ru-RU"/>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D690226" w14:textId="77777777" w:rsidR="006E3206" w:rsidRPr="006E3206" w:rsidRDefault="006E3206" w:rsidP="006E3206">
      <w:pPr>
        <w:widowControl w:val="0"/>
        <w:tabs>
          <w:tab w:val="left" w:pos="1134"/>
        </w:tabs>
        <w:spacing w:after="160"/>
        <w:ind w:firstLine="567"/>
        <w:jc w:val="both"/>
        <w:rPr>
          <w:rFonts w:ascii="GHEA Grapalat" w:hAnsi="GHEA Grapalat" w:cs="Sylfaen"/>
          <w:lang w:val="ru-RU"/>
        </w:rPr>
      </w:pPr>
      <w:r w:rsidRPr="006E3206">
        <w:rPr>
          <w:rFonts w:ascii="GHEA Grapalat" w:hAnsi="GHEA Grapalat"/>
          <w:lang w:val="ru-RU"/>
        </w:rPr>
        <w:t>8.2.</w:t>
      </w:r>
      <w:r w:rsidRPr="006E3206">
        <w:rPr>
          <w:rFonts w:ascii="GHEA Grapalat" w:hAnsi="GHEA Grapalat"/>
          <w:lang w:val="ru-RU"/>
        </w:rPr>
        <w:tab/>
        <w:t xml:space="preserve">Заявки оцениваются в порядке, установленном настоящим приглашением. </w:t>
      </w:r>
    </w:p>
    <w:p w14:paraId="10841A0A" w14:textId="77777777" w:rsidR="006E3206" w:rsidRPr="006E3206" w:rsidRDefault="006E3206" w:rsidP="006E3206">
      <w:pPr>
        <w:widowControl w:val="0"/>
        <w:spacing w:after="160"/>
        <w:ind w:firstLine="567"/>
        <w:jc w:val="both"/>
        <w:rPr>
          <w:lang w:val="ru-RU"/>
        </w:rPr>
      </w:pPr>
      <w:r w:rsidRPr="006E3206">
        <w:rPr>
          <w:rFonts w:ascii="GHEA Grapalat" w:hAnsi="GHEA Grapalat"/>
          <w:lang w:val="ru-RU"/>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36E7A7E2" w14:textId="77777777" w:rsidR="006E3206" w:rsidRPr="006E3206" w:rsidRDefault="006E3206" w:rsidP="006E3206">
      <w:pPr>
        <w:widowControl w:val="0"/>
        <w:spacing w:after="160"/>
        <w:ind w:firstLine="567"/>
        <w:jc w:val="both"/>
        <w:rPr>
          <w:rFonts w:ascii="GHEA Grapalat" w:hAnsi="GHEA Grapalat" w:cs="Sylfaen"/>
          <w:lang w:val="ru-RU"/>
        </w:rPr>
      </w:pPr>
      <w:r w:rsidRPr="006E3206">
        <w:rPr>
          <w:rFonts w:ascii="GHEA Grapalat" w:hAnsi="GHEA Grapalat"/>
          <w:lang w:val="ru-RU"/>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w:t>
      </w:r>
    </w:p>
    <w:p w14:paraId="7020500E" w14:textId="77777777" w:rsidR="006E3206" w:rsidRDefault="006E3206" w:rsidP="006E3206">
      <w:pPr>
        <w:pStyle w:val="NormalWeb"/>
        <w:widowControl w:val="0"/>
        <w:tabs>
          <w:tab w:val="left" w:pos="1134"/>
        </w:tabs>
        <w:spacing w:after="160"/>
        <w:ind w:firstLine="567"/>
        <w:jc w:val="both"/>
        <w:rPr>
          <w:rFonts w:ascii="GHEA Grapalat" w:hAnsi="GHEA Grapalat" w:cs="Sylfaen"/>
        </w:rPr>
      </w:pPr>
      <w:r>
        <w:rPr>
          <w:rFonts w:ascii="GHEA Grapalat" w:hAnsi="GHEA Grapalat"/>
        </w:rPr>
        <w:t>8.3.</w:t>
      </w:r>
      <w:r>
        <w:rPr>
          <w:rFonts w:ascii="GHEA Grapalat" w:hAnsi="GHEA Grapalat"/>
        </w:rPr>
        <w:tab/>
        <w:t xml:space="preserve">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w:t>
      </w:r>
      <w:r>
        <w:rPr>
          <w:rFonts w:ascii="GHEA Grapalat" w:hAnsi="GHEA Grapalat"/>
        </w:rPr>
        <w:lastRenderedPageBreak/>
        <w:t>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22AC29D1" w14:textId="77777777" w:rsidR="006E3206" w:rsidRDefault="006E3206" w:rsidP="006E3206">
      <w:pPr>
        <w:pStyle w:val="BodyTextIndent"/>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8.4.</w:t>
      </w:r>
      <w:r>
        <w:rPr>
          <w:rFonts w:ascii="GHEA Grapalat" w:hAnsi="GHEA Grapalat"/>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_____________________</w:t>
      </w:r>
      <w:r>
        <w:rPr>
          <w:rStyle w:val="FootnoteReference"/>
          <w:rFonts w:ascii="GHEA Grapalat" w:hAnsi="GHEA Grapalat"/>
          <w:sz w:val="24"/>
          <w:szCs w:val="24"/>
        </w:rPr>
        <w:footnoteReference w:customMarkFollows="1" w:id="5"/>
        <w:t>9</w:t>
      </w:r>
      <w:r>
        <w:rPr>
          <w:rFonts w:ascii="GHEA Grapalat" w:hAnsi="GHEA Grapalat"/>
          <w:sz w:val="24"/>
          <w:szCs w:val="24"/>
        </w:rPr>
        <w:t>.</w:t>
      </w:r>
    </w:p>
    <w:p w14:paraId="41CCECA6" w14:textId="77777777" w:rsidR="006E3206" w:rsidRDefault="006E3206" w:rsidP="006E320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8.5.</w:t>
      </w:r>
      <w:r>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 При равенстве предложенных наименьших цен:</w:t>
      </w:r>
    </w:p>
    <w:p w14:paraId="6D9F7F35" w14:textId="77777777" w:rsidR="006E3206" w:rsidRDefault="006E3206" w:rsidP="006E320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1AE00B78" w14:textId="77777777" w:rsidR="006E3206" w:rsidRDefault="006E3206" w:rsidP="006E320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ценыучастников об условиях, продолжительности, дате, времени и месте проведения одновременных переговоров по снижению цен,</w:t>
      </w:r>
    </w:p>
    <w:p w14:paraId="2024ADC6" w14:textId="77777777" w:rsidR="006E3206" w:rsidRDefault="006E3206" w:rsidP="006E320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3A2B3ABB" w14:textId="77777777" w:rsidR="006E3206" w:rsidRDefault="006E3206" w:rsidP="006E320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г.</w:t>
      </w:r>
      <w:r>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2778DB72" w14:textId="77777777" w:rsidR="006E3206" w:rsidRDefault="006E3206" w:rsidP="006E320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д.</w:t>
      </w:r>
      <w:r>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62877124" w14:textId="77777777" w:rsidR="006E3206" w:rsidRDefault="006E3206" w:rsidP="006E320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t xml:space="preserve"> </w:t>
      </w:r>
      <w:r>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t xml:space="preserve"> </w:t>
      </w:r>
      <w:r>
        <w:rPr>
          <w:rFonts w:ascii="GHEA Grapalat" w:hAnsi="GHEA Grapalat"/>
          <w:sz w:val="24"/>
          <w:szCs w:val="24"/>
        </w:rPr>
        <w:t xml:space="preserve">Договор, </w:t>
      </w:r>
      <w:r>
        <w:rPr>
          <w:rFonts w:ascii="GHEA Grapalat" w:hAnsi="GHEA Grapalat"/>
          <w:sz w:val="24"/>
          <w:szCs w:val="24"/>
        </w:rPr>
        <w:lastRenderedPageBreak/>
        <w:t>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t xml:space="preserve"> </w:t>
      </w:r>
      <w:r>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10C4BEC" w14:textId="77777777" w:rsidR="006E3206" w:rsidRDefault="006E3206" w:rsidP="006E320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FC9480B" w14:textId="77777777" w:rsidR="006E3206" w:rsidRDefault="006E3206" w:rsidP="006E320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8.8.</w:t>
      </w:r>
      <w:r>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w:t>
      </w:r>
      <w:r>
        <w:rPr>
          <w:rFonts w:ascii="GHEA Grapalat" w:hAnsi="GHEA Grapalat"/>
        </w:rPr>
        <w:t xml:space="preserve">электронной форме </w:t>
      </w:r>
      <w:r>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7DDA762" w14:textId="77777777" w:rsidR="006E3206" w:rsidRDefault="006E3206" w:rsidP="006E320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0D6B5AA8" w14:textId="77777777" w:rsidR="006E3206" w:rsidRDefault="006E3206" w:rsidP="006E3206">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8.9.</w:t>
      </w:r>
      <w:r>
        <w:rPr>
          <w:rFonts w:ascii="GHEA Grapalat" w:hAnsi="GHEA Grapalat"/>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6A81A2D7" w14:textId="77777777" w:rsidR="006E3206" w:rsidRDefault="006E3206" w:rsidP="006E3206">
      <w:pPr>
        <w:pStyle w:val="NormalWeb"/>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A50FAB5" w14:textId="77777777" w:rsidR="006E3206" w:rsidRDefault="006E3206" w:rsidP="006E3206">
      <w:pPr>
        <w:pStyle w:val="NormalWeb"/>
        <w:widowControl w:val="0"/>
        <w:tabs>
          <w:tab w:val="left" w:pos="1276"/>
        </w:tabs>
        <w:spacing w:after="160"/>
        <w:ind w:firstLine="567"/>
        <w:jc w:val="both"/>
        <w:rPr>
          <w:rFonts w:ascii="GHEA Grapalat" w:hAnsi="GHEA Grapalat"/>
        </w:rPr>
      </w:pPr>
      <w:r>
        <w:rPr>
          <w:rFonts w:ascii="GHEA Grapalat" w:hAnsi="GHEA Grapalat"/>
        </w:rPr>
        <w:t>8.11.</w:t>
      </w:r>
      <w:r>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5FAEBB1B" w14:textId="77777777" w:rsidR="006E3206" w:rsidRDefault="006E3206" w:rsidP="006E3206">
      <w:pPr>
        <w:pStyle w:val="NormalWeb"/>
        <w:widowControl w:val="0"/>
        <w:tabs>
          <w:tab w:val="left" w:pos="1276"/>
        </w:tabs>
        <w:spacing w:after="160"/>
        <w:ind w:firstLine="567"/>
        <w:jc w:val="both"/>
        <w:rPr>
          <w:rFonts w:ascii="GHEA Grapalat" w:hAnsi="GHEA Grapalat" w:cs="Sylfaen"/>
        </w:rPr>
      </w:pPr>
      <w:r>
        <w:rPr>
          <w:rFonts w:ascii="GHEA Grapalat" w:hAnsi="GHEA Grapalat"/>
        </w:rPr>
        <w:t xml:space="preserve">8.12.Не позднее чем на следующий рабочий день после завершения заседания по вскрытию и оценке заявок секретарь комиссии: </w:t>
      </w:r>
    </w:p>
    <w:p w14:paraId="4D4CF457" w14:textId="77777777" w:rsidR="006E3206" w:rsidRDefault="006E3206" w:rsidP="006E3206">
      <w:pPr>
        <w:pStyle w:val="NormalWeb"/>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t>опубликовывает в бюллетене воспроизведенный (отсканированный) с</w:t>
      </w:r>
      <w:r>
        <w:rPr>
          <w:rFonts w:ascii="Courier New" w:hAnsi="Courier New" w:cs="Courier New"/>
          <w:lang w:val="en-US"/>
        </w:rPr>
        <w:t> </w:t>
      </w:r>
      <w:r>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Pr>
          <w:rFonts w:ascii="Baltica" w:hAnsi="Baltica"/>
          <w:sz w:val="20"/>
          <w:szCs w:val="20"/>
        </w:rPr>
        <w:t xml:space="preserve"> </w:t>
      </w:r>
      <w:r>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1C469F46" w14:textId="77777777" w:rsidR="006E3206" w:rsidRDefault="006E3206" w:rsidP="006E3206">
      <w:pPr>
        <w:pStyle w:val="NormalWeb"/>
        <w:widowControl w:val="0"/>
        <w:tabs>
          <w:tab w:val="left" w:pos="1134"/>
        </w:tabs>
        <w:spacing w:after="160"/>
        <w:ind w:firstLine="567"/>
        <w:jc w:val="both"/>
        <w:rPr>
          <w:rFonts w:ascii="GHEA Grapalat" w:hAnsi="GHEA Grapalat" w:cs="Sylfaen"/>
        </w:rPr>
      </w:pPr>
      <w:r>
        <w:rPr>
          <w:rFonts w:ascii="GHEA Grapalat" w:hAnsi="GHEA Grapalat"/>
        </w:rPr>
        <w:lastRenderedPageBreak/>
        <w:t>2)</w:t>
      </w:r>
      <w:r>
        <w:rPr>
          <w:rFonts w:ascii="GHEA Grapalat" w:hAnsi="GHEA Grapalat"/>
        </w:rPr>
        <w:tab/>
        <w:t>опубликовывает в бюллетене воспроизведенные (отсканированные) с</w:t>
      </w:r>
      <w:r>
        <w:rPr>
          <w:rFonts w:ascii="Courier New" w:hAnsi="Courier New" w:cs="Courier New"/>
          <w:lang w:val="en-US"/>
        </w:rPr>
        <w:t> </w:t>
      </w:r>
      <w:r>
        <w:rPr>
          <w:rFonts w:ascii="GHEA Grapalat" w:hAnsi="GHEA Grapalat"/>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C5908F5" w14:textId="77777777" w:rsidR="006E3206" w:rsidRPr="006E3206" w:rsidRDefault="006E3206" w:rsidP="006E3206">
      <w:pPr>
        <w:widowControl w:val="0"/>
        <w:tabs>
          <w:tab w:val="left" w:pos="1276"/>
        </w:tabs>
        <w:spacing w:after="160"/>
        <w:ind w:firstLine="567"/>
        <w:jc w:val="both"/>
        <w:rPr>
          <w:rFonts w:ascii="GHEA Grapalat" w:hAnsi="GHEA Grapalat"/>
          <w:lang w:val="ru-RU"/>
        </w:rPr>
      </w:pPr>
      <w:r w:rsidRPr="006E3206">
        <w:rPr>
          <w:rFonts w:ascii="GHEA Grapalat" w:hAnsi="GHEA Grapalat"/>
          <w:lang w:val="ru-RU"/>
        </w:rPr>
        <w:t>8.</w:t>
      </w:r>
      <w:r>
        <w:rPr>
          <w:rFonts w:ascii="GHEA Grapalat" w:hAnsi="GHEA Grapalat"/>
          <w:lang w:val="hy-AM"/>
        </w:rPr>
        <w:t>1</w:t>
      </w:r>
      <w:r w:rsidRPr="006E3206">
        <w:rPr>
          <w:rFonts w:ascii="GHEA Grapalat" w:hAnsi="GHEA Grapalat"/>
          <w:lang w:val="ru-RU"/>
        </w:rPr>
        <w:t>3.</w:t>
      </w:r>
      <w:r w:rsidRPr="006E3206">
        <w:rPr>
          <w:rFonts w:ascii="GHEA Grapalat" w:hAnsi="GHEA Grapalat"/>
          <w:lang w:val="ru-RU"/>
        </w:rPr>
        <w:tab/>
        <w:t xml:space="preserve">В случае выявления </w:t>
      </w:r>
      <w:r w:rsidRPr="006E3206">
        <w:rPr>
          <w:rFonts w:ascii="GHEA Grapalat" w:hAnsi="GHEA Grapalat"/>
          <w:color w:val="000000" w:themeColor="text1"/>
          <w:lang w:val="ru-RU"/>
        </w:rPr>
        <w:t xml:space="preserve">оснований, предусмотренных пунктом 6 части 1 статьи 6 Закона, </w:t>
      </w:r>
      <w:r w:rsidRPr="006E3206">
        <w:rPr>
          <w:rFonts w:ascii="GHEA Grapalat" w:hAnsi="GHEA Grapalat"/>
          <w:lang w:val="ru-RU"/>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6E3206">
        <w:rPr>
          <w:lang w:val="ru-RU"/>
        </w:rPr>
        <w:t xml:space="preserve"> </w:t>
      </w:r>
      <w:r w:rsidRPr="006E3206">
        <w:rPr>
          <w:rFonts w:ascii="GHEA Grapalat" w:hAnsi="GHEA Grapalat"/>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6E3206">
        <w:rPr>
          <w:lang w:val="ru-RU"/>
        </w:rPr>
        <w:t xml:space="preserve"> </w:t>
      </w:r>
      <w:r w:rsidRPr="006E3206">
        <w:rPr>
          <w:rFonts w:ascii="GHEA Grapalat" w:hAnsi="GHEA Grapalat"/>
          <w:lang w:val="ru-RU"/>
        </w:rPr>
        <w:t>если по результатам судебного разбирательства возможность исполнения решения не исчезла.</w:t>
      </w:r>
    </w:p>
    <w:p w14:paraId="5EB9989C" w14:textId="77777777" w:rsidR="006E3206" w:rsidRDefault="006E3206" w:rsidP="006E3206">
      <w:pPr>
        <w:widowControl w:val="0"/>
        <w:tabs>
          <w:tab w:val="left" w:pos="1276"/>
        </w:tabs>
        <w:rPr>
          <w:rFonts w:ascii="GHEA Grapalat" w:hAnsi="GHEA Grapalat"/>
        </w:rPr>
      </w:pPr>
      <w:proofErr w:type="spellStart"/>
      <w:r>
        <w:rPr>
          <w:rFonts w:ascii="GHEA Grapalat" w:hAnsi="GHEA Grapalat"/>
        </w:rPr>
        <w:t>Если</w:t>
      </w:r>
      <w:proofErr w:type="spellEnd"/>
      <w:r>
        <w:rPr>
          <w:rFonts w:ascii="GHEA Grapalat" w:hAnsi="GHEA Grapalat"/>
        </w:rPr>
        <w:t>:</w:t>
      </w:r>
    </w:p>
    <w:p w14:paraId="1120914F" w14:textId="77777777" w:rsidR="006E3206" w:rsidRDefault="006E3206" w:rsidP="006E3206">
      <w:pPr>
        <w:pStyle w:val="NormalWeb"/>
        <w:widowControl w:val="0"/>
        <w:numPr>
          <w:ilvl w:val="0"/>
          <w:numId w:val="29"/>
        </w:numPr>
        <w:spacing w:before="0" w:beforeAutospacing="0" w:after="0" w:afterAutospacing="0"/>
        <w:ind w:left="0" w:firstLine="284"/>
        <w:contextualSpacing/>
        <w:jc w:val="both"/>
        <w:rPr>
          <w:rFonts w:ascii="GHEA Grapalat" w:hAnsi="GHEA Grapalat"/>
        </w:rPr>
      </w:pPr>
      <w:r>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73481C" w14:textId="77777777" w:rsidR="006E3206" w:rsidRDefault="006E3206" w:rsidP="006E3206">
      <w:pPr>
        <w:pStyle w:val="NormalWeb"/>
        <w:widowControl w:val="0"/>
        <w:numPr>
          <w:ilvl w:val="0"/>
          <w:numId w:val="29"/>
        </w:numPr>
        <w:spacing w:before="0" w:beforeAutospacing="0" w:after="0" w:afterAutospacing="0"/>
        <w:ind w:left="0" w:firstLine="284"/>
        <w:contextualSpacing/>
        <w:jc w:val="both"/>
        <w:rPr>
          <w:rFonts w:ascii="GHEA Grapalat" w:hAnsi="GHEA Grapalat"/>
        </w:rPr>
      </w:pPr>
      <w:r>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46A22DCB" w14:textId="77777777" w:rsidR="006E3206" w:rsidRPr="006E3206" w:rsidRDefault="006E3206" w:rsidP="006E3206">
      <w:pPr>
        <w:widowControl w:val="0"/>
        <w:tabs>
          <w:tab w:val="left" w:pos="1276"/>
        </w:tabs>
        <w:spacing w:after="160"/>
        <w:ind w:firstLine="567"/>
        <w:jc w:val="both"/>
        <w:rPr>
          <w:rFonts w:ascii="GHEA Grapalat" w:hAnsi="GHEA Grapalat"/>
          <w:lang w:val="ru-RU"/>
        </w:rPr>
      </w:pPr>
      <w:r w:rsidRPr="006E3206">
        <w:rPr>
          <w:rFonts w:ascii="GHEA Grapalat" w:hAnsi="GHEA Grapalat" w:cs="Sylfaen"/>
          <w:lang w:val="ru-RU"/>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6C3937F" w14:textId="77777777" w:rsidR="006E3206" w:rsidRPr="006E3206" w:rsidRDefault="006E3206" w:rsidP="006E3206">
      <w:pPr>
        <w:widowControl w:val="0"/>
        <w:tabs>
          <w:tab w:val="left" w:pos="1276"/>
        </w:tabs>
        <w:spacing w:after="160"/>
        <w:ind w:firstLine="567"/>
        <w:jc w:val="both"/>
        <w:rPr>
          <w:rFonts w:ascii="GHEA Grapalat" w:hAnsi="GHEA Grapalat"/>
          <w:lang w:val="ru-RU"/>
        </w:rPr>
      </w:pPr>
      <w:r w:rsidRPr="006E3206">
        <w:rPr>
          <w:rFonts w:ascii="GHEA Grapalat" w:hAnsi="GHEA Grapalat"/>
          <w:lang w:val="ru-RU"/>
        </w:rPr>
        <w:lastRenderedPageBreak/>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7FE454E" w14:textId="77777777" w:rsidR="006E3206" w:rsidRDefault="006E3206" w:rsidP="006E3206">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8.15 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0B596D4" w14:textId="77777777" w:rsidR="006E3206" w:rsidRDefault="006E3206" w:rsidP="006E3206">
      <w:pPr>
        <w:pStyle w:val="NormalWeb"/>
        <w:widowControl w:val="0"/>
        <w:tabs>
          <w:tab w:val="left" w:pos="1276"/>
        </w:tabs>
        <w:spacing w:after="160"/>
        <w:ind w:firstLine="567"/>
        <w:jc w:val="both"/>
        <w:rPr>
          <w:rFonts w:ascii="GHEA Grapalat" w:hAnsi="GHEA Grapalat" w:cs="Sylfaen"/>
          <w:spacing w:val="-4"/>
        </w:rPr>
      </w:pPr>
      <w:r>
        <w:rPr>
          <w:rFonts w:ascii="GHEA Grapalat" w:hAnsi="GHEA Grapalat"/>
        </w:rPr>
        <w:t>8.16.</w:t>
      </w:r>
      <w:r>
        <w:rPr>
          <w:rFonts w:ascii="GHEA Grapalat" w:hAnsi="GHEA Grapalat"/>
        </w:rPr>
        <w:tab/>
      </w:r>
      <w:r>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1682686" w14:textId="77777777" w:rsidR="006E3206" w:rsidRPr="006E3206" w:rsidRDefault="006E3206" w:rsidP="006E3206">
      <w:pPr>
        <w:widowControl w:val="0"/>
        <w:tabs>
          <w:tab w:val="left" w:pos="1276"/>
        </w:tabs>
        <w:spacing w:after="160"/>
        <w:ind w:firstLine="567"/>
        <w:jc w:val="both"/>
        <w:rPr>
          <w:rFonts w:ascii="GHEA Grapalat" w:hAnsi="GHEA Grapalat"/>
          <w:lang w:val="ru-RU"/>
        </w:rPr>
      </w:pPr>
      <w:r w:rsidRPr="006E3206">
        <w:rPr>
          <w:rFonts w:ascii="GHEA Grapalat" w:hAnsi="GHEA Grapalat"/>
          <w:lang w:val="ru-RU"/>
        </w:rPr>
        <w:t>8.17.</w:t>
      </w:r>
      <w:r w:rsidRPr="006E3206">
        <w:rPr>
          <w:rFonts w:ascii="GHEA Grapalat" w:hAnsi="GHEA Grapalat"/>
          <w:lang w:val="ru-RU"/>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39A9E8D" w14:textId="77777777" w:rsidR="006E3206" w:rsidRPr="006E3206" w:rsidRDefault="006E3206" w:rsidP="006E3206">
      <w:pPr>
        <w:widowControl w:val="0"/>
        <w:spacing w:after="160"/>
        <w:ind w:firstLine="567"/>
        <w:jc w:val="both"/>
        <w:rPr>
          <w:rFonts w:ascii="GHEA Grapalat" w:hAnsi="GHEA Grapalat"/>
          <w:lang w:val="ru-RU"/>
        </w:rPr>
      </w:pPr>
      <w:r w:rsidRPr="006E3206">
        <w:rPr>
          <w:rFonts w:ascii="GHEA Grapalat" w:hAnsi="GHEA Grapalat"/>
          <w:lang w:val="ru-RU"/>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DC13FB8" w14:textId="77777777" w:rsidR="006E3206" w:rsidRDefault="006E3206" w:rsidP="006E3206">
      <w:pPr>
        <w:pStyle w:val="NormalWeb"/>
        <w:widowControl w:val="0"/>
        <w:tabs>
          <w:tab w:val="left" w:pos="1276"/>
        </w:tabs>
        <w:spacing w:after="160"/>
        <w:ind w:firstLine="567"/>
        <w:jc w:val="both"/>
        <w:rPr>
          <w:rFonts w:ascii="GHEA Grapalat" w:hAnsi="GHEA Grapalat"/>
        </w:rPr>
      </w:pPr>
      <w:r>
        <w:rPr>
          <w:rFonts w:ascii="GHEA Grapalat" w:hAnsi="GHEA Grapalat"/>
        </w:rPr>
        <w:t>8.</w:t>
      </w:r>
      <w:r>
        <w:rPr>
          <w:rFonts w:ascii="GHEA Grapalat" w:hAnsi="GHEA Grapalat"/>
          <w:lang w:val="hy-AM"/>
        </w:rPr>
        <w:t>1</w:t>
      </w:r>
      <w:r>
        <w:rPr>
          <w:rFonts w:ascii="GHEA Grapalat" w:hAnsi="GHEA Grapalat"/>
        </w:rPr>
        <w:t>8.</w:t>
      </w:r>
      <w:r>
        <w:rPr>
          <w:rFonts w:ascii="GHEA Grapalat" w:hAnsi="GHEA Grapalat"/>
        </w:rPr>
        <w:tab/>
        <w:t>Оценка заявок и определение отобранного участника осуществляются по отдельным лотам</w:t>
      </w:r>
      <w:r>
        <w:rPr>
          <w:rStyle w:val="FootnoteReference"/>
          <w:rFonts w:ascii="GHEA Grapalat" w:hAnsi="GHEA Grapalat"/>
        </w:rPr>
        <w:footnoteReference w:customMarkFollows="1" w:id="6"/>
        <w:t>10</w:t>
      </w:r>
      <w:r>
        <w:rPr>
          <w:rFonts w:ascii="GHEA Grapalat" w:hAnsi="GHEA Grapalat"/>
        </w:rPr>
        <w:t xml:space="preserve">. </w:t>
      </w:r>
    </w:p>
    <w:p w14:paraId="59B64E08" w14:textId="77777777" w:rsidR="006E3206" w:rsidRPr="006E3206" w:rsidRDefault="006E3206" w:rsidP="006E3206">
      <w:pPr>
        <w:widowControl w:val="0"/>
        <w:tabs>
          <w:tab w:val="left" w:pos="1276"/>
        </w:tabs>
        <w:spacing w:after="160"/>
        <w:ind w:firstLine="567"/>
        <w:jc w:val="both"/>
        <w:rPr>
          <w:rFonts w:ascii="GHEA Grapalat" w:hAnsi="GHEA Grapalat"/>
          <w:lang w:val="ru-RU"/>
        </w:rPr>
      </w:pPr>
      <w:r w:rsidRPr="006E3206">
        <w:rPr>
          <w:rFonts w:ascii="GHEA Grapalat" w:hAnsi="GHEA Grapalat"/>
          <w:lang w:val="ru-RU"/>
        </w:rPr>
        <w:t>8.19.</w:t>
      </w:r>
      <w:r w:rsidRPr="006E3206">
        <w:rPr>
          <w:rFonts w:ascii="GHEA Grapalat" w:hAnsi="GHEA Grapalat"/>
          <w:lang w:val="ru-RU"/>
        </w:rPr>
        <w:tab/>
        <w:t>В случае если отобранный участник не заключает (отказывается</w:t>
      </w:r>
      <w:r>
        <w:rPr>
          <w:rFonts w:ascii="Courier New" w:hAnsi="Courier New" w:cs="Courier New"/>
        </w:rPr>
        <w:t> </w:t>
      </w:r>
      <w:r w:rsidRPr="006E3206">
        <w:rPr>
          <w:rFonts w:ascii="GHEA Grapalat" w:hAnsi="GHEA Grapalat"/>
          <w:lang w:val="ru-RU"/>
        </w:rPr>
        <w:t xml:space="preserve">заключать) договор или лишается права на заключение договора, решением комиссии отобранным  участником </w:t>
      </w:r>
      <w:r>
        <w:rPr>
          <w:rFonts w:ascii="GHEA Grapalat" w:hAnsi="GHEA Grapalat"/>
          <w:lang w:val="hy-AM"/>
        </w:rPr>
        <w:t xml:space="preserve"> </w:t>
      </w:r>
      <w:r w:rsidRPr="006E3206">
        <w:rPr>
          <w:rFonts w:ascii="GHEA Grapalat" w:hAnsi="GHEA Grapalat"/>
          <w:lang w:val="ru-RU"/>
        </w:rPr>
        <w:t>признается участник занявший следующее место</w:t>
      </w:r>
      <w:r>
        <w:rPr>
          <w:rFonts w:ascii="GHEA Grapalat" w:hAnsi="GHEA Grapalat"/>
          <w:lang w:val="hy-AM"/>
        </w:rPr>
        <w:t xml:space="preserve"> </w:t>
      </w:r>
      <w:r w:rsidRPr="006E3206">
        <w:rPr>
          <w:rFonts w:ascii="GHEA Grapalat" w:hAnsi="GHEA Grapalat"/>
          <w:lang w:val="ru-RU"/>
        </w:rPr>
        <w:t>с применением процедуры, установленной пунктами 8.12-8.19 части 1 настоящего Приглашения.</w:t>
      </w:r>
    </w:p>
    <w:p w14:paraId="41DC8117" w14:textId="77777777" w:rsidR="006E3206" w:rsidRDefault="006E3206" w:rsidP="006E3206">
      <w:pPr>
        <w:pStyle w:val="NormalWeb"/>
        <w:widowControl w:val="0"/>
        <w:tabs>
          <w:tab w:val="left" w:pos="1276"/>
        </w:tabs>
        <w:spacing w:after="160"/>
        <w:ind w:firstLine="567"/>
        <w:jc w:val="both"/>
        <w:rPr>
          <w:rFonts w:ascii="GHEA Grapalat" w:hAnsi="GHEA Grapalat" w:cs="Sylfaen"/>
        </w:rPr>
      </w:pPr>
      <w:r>
        <w:rPr>
          <w:rFonts w:ascii="GHEA Grapalat" w:hAnsi="GHEA Grapalat"/>
        </w:rPr>
        <w:t>8.20.</w:t>
      </w:r>
      <w:r>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35136AF" w14:textId="77777777" w:rsidR="006E3206" w:rsidRDefault="006E3206" w:rsidP="006E3206">
      <w:pPr>
        <w:pStyle w:val="NormalWeb"/>
        <w:widowControl w:val="0"/>
        <w:spacing w:after="160"/>
        <w:ind w:firstLine="567"/>
        <w:jc w:val="both"/>
        <w:rPr>
          <w:rFonts w:ascii="GHEA Grapalat" w:hAnsi="GHEA Grapalat"/>
        </w:rPr>
      </w:pPr>
      <w:r>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DAB9D8F" w14:textId="77777777" w:rsidR="006E3206" w:rsidRDefault="006E3206" w:rsidP="006E3206">
      <w:pPr>
        <w:pStyle w:val="NormalWeb"/>
        <w:widowControl w:val="0"/>
        <w:tabs>
          <w:tab w:val="left" w:pos="1276"/>
        </w:tabs>
        <w:spacing w:after="160"/>
        <w:ind w:firstLine="567"/>
        <w:jc w:val="both"/>
        <w:rPr>
          <w:rFonts w:ascii="GHEA Grapalat" w:hAnsi="GHEA Grapalat"/>
        </w:rPr>
      </w:pPr>
      <w:r>
        <w:rPr>
          <w:rFonts w:ascii="GHEA Grapalat" w:hAnsi="GHEA Grapalat"/>
        </w:rPr>
        <w:t>8.21.</w:t>
      </w:r>
      <w:r>
        <w:rPr>
          <w:rFonts w:ascii="GHEA Grapalat" w:hAnsi="GHEA Grapalat"/>
        </w:rPr>
        <w:tab/>
        <w:t>С целью применения пункта 8.20. части 1 настоящего приглашения может быть созвано внеочередное заседание комиссии.</w:t>
      </w:r>
    </w:p>
    <w:p w14:paraId="5BC84373" w14:textId="77777777" w:rsidR="006E3206" w:rsidRDefault="006E3206" w:rsidP="006E3206">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pacing w:val="-6"/>
          <w:sz w:val="24"/>
          <w:szCs w:val="24"/>
        </w:rPr>
        <w:lastRenderedPageBreak/>
        <w:t>8.22.</w:t>
      </w:r>
      <w:r>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rPr>
        <w:t xml:space="preserve"> Решение о</w:t>
      </w:r>
      <w:r>
        <w:rPr>
          <w:rFonts w:ascii="Courier New" w:hAnsi="Courier New" w:cs="Courier New"/>
          <w:sz w:val="24"/>
          <w:szCs w:val="24"/>
          <w:lang w:val="en-US"/>
        </w:rPr>
        <w:t> </w:t>
      </w:r>
      <w:r>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Pr>
          <w:rFonts w:ascii="GHEA Grapalat" w:hAnsi="GHEA Grapalat"/>
          <w:sz w:val="24"/>
          <w:szCs w:val="24"/>
        </w:rPr>
        <w:t>периоде ожидания.</w:t>
      </w:r>
    </w:p>
    <w:p w14:paraId="2CD07E13" w14:textId="77777777" w:rsidR="006E3206" w:rsidRDefault="006E3206" w:rsidP="006E3206">
      <w:pPr>
        <w:pStyle w:val="NormalWeb"/>
        <w:widowControl w:val="0"/>
        <w:tabs>
          <w:tab w:val="left" w:pos="1276"/>
        </w:tabs>
        <w:spacing w:after="160"/>
        <w:ind w:firstLine="567"/>
        <w:jc w:val="both"/>
        <w:rPr>
          <w:rFonts w:ascii="GHEA Grapalat" w:hAnsi="GHEA Grapalat"/>
        </w:rPr>
      </w:pPr>
      <w:r>
        <w:rPr>
          <w:rFonts w:ascii="GHEA Grapalat" w:hAnsi="GHEA Grapalat"/>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5817CF0" w14:textId="77777777" w:rsidR="006E3206" w:rsidRDefault="006E3206" w:rsidP="006E3206">
      <w:pPr>
        <w:pStyle w:val="NormalWeb"/>
        <w:widowControl w:val="0"/>
        <w:spacing w:after="160"/>
        <w:ind w:left="284" w:firstLine="567"/>
        <w:contextualSpacing/>
        <w:jc w:val="both"/>
        <w:rPr>
          <w:rFonts w:ascii="GHEA Grapalat" w:hAnsi="GHEA Grapalat"/>
        </w:rPr>
      </w:pPr>
      <w:r>
        <w:rPr>
          <w:rFonts w:ascii="GHEA Grapalat" w:hAnsi="GHEA Grapalat"/>
        </w:rPr>
        <w:t>Период ожидания в случае настоящей процедуры составляет " " календарных дней. Период ожидания:</w:t>
      </w:r>
    </w:p>
    <w:p w14:paraId="63A2DB74" w14:textId="77777777" w:rsidR="006E3206" w:rsidRDefault="006E3206" w:rsidP="006E3206">
      <w:pPr>
        <w:pStyle w:val="NormalWeb"/>
        <w:widowControl w:val="0"/>
        <w:numPr>
          <w:ilvl w:val="0"/>
          <w:numId w:val="30"/>
        </w:numPr>
        <w:spacing w:before="0" w:beforeAutospacing="0" w:after="160" w:afterAutospacing="0"/>
        <w:ind w:left="284" w:hanging="426"/>
        <w:contextualSpacing/>
        <w:jc w:val="both"/>
        <w:rPr>
          <w:rFonts w:ascii="GHEA Grapalat" w:hAnsi="GHEA Grapalat"/>
          <w:i/>
        </w:rPr>
      </w:pPr>
      <w:r>
        <w:rPr>
          <w:rFonts w:ascii="GHEA Grapalat" w:hAnsi="GHEA Grapalat"/>
        </w:rPr>
        <w:t>не применим, если заявку подал только один участник, с которым заключается договор;</w:t>
      </w:r>
    </w:p>
    <w:p w14:paraId="79C9C9ED" w14:textId="77777777" w:rsidR="006E3206" w:rsidRDefault="006E3206" w:rsidP="006E3206">
      <w:pPr>
        <w:pStyle w:val="norm"/>
        <w:widowControl w:val="0"/>
        <w:numPr>
          <w:ilvl w:val="0"/>
          <w:numId w:val="30"/>
        </w:numPr>
        <w:spacing w:line="240" w:lineRule="auto"/>
        <w:ind w:left="284"/>
        <w:contextualSpacing/>
        <w:rPr>
          <w:rFonts w:ascii="GHEA Grapalat" w:hAnsi="GHEA Grapalat"/>
          <w:sz w:val="24"/>
          <w:szCs w:val="24"/>
        </w:rPr>
      </w:pPr>
      <w:r>
        <w:rPr>
          <w:rFonts w:ascii="GHEA Grapalat" w:hAnsi="GHEA Grapalat"/>
          <w:sz w:val="24"/>
          <w:szCs w:val="24"/>
        </w:rPr>
        <w:t>применим также в том случае, когда заявку подал только один участник и она была</w:t>
      </w:r>
      <w:r>
        <w:rPr>
          <w:rFonts w:ascii="GHEA Grapalat" w:hAnsi="GHEA Grapalat"/>
          <w:szCs w:val="22"/>
        </w:rPr>
        <w:t xml:space="preserve"> </w:t>
      </w:r>
      <w:r>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D5492AA" w14:textId="77777777" w:rsidR="006E3206" w:rsidRDefault="006E3206" w:rsidP="006E3206">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08B707B" w14:textId="77777777" w:rsidR="006E3206" w:rsidRDefault="006E3206" w:rsidP="00CF3476">
      <w:pPr>
        <w:widowControl w:val="0"/>
        <w:spacing w:line="240" w:lineRule="auto"/>
        <w:jc w:val="center"/>
        <w:rPr>
          <w:rFonts w:ascii="GHEA Grapalat" w:hAnsi="GHEA Grapalat"/>
          <w:b/>
          <w:color w:val="000000" w:themeColor="text1"/>
          <w:lang w:val="ru-RU"/>
        </w:rPr>
      </w:pPr>
    </w:p>
    <w:p w14:paraId="4066E7AA" w14:textId="77777777" w:rsidR="00CF3476" w:rsidRPr="00F27E5D" w:rsidRDefault="00CF3476" w:rsidP="00CF3476">
      <w:pPr>
        <w:widowControl w:val="0"/>
        <w:spacing w:line="240" w:lineRule="auto"/>
        <w:jc w:val="center"/>
        <w:rPr>
          <w:rFonts w:ascii="GHEA Grapalat" w:hAnsi="GHEA Grapalat"/>
          <w:b/>
          <w:color w:val="000000" w:themeColor="text1"/>
          <w:lang w:val="ru-RU"/>
        </w:rPr>
      </w:pPr>
      <w:r w:rsidRPr="00F27E5D">
        <w:rPr>
          <w:rFonts w:ascii="GHEA Grapalat" w:hAnsi="GHEA Grapalat"/>
          <w:b/>
          <w:color w:val="000000" w:themeColor="text1"/>
          <w:lang w:val="ru-RU"/>
        </w:rPr>
        <w:t>9. ЗАКЛЮЧЕНИЕ ДОГОВОРА</w:t>
      </w:r>
    </w:p>
    <w:p w14:paraId="46D23B73" w14:textId="77777777" w:rsidR="00CF3476" w:rsidRPr="00F27E5D" w:rsidRDefault="00CF3476" w:rsidP="00CF3476">
      <w:pPr>
        <w:widowControl w:val="0"/>
        <w:spacing w:line="240" w:lineRule="auto"/>
        <w:jc w:val="center"/>
        <w:rPr>
          <w:rFonts w:ascii="GHEA Grapalat" w:hAnsi="GHEA Grapalat"/>
          <w:b/>
          <w:color w:val="000000" w:themeColor="text1"/>
          <w:lang w:val="ru-RU"/>
        </w:rPr>
      </w:pPr>
    </w:p>
    <w:p w14:paraId="0A3F8AB0" w14:textId="77777777" w:rsidR="00CF3476" w:rsidRPr="00F27E5D" w:rsidRDefault="00CF3476" w:rsidP="00CF3476">
      <w:pPr>
        <w:widowControl w:val="0"/>
        <w:tabs>
          <w:tab w:val="left" w:pos="1134"/>
        </w:tabs>
        <w:spacing w:line="240" w:lineRule="auto"/>
        <w:rPr>
          <w:rFonts w:ascii="GHEA Grapalat" w:hAnsi="GHEA Grapalat" w:cs="Sylfaen"/>
          <w:color w:val="000000" w:themeColor="text1"/>
          <w:lang w:val="ru-RU"/>
        </w:rPr>
      </w:pPr>
      <w:r w:rsidRPr="00F27E5D">
        <w:rPr>
          <w:rFonts w:ascii="GHEA Grapalat" w:hAnsi="GHEA Grapalat"/>
          <w:color w:val="000000" w:themeColor="text1"/>
          <w:lang w:val="ru-RU"/>
        </w:rPr>
        <w:t>9.1.</w:t>
      </w:r>
      <w:r w:rsidR="00E07252"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B84898" w14:textId="77777777" w:rsidR="00655817" w:rsidRPr="00F27E5D" w:rsidRDefault="00655817" w:rsidP="00655817">
      <w:pPr>
        <w:widowControl w:val="0"/>
        <w:tabs>
          <w:tab w:val="left" w:pos="1134"/>
        </w:tabs>
        <w:spacing w:line="240" w:lineRule="auto"/>
        <w:rPr>
          <w:rFonts w:ascii="GHEA Grapalat" w:hAnsi="GHEA Grapalat" w:cs="Arial"/>
          <w:iCs/>
          <w:color w:val="000000" w:themeColor="text1"/>
          <w:lang w:val="ru-RU"/>
        </w:rPr>
      </w:pPr>
      <w:r w:rsidRPr="00F27E5D">
        <w:rPr>
          <w:rFonts w:ascii="GHEA Grapalat" w:hAnsi="GHEA Grapalat" w:cs="Arial"/>
          <w:iCs/>
          <w:color w:val="000000" w:themeColor="text1"/>
          <w:lang w:val="ru-RU"/>
        </w:rPr>
        <w:t>9.2</w:t>
      </w:r>
      <w:r w:rsidR="00E07252" w:rsidRPr="00F27E5D">
        <w:rPr>
          <w:rFonts w:ascii="Cambria Math" w:hAnsi="Cambria Math" w:cs="Cambria Math"/>
          <w:iCs/>
          <w:color w:val="000000" w:themeColor="text1"/>
          <w:lang w:val="hy-AM"/>
        </w:rPr>
        <w:t>․</w:t>
      </w:r>
      <w:r w:rsidRPr="00F27E5D">
        <w:rPr>
          <w:rFonts w:ascii="GHEA Grapalat" w:hAnsi="GHEA Grapalat"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14:paraId="32C5D413" w14:textId="77777777" w:rsidR="00655817" w:rsidRPr="00F27E5D" w:rsidRDefault="00655817" w:rsidP="00655817">
      <w:pPr>
        <w:widowControl w:val="0"/>
        <w:tabs>
          <w:tab w:val="left" w:pos="1134"/>
        </w:tabs>
        <w:spacing w:line="240" w:lineRule="auto"/>
        <w:rPr>
          <w:rFonts w:ascii="GHEA Grapalat" w:hAnsi="GHEA Grapalat" w:cs="Arial"/>
          <w:iCs/>
          <w:color w:val="000000" w:themeColor="text1"/>
          <w:lang w:val="ru-RU"/>
        </w:rPr>
      </w:pPr>
      <w:r w:rsidRPr="00F27E5D">
        <w:rPr>
          <w:rFonts w:ascii="GHEA Grapalat" w:hAnsi="GHEA Grapalat" w:cs="Arial"/>
          <w:iCs/>
          <w:color w:val="000000" w:themeColor="text1"/>
          <w:lang w:val="ru-RU"/>
        </w:rPr>
        <w:t>9.3</w:t>
      </w:r>
      <w:r w:rsidR="00E07252" w:rsidRPr="00F27E5D">
        <w:rPr>
          <w:rFonts w:ascii="Cambria Math" w:hAnsi="Cambria Math" w:cs="Cambria Math"/>
          <w:iCs/>
          <w:color w:val="000000" w:themeColor="text1"/>
          <w:lang w:val="hy-AM"/>
        </w:rPr>
        <w:t>․</w:t>
      </w:r>
      <w:r w:rsidR="00E07252" w:rsidRPr="00F27E5D">
        <w:rPr>
          <w:rFonts w:ascii="GHEA Grapalat" w:hAnsi="GHEA Grapalat" w:cs="Arial"/>
          <w:iCs/>
          <w:color w:val="000000" w:themeColor="text1"/>
          <w:lang w:val="hy-AM"/>
        </w:rPr>
        <w:t xml:space="preserve"> </w:t>
      </w:r>
      <w:r w:rsidRPr="00F27E5D">
        <w:rPr>
          <w:rFonts w:ascii="GHEA Grapalat" w:hAnsi="GHEA Grapalat"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14:paraId="6A65A31C" w14:textId="77777777" w:rsidR="00CF3476" w:rsidRPr="00F27E5D" w:rsidRDefault="00CF3476" w:rsidP="00655817">
      <w:pPr>
        <w:widowControl w:val="0"/>
        <w:tabs>
          <w:tab w:val="left" w:pos="1134"/>
        </w:tabs>
        <w:spacing w:line="240" w:lineRule="auto"/>
        <w:rPr>
          <w:rFonts w:ascii="GHEA Grapalat" w:hAnsi="GHEA Grapalat" w:cs="Sylfaen"/>
          <w:color w:val="000000" w:themeColor="text1"/>
          <w:lang w:val="ru-RU"/>
        </w:rPr>
      </w:pPr>
      <w:r w:rsidRPr="00F27E5D">
        <w:rPr>
          <w:rFonts w:ascii="GHEA Grapalat" w:hAnsi="GHEA Grapalat" w:cs="Sylfaen"/>
          <w:color w:val="000000" w:themeColor="text1"/>
          <w:lang w:val="ru-RU"/>
        </w:rPr>
        <w:t>9.4</w:t>
      </w:r>
      <w:r w:rsidR="00E07252" w:rsidRPr="00F27E5D">
        <w:rPr>
          <w:rFonts w:ascii="Cambria Math" w:hAnsi="Cambria Math" w:cs="Cambria Math"/>
          <w:color w:val="000000" w:themeColor="text1"/>
          <w:lang w:val="hy-AM"/>
        </w:rPr>
        <w:t>․</w:t>
      </w:r>
      <w:r w:rsidRPr="00F27E5D">
        <w:rPr>
          <w:rFonts w:ascii="GHEA Grapalat" w:hAnsi="GHEA Grapalat" w:cs="Sylfaen"/>
          <w:color w:val="000000" w:themeColor="text1"/>
          <w:lang w:val="ru-RU"/>
        </w:rPr>
        <w:t xml:space="preserve"> если избранный участник</w:t>
      </w:r>
    </w:p>
    <w:p w14:paraId="582F4A94" w14:textId="77777777" w:rsidR="00CF3476" w:rsidRPr="00F27E5D" w:rsidRDefault="00CF3476" w:rsidP="00CF3476">
      <w:pPr>
        <w:widowControl w:val="0"/>
        <w:tabs>
          <w:tab w:val="left" w:pos="1134"/>
        </w:tabs>
        <w:spacing w:line="240" w:lineRule="auto"/>
        <w:rPr>
          <w:rFonts w:ascii="GHEA Grapalat" w:hAnsi="GHEA Grapalat" w:cs="Sylfaen"/>
          <w:color w:val="000000" w:themeColor="text1"/>
          <w:lang w:val="ru-RU"/>
        </w:rPr>
      </w:pPr>
      <w:r w:rsidRPr="00F27E5D">
        <w:rPr>
          <w:rFonts w:ascii="GHEA Grapalat" w:hAnsi="GHEA Grapalat"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14:paraId="294CEEB4" w14:textId="77777777" w:rsidR="00CF3476" w:rsidRPr="00F27E5D" w:rsidRDefault="00CF3476" w:rsidP="00CF3476">
      <w:pPr>
        <w:widowControl w:val="0"/>
        <w:tabs>
          <w:tab w:val="left" w:pos="1134"/>
        </w:tabs>
        <w:spacing w:line="240" w:lineRule="auto"/>
        <w:rPr>
          <w:rFonts w:ascii="GHEA Grapalat" w:hAnsi="GHEA Grapalat" w:cs="Sylfaen"/>
          <w:color w:val="000000" w:themeColor="text1"/>
          <w:lang w:val="ru-RU"/>
        </w:rPr>
      </w:pPr>
      <w:r w:rsidRPr="00F27E5D">
        <w:rPr>
          <w:rFonts w:ascii="GHEA Grapalat" w:hAnsi="GHEA Grapalat" w:cs="Sylfaen"/>
          <w:color w:val="000000" w:themeColor="text1"/>
          <w:lang w:val="ru-RU"/>
        </w:rPr>
        <w:lastRenderedPageBreak/>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14:paraId="076E2831" w14:textId="77777777" w:rsidR="00CF3476" w:rsidRPr="00F27E5D" w:rsidRDefault="00CF3476" w:rsidP="00CF3476">
      <w:pPr>
        <w:widowControl w:val="0"/>
        <w:tabs>
          <w:tab w:val="left" w:pos="1134"/>
        </w:tabs>
        <w:spacing w:line="240" w:lineRule="auto"/>
        <w:rPr>
          <w:rFonts w:ascii="GHEA Grapalat" w:hAnsi="GHEA Grapalat" w:cs="Sylfaen"/>
          <w:color w:val="000000" w:themeColor="text1"/>
          <w:lang w:val="ru-RU"/>
        </w:rPr>
      </w:pPr>
      <w:r w:rsidRPr="00F27E5D">
        <w:rPr>
          <w:rFonts w:ascii="GHEA Grapalat" w:hAnsi="GHEA Grapalat" w:cs="Sylfaen"/>
          <w:color w:val="000000" w:themeColor="text1"/>
          <w:lang w:val="ru-RU"/>
        </w:rPr>
        <w:t>9.5</w:t>
      </w:r>
      <w:r w:rsidR="00E07252" w:rsidRPr="00F27E5D">
        <w:rPr>
          <w:rFonts w:ascii="Cambria Math" w:hAnsi="Cambria Math" w:cs="Cambria Math"/>
          <w:color w:val="000000" w:themeColor="text1"/>
          <w:lang w:val="hy-AM"/>
        </w:rPr>
        <w:t>․</w:t>
      </w:r>
      <w:r w:rsidRPr="00F27E5D">
        <w:rPr>
          <w:rFonts w:ascii="GHEA Grapalat" w:hAnsi="GHEA Grapalat"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14:paraId="28088724" w14:textId="77777777" w:rsidR="00CF3476" w:rsidRPr="00F27E5D" w:rsidRDefault="00CF3476" w:rsidP="00CF3476">
      <w:pPr>
        <w:widowControl w:val="0"/>
        <w:tabs>
          <w:tab w:val="left" w:pos="1134"/>
        </w:tabs>
        <w:spacing w:line="240" w:lineRule="auto"/>
        <w:rPr>
          <w:rFonts w:ascii="GHEA Grapalat" w:hAnsi="GHEA Grapalat" w:cs="Sylfaen"/>
          <w:color w:val="000000" w:themeColor="text1"/>
          <w:lang w:val="ru-RU"/>
        </w:rPr>
      </w:pPr>
      <w:r w:rsidRPr="00F27E5D">
        <w:rPr>
          <w:rFonts w:ascii="GHEA Grapalat" w:hAnsi="GHEA Grapalat"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14:paraId="6A35316A" w14:textId="77777777" w:rsidR="00CF3476" w:rsidRPr="00F27E5D" w:rsidRDefault="00CF3476" w:rsidP="00CF3476">
      <w:pPr>
        <w:widowControl w:val="0"/>
        <w:tabs>
          <w:tab w:val="left" w:pos="1134"/>
        </w:tabs>
        <w:spacing w:line="240" w:lineRule="auto"/>
        <w:rPr>
          <w:rFonts w:ascii="GHEA Grapalat" w:hAnsi="GHEA Grapalat" w:cs="Sylfaen"/>
          <w:color w:val="000000" w:themeColor="text1"/>
          <w:lang w:val="ru-RU"/>
        </w:rPr>
      </w:pPr>
      <w:r w:rsidRPr="00F27E5D">
        <w:rPr>
          <w:rFonts w:ascii="GHEA Grapalat" w:hAnsi="GHEA Grapalat"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14:paraId="15B59856" w14:textId="77777777" w:rsidR="00655817" w:rsidRPr="00F27E5D" w:rsidRDefault="00655817" w:rsidP="00CF3476">
      <w:pPr>
        <w:widowControl w:val="0"/>
        <w:tabs>
          <w:tab w:val="left" w:pos="1134"/>
        </w:tabs>
        <w:spacing w:line="240" w:lineRule="auto"/>
        <w:jc w:val="both"/>
        <w:rPr>
          <w:rFonts w:ascii="GHEA Grapalat" w:eastAsia="Times New Roman" w:hAnsi="GHEA Grapalat" w:cs="Sylfaen"/>
          <w:color w:val="000000" w:themeColor="text1"/>
          <w:lang w:val="ru-RU" w:eastAsia="ru-RU" w:bidi="ru-RU"/>
        </w:rPr>
      </w:pPr>
      <w:r w:rsidRPr="00F27E5D">
        <w:rPr>
          <w:rFonts w:ascii="GHEA Grapalat" w:eastAsia="Times New Roman" w:hAnsi="GHEA Grapalat" w:cs="Sylfaen"/>
          <w:color w:val="000000" w:themeColor="text1"/>
          <w:lang w:val="ru-RU" w:eastAsia="ru-RU" w:bidi="ru-RU"/>
        </w:rPr>
        <w:t>9.6</w:t>
      </w:r>
      <w:r w:rsidR="00E07252" w:rsidRPr="00F27E5D">
        <w:rPr>
          <w:rFonts w:ascii="Cambria Math" w:eastAsia="Times New Roman" w:hAnsi="Cambria Math" w:cs="Cambria Math"/>
          <w:color w:val="000000" w:themeColor="text1"/>
          <w:lang w:val="hy-AM" w:eastAsia="ru-RU" w:bidi="ru-RU"/>
        </w:rPr>
        <w:t>․</w:t>
      </w:r>
      <w:r w:rsidR="00E07252" w:rsidRPr="00F27E5D">
        <w:rPr>
          <w:rFonts w:ascii="GHEA Grapalat" w:eastAsia="Times New Roman" w:hAnsi="GHEA Grapalat" w:cs="Sylfaen"/>
          <w:color w:val="000000" w:themeColor="text1"/>
          <w:lang w:val="hy-AM" w:eastAsia="ru-RU" w:bidi="ru-RU"/>
        </w:rPr>
        <w:t xml:space="preserve"> </w:t>
      </w:r>
      <w:r w:rsidRPr="00F27E5D">
        <w:rPr>
          <w:rFonts w:ascii="GHEA Grapalat" w:eastAsia="Times New Roman" w:hAnsi="GHEA Grapalat"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14:paraId="72A1D323" w14:textId="77777777" w:rsidR="00CF3476" w:rsidRPr="00F27E5D" w:rsidRDefault="00CF3476" w:rsidP="00CF3476">
      <w:pPr>
        <w:widowControl w:val="0"/>
        <w:tabs>
          <w:tab w:val="left" w:pos="1134"/>
        </w:tabs>
        <w:spacing w:line="240" w:lineRule="auto"/>
        <w:jc w:val="both"/>
        <w:rPr>
          <w:rFonts w:ascii="GHEA Grapalat" w:hAnsi="GHEA Grapalat" w:cs="Sylfaen"/>
          <w:color w:val="000000" w:themeColor="text1"/>
          <w:lang w:val="ru-RU"/>
        </w:rPr>
      </w:pPr>
      <w:r w:rsidRPr="00F27E5D">
        <w:rPr>
          <w:rFonts w:ascii="GHEA Grapalat" w:hAnsi="GHEA Grapalat" w:cs="Sylfaen"/>
          <w:color w:val="000000" w:themeColor="text1"/>
          <w:lang w:val="ru-RU"/>
        </w:rPr>
        <w:t>9.7</w:t>
      </w:r>
      <w:r w:rsidR="00E07252" w:rsidRPr="00F27E5D">
        <w:rPr>
          <w:rFonts w:ascii="Cambria Math" w:hAnsi="Cambria Math" w:cs="Cambria Math"/>
          <w:color w:val="000000" w:themeColor="text1"/>
          <w:lang w:val="hy-AM"/>
        </w:rPr>
        <w:t>․</w:t>
      </w:r>
      <w:r w:rsidR="00E07252" w:rsidRPr="00F27E5D">
        <w:rPr>
          <w:rFonts w:ascii="GHEA Grapalat" w:hAnsi="GHEA Grapalat" w:cs="Sylfaen"/>
          <w:color w:val="000000" w:themeColor="text1"/>
          <w:lang w:val="hy-AM"/>
        </w:rPr>
        <w:t xml:space="preserve"> </w:t>
      </w:r>
      <w:r w:rsidRPr="00F27E5D">
        <w:rPr>
          <w:rFonts w:ascii="GHEA Grapalat" w:hAnsi="GHEA Grapalat"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14:paraId="452DD2E3" w14:textId="77777777" w:rsidR="00CF3476" w:rsidRPr="00F27E5D" w:rsidRDefault="00CF3476" w:rsidP="00CF3476">
      <w:pPr>
        <w:widowControl w:val="0"/>
        <w:tabs>
          <w:tab w:val="left" w:pos="1134"/>
        </w:tabs>
        <w:spacing w:line="240" w:lineRule="auto"/>
        <w:jc w:val="center"/>
        <w:rPr>
          <w:rFonts w:ascii="GHEA Grapalat" w:hAnsi="GHEA Grapalat" w:cs="Sylfaen"/>
          <w:color w:val="000000" w:themeColor="text1"/>
          <w:lang w:val="ru-RU"/>
        </w:rPr>
      </w:pPr>
      <w:r w:rsidRPr="00F27E5D">
        <w:rPr>
          <w:rFonts w:ascii="GHEA Grapalat" w:hAnsi="GHEA Grapalat"/>
          <w:b/>
          <w:color w:val="000000" w:themeColor="text1"/>
          <w:lang w:val="ru-RU"/>
        </w:rPr>
        <w:t>10. ОБЕСПЕЧЕНИЯ КВАЛИФИКАЦИИ И ДОГОВОРА</w:t>
      </w:r>
    </w:p>
    <w:p w14:paraId="0A001AF8" w14:textId="77777777" w:rsidR="00CF3476" w:rsidRPr="00F27E5D" w:rsidRDefault="00E07252" w:rsidP="00CF3476">
      <w:pPr>
        <w:widowControl w:val="0"/>
        <w:tabs>
          <w:tab w:val="left" w:pos="1276"/>
        </w:tabs>
        <w:spacing w:after="0" w:line="240" w:lineRule="auto"/>
        <w:rPr>
          <w:rFonts w:ascii="GHEA Grapalat" w:hAnsi="GHEA Grapalat" w:cstheme="minorHAnsi"/>
          <w:lang w:val="ru-RU"/>
        </w:rPr>
      </w:pPr>
      <w:r w:rsidRPr="00F27E5D">
        <w:rPr>
          <w:rFonts w:ascii="GHEA Grapalat" w:hAnsi="GHEA Grapalat" w:cstheme="minorHAnsi"/>
          <w:lang w:val="hy-AM"/>
        </w:rPr>
        <w:t xml:space="preserve">           </w:t>
      </w:r>
      <w:r w:rsidR="00CF3476" w:rsidRPr="00F27E5D">
        <w:rPr>
          <w:rFonts w:ascii="GHEA Grapalat" w:hAnsi="GHEA Grapalat" w:cstheme="minorHAnsi"/>
          <w:lang w:val="ru-RU"/>
        </w:rPr>
        <w:t>10.1</w:t>
      </w:r>
      <w:r w:rsidRPr="00F27E5D">
        <w:rPr>
          <w:rFonts w:ascii="Cambria Math" w:hAnsi="Cambria Math" w:cs="Cambria Math"/>
          <w:lang w:val="hy-AM"/>
        </w:rPr>
        <w:t>․</w:t>
      </w:r>
      <w:r w:rsidRPr="00F27E5D">
        <w:rPr>
          <w:rFonts w:ascii="GHEA Grapalat" w:hAnsi="GHEA Grapalat" w:cstheme="minorHAnsi"/>
          <w:lang w:val="hy-AM"/>
        </w:rPr>
        <w:t xml:space="preserve"> </w:t>
      </w:r>
      <w:r w:rsidR="00CF3476" w:rsidRPr="00F27E5D">
        <w:rPr>
          <w:rFonts w:ascii="GHEA Grapalat" w:hAnsi="GHEA Grapalat" w:cstheme="minorHAnsi"/>
          <w:lang w:val="ru-RU"/>
        </w:rPr>
        <w:t xml:space="preserve">На основании требования о предоставлении обеспечений квалификации и договора отобранный участник в течение </w:t>
      </w:r>
      <w:r w:rsidRPr="00F27E5D">
        <w:rPr>
          <w:rFonts w:ascii="GHEA Grapalat" w:hAnsi="GHEA Grapalat"/>
          <w:lang w:val="ru-RU"/>
        </w:rPr>
        <w:t>5-и рабочих дней после дня его получения</w:t>
      </w:r>
      <w:r w:rsidR="00CF3476" w:rsidRPr="00F27E5D">
        <w:rPr>
          <w:rFonts w:ascii="GHEA Grapalat" w:hAnsi="GHEA Grapalat"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sidRPr="00F27E5D">
        <w:rPr>
          <w:rFonts w:ascii="GHEA Grapalat" w:eastAsia="Times New Roman" w:hAnsi="GHEA Grapalat" w:cs="Times New Roman"/>
          <w:color w:val="000000"/>
          <w:vertAlign w:val="superscript"/>
          <w:lang w:val="hy-AM"/>
        </w:rPr>
        <w:t>3</w:t>
      </w:r>
      <w:r w:rsidR="00655817" w:rsidRPr="00F27E5D">
        <w:rPr>
          <w:rFonts w:ascii="GHEA Grapalat" w:eastAsia="Times New Roman" w:hAnsi="GHEA Grapalat" w:cs="Times New Roman"/>
          <w:color w:val="000000"/>
          <w:vertAlign w:val="superscript"/>
          <w:lang w:val="ru-RU"/>
        </w:rPr>
        <w:t>.1</w:t>
      </w:r>
    </w:p>
    <w:p w14:paraId="41176107" w14:textId="77777777" w:rsidR="00CF3476" w:rsidRPr="00F27E5D" w:rsidRDefault="00CF3476" w:rsidP="00CF3476">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10.2</w:t>
      </w:r>
      <w:r w:rsidR="00E07252" w:rsidRPr="00F27E5D">
        <w:rPr>
          <w:rFonts w:ascii="Cambria Math" w:hAnsi="Cambria Math" w:cs="Cambria Math"/>
          <w:lang w:val="hy-AM"/>
        </w:rPr>
        <w:t>․</w:t>
      </w:r>
      <w:r w:rsidRPr="00F27E5D">
        <w:rPr>
          <w:rFonts w:ascii="GHEA Grapalat" w:hAnsi="GHEA Grapalat" w:cstheme="minorHAnsi"/>
          <w:lang w:val="ru-RU"/>
        </w:rPr>
        <w:t xml:space="preserve"> Размер обеспечения квалификации равен 15 процентам </w:t>
      </w:r>
      <w:r w:rsidR="00655817" w:rsidRPr="00F27E5D">
        <w:rPr>
          <w:rFonts w:ascii="GHEA Grapalat" w:hAnsi="GHEA Grapalat" w:cstheme="minorHAnsi"/>
          <w:lang w:val="ru-RU"/>
        </w:rPr>
        <w:t>от цены закупки услуги, закупаемой в рамках настоящей процедуры</w:t>
      </w:r>
      <w:r w:rsidRPr="00F27E5D">
        <w:rPr>
          <w:rFonts w:ascii="GHEA Grapalat" w:hAnsi="GHEA Grapalat" w:cstheme="minorHAnsi"/>
          <w:lang w:val="ru-RU"/>
        </w:rPr>
        <w:t xml:space="preserve">.Обеспечение квалификации представляетсяв виде  соглашения о неустойке (приложение 3.2) или , </w:t>
      </w:r>
      <w:r w:rsidR="008A5D69" w:rsidRPr="00F27E5D">
        <w:rPr>
          <w:rFonts w:ascii="GHEA Grapalat" w:hAnsi="GHEA Grapalat" w:cstheme="minorHAnsi"/>
          <w:lang w:val="ru-RU"/>
        </w:rPr>
        <w:t>наличных денег,которое</w:t>
      </w:r>
      <w:r w:rsidRPr="00F27E5D">
        <w:rPr>
          <w:rFonts w:ascii="GHEA Grapalat" w:hAnsi="GHEA Grapalat" w:cstheme="minorHAnsi"/>
          <w:lang w:val="ru-RU"/>
        </w:rPr>
        <w:t xml:space="preserve"> должно быть действительным как минимум включительно</w:t>
      </w:r>
      <w:r w:rsidR="00EE5690" w:rsidRPr="00F27E5D">
        <w:rPr>
          <w:rFonts w:ascii="GHEA Grapalat" w:hAnsi="GHEA Grapalat" w:cstheme="minorHAnsi"/>
          <w:lang w:val="ru-RU"/>
        </w:rPr>
        <w:t xml:space="preserve">до </w:t>
      </w:r>
      <w:r w:rsidR="00C23E21" w:rsidRPr="00F27E5D">
        <w:rPr>
          <w:rFonts w:ascii="GHEA Grapalat" w:hAnsi="GHEA Grapalat" w:cstheme="minorHAnsi"/>
          <w:lang w:val="ru-RU"/>
        </w:rPr>
        <w:t>20</w:t>
      </w:r>
      <w:r w:rsidR="00702058" w:rsidRPr="00F27E5D">
        <w:rPr>
          <w:rFonts w:ascii="GHEA Grapalat" w:hAnsi="GHEA Grapalat" w:cstheme="minorHAnsi"/>
          <w:lang w:val="ru-RU"/>
        </w:rPr>
        <w:t>-го</w:t>
      </w:r>
      <w:r w:rsidR="00EE5690" w:rsidRPr="00F27E5D">
        <w:rPr>
          <w:rFonts w:ascii="GHEA Grapalat" w:hAnsi="GHEA Grapalat" w:cstheme="minorHAnsi"/>
          <w:lang w:val="ru-RU"/>
        </w:rPr>
        <w:t xml:space="preserve"> рабочего</w:t>
      </w:r>
      <w:r w:rsidRPr="00F27E5D">
        <w:rPr>
          <w:rFonts w:ascii="GHEA Grapalat" w:hAnsi="GHEA Grapalat" w:cstheme="minorHAnsi"/>
          <w:lang w:val="ru-RU"/>
        </w:rPr>
        <w:t xml:space="preserve"> дня, следующего за днем полного принятия заказчиком результата выполнения контракта.</w:t>
      </w:r>
      <w:r w:rsidR="00655817" w:rsidRPr="00F27E5D">
        <w:rPr>
          <w:rFonts w:ascii="GHEA Grapalat" w:eastAsia="Times New Roman" w:hAnsi="GHEA Grapalat" w:cs="Times New Roman"/>
          <w:color w:val="000000"/>
          <w:vertAlign w:val="superscript"/>
          <w:lang w:val="hy-AM"/>
        </w:rPr>
        <w:t>4</w:t>
      </w:r>
      <w:r w:rsidR="00655817" w:rsidRPr="00F27E5D">
        <w:rPr>
          <w:rFonts w:ascii="GHEA Grapalat" w:eastAsia="Times New Roman" w:hAnsi="GHEA Grapalat" w:cs="Times New Roman"/>
          <w:color w:val="000000"/>
          <w:vertAlign w:val="superscript"/>
          <w:lang w:val="ru-RU"/>
        </w:rPr>
        <w:t>.1</w:t>
      </w:r>
    </w:p>
    <w:p w14:paraId="38F22794" w14:textId="77777777" w:rsidR="00CF3476" w:rsidRPr="00F27E5D" w:rsidRDefault="00CF3476" w:rsidP="00CF3476">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F27E5D">
        <w:rPr>
          <w:rFonts w:ascii="GHEA Grapalat" w:hAnsi="GHEA Grapalat"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sidRPr="00F27E5D">
        <w:rPr>
          <w:rFonts w:ascii="Cambria Math" w:hAnsi="Cambria Math" w:cs="Cambria Math"/>
          <w:lang w:val="hy-AM"/>
        </w:rPr>
        <w:t>․</w:t>
      </w:r>
      <w:r w:rsidRPr="00F27E5D">
        <w:rPr>
          <w:rFonts w:ascii="GHEA Grapalat" w:hAnsi="GHEA Grapalat" w:cstheme="minorHAnsi"/>
          <w:lang w:val="ru-RU"/>
        </w:rPr>
        <w:t>Обеспечение договора, представленное в виде наличных денег, должно быть перечислено на казначейский счет</w:t>
      </w:r>
      <w:r w:rsidRPr="00F27E5D">
        <w:rPr>
          <w:rFonts w:ascii="Calibri" w:hAnsi="Calibri" w:cs="Calibri"/>
        </w:rPr>
        <w:t> </w:t>
      </w:r>
      <w:r w:rsidRPr="00F27E5D">
        <w:rPr>
          <w:rFonts w:ascii="GHEA Grapalat" w:hAnsi="GHEA Grapalat" w:cstheme="minorHAnsi"/>
          <w:lang w:val="ru-RU"/>
        </w:rPr>
        <w:t>"9000080006</w:t>
      </w:r>
      <w:r w:rsidR="00977743" w:rsidRPr="00F27E5D">
        <w:rPr>
          <w:rFonts w:ascii="GHEA Grapalat" w:hAnsi="GHEA Grapalat" w:cstheme="minorHAnsi"/>
          <w:lang w:val="ru-RU"/>
        </w:rPr>
        <w:t>98</w:t>
      </w:r>
      <w:r w:rsidRPr="00F27E5D">
        <w:rPr>
          <w:rFonts w:ascii="GHEA Grapalat" w:hAnsi="GHEA Grapalat" w:cstheme="minorHAnsi"/>
          <w:lang w:val="ru-RU"/>
        </w:rPr>
        <w:t>", открытый в Центральном казначействе на имя уполномоченного органа.</w:t>
      </w:r>
    </w:p>
    <w:p w14:paraId="3CE53108" w14:textId="77777777" w:rsidR="00655817" w:rsidRPr="00F27E5D" w:rsidRDefault="00655817" w:rsidP="00CF3476">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7E5D">
        <w:rPr>
          <w:rFonts w:ascii="GHEA Grapalat" w:hAnsi="GHEA Grapalat" w:cstheme="minorHAnsi"/>
          <w:vertAlign w:val="superscript"/>
          <w:lang w:val="ru-RU"/>
        </w:rPr>
        <w:t>3,2</w:t>
      </w:r>
    </w:p>
    <w:p w14:paraId="3F96D8B2" w14:textId="77777777" w:rsidR="00CF3476" w:rsidRPr="00F27E5D" w:rsidRDefault="00CF3476" w:rsidP="00CF3476">
      <w:pPr>
        <w:widowControl w:val="0"/>
        <w:tabs>
          <w:tab w:val="left" w:pos="1276"/>
        </w:tabs>
        <w:spacing w:after="0" w:line="240" w:lineRule="auto"/>
        <w:rPr>
          <w:rFonts w:ascii="GHEA Grapalat" w:hAnsi="GHEA Grapalat" w:cstheme="minorHAnsi"/>
          <w:lang w:val="ru-RU"/>
        </w:rPr>
      </w:pPr>
      <w:r w:rsidRPr="00F27E5D">
        <w:rPr>
          <w:rFonts w:ascii="GHEA Grapalat" w:hAnsi="GHEA Grapalat" w:cstheme="minorHAnsi"/>
          <w:lang w:val="ru-RU"/>
        </w:rPr>
        <w:t xml:space="preserve">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w:t>
      </w:r>
      <w:r w:rsidRPr="00F27E5D">
        <w:rPr>
          <w:rFonts w:ascii="GHEA Grapalat" w:hAnsi="GHEA Grapalat" w:cstheme="minorHAnsi"/>
          <w:lang w:val="ru-RU"/>
        </w:rPr>
        <w:lastRenderedPageBreak/>
        <w:t>виде гарантии отобранный участник представляет согласно приложению 3.1</w:t>
      </w:r>
      <w:r w:rsidRPr="00F27E5D">
        <w:rPr>
          <w:rStyle w:val="FootnoteReference"/>
          <w:rFonts w:ascii="GHEA Grapalat" w:hAnsi="GHEA Grapalat" w:cstheme="minorHAnsi"/>
        </w:rPr>
        <w:footnoteReference w:id="7"/>
      </w:r>
      <w:r w:rsidRPr="00F27E5D">
        <w:rPr>
          <w:rFonts w:ascii="GHEA Grapalat" w:hAnsi="GHEA Grapalat" w:cstheme="minorHAnsi"/>
          <w:lang w:val="ru-RU"/>
        </w:rPr>
        <w:t>.</w:t>
      </w:r>
    </w:p>
    <w:p w14:paraId="190407DF" w14:textId="77777777" w:rsidR="00CF3476" w:rsidRPr="00F27E5D" w:rsidRDefault="00CF3476" w:rsidP="00CF3476">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AEBC5E" w14:textId="77777777" w:rsidR="00CF3476" w:rsidRPr="00F27E5D" w:rsidRDefault="00E07252" w:rsidP="00CF3476">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10.3</w:t>
      </w:r>
      <w:r w:rsidRPr="00F27E5D">
        <w:rPr>
          <w:rFonts w:ascii="Cambria Math" w:hAnsi="Cambria Math" w:cs="Cambria Math"/>
          <w:lang w:val="ru-RU"/>
        </w:rPr>
        <w:t>․</w:t>
      </w:r>
      <w:r w:rsidRPr="00F27E5D">
        <w:rPr>
          <w:rFonts w:ascii="GHEA Grapalat" w:hAnsi="GHEA Grapalat" w:cstheme="minorHAnsi"/>
          <w:lang w:val="ru-RU"/>
        </w:rPr>
        <w:t xml:space="preserve"> </w:t>
      </w:r>
      <w:r w:rsidR="00CF3476" w:rsidRPr="00F27E5D">
        <w:rPr>
          <w:rFonts w:ascii="GHEA Grapalat" w:hAnsi="GHEA Grapalat" w:cstheme="minorHAnsi"/>
          <w:lang w:val="ru-RU"/>
        </w:rPr>
        <w:t xml:space="preserve">Размер обеспечения договора составляет 10 процентов от цены </w:t>
      </w:r>
      <w:r w:rsidR="00655817" w:rsidRPr="00F27E5D">
        <w:rPr>
          <w:rFonts w:ascii="GHEA Grapalat" w:hAnsi="GHEA Grapalat" w:cstheme="minorHAnsi"/>
          <w:lang w:val="ru-RU"/>
        </w:rPr>
        <w:t>закупки</w:t>
      </w:r>
      <w:r w:rsidR="00CF3476" w:rsidRPr="00F27E5D">
        <w:rPr>
          <w:rFonts w:ascii="GHEA Grapalat" w:hAnsi="GHEA Grapalat" w:cstheme="minorHAnsi"/>
          <w:lang w:val="ru-RU"/>
        </w:rPr>
        <w:t>. Обеспечение договора представляетсяв одностороннем порядке утвержденного заявления в виде пени (приложение 4.1) или наличных денег</w:t>
      </w:r>
      <w:r w:rsidR="00CF3476" w:rsidRPr="00F27E5D">
        <w:rPr>
          <w:rStyle w:val="FootnoteReference"/>
          <w:rFonts w:ascii="GHEA Grapalat" w:hAnsi="GHEA Grapalat" w:cstheme="minorHAnsi"/>
          <w:lang w:val="ru-RU"/>
        </w:rPr>
        <w:footnoteReference w:id="8"/>
      </w:r>
      <w:r w:rsidR="00CF3476" w:rsidRPr="00F27E5D">
        <w:rPr>
          <w:rFonts w:ascii="GHEA Grapalat" w:hAnsi="GHEA Grapalat" w:cstheme="minorHAnsi"/>
          <w:lang w:val="ru-RU"/>
        </w:rPr>
        <w:t>.</w:t>
      </w:r>
    </w:p>
    <w:p w14:paraId="2C7D517E" w14:textId="77777777" w:rsidR="00CF3476" w:rsidRPr="00F27E5D" w:rsidRDefault="00CF3476" w:rsidP="00CF3476">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F27E5D">
        <w:rPr>
          <w:rFonts w:ascii="GHEA Grapalat" w:hAnsi="GHEA Grapalat"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14:paraId="5EAC2577" w14:textId="77777777" w:rsidR="00CF3476" w:rsidRPr="00F27E5D" w:rsidRDefault="00CF3476" w:rsidP="00CF3476">
      <w:pPr>
        <w:widowControl w:val="0"/>
        <w:tabs>
          <w:tab w:val="left" w:pos="540"/>
        </w:tabs>
        <w:spacing w:after="0" w:line="240" w:lineRule="auto"/>
        <w:rPr>
          <w:rFonts w:ascii="GHEA Grapalat" w:hAnsi="GHEA Grapalat" w:cstheme="minorHAnsi"/>
          <w:lang w:val="ru-RU"/>
        </w:rPr>
      </w:pPr>
      <w:r w:rsidRPr="00F27E5D">
        <w:rPr>
          <w:rFonts w:ascii="GHEA Grapalat" w:hAnsi="GHEA Grapalat" w:cstheme="minorHAnsi"/>
          <w:lang w:val="ru-RU"/>
        </w:rPr>
        <w:tab/>
        <w:t xml:space="preserve">Обеспечение договора должно быть действительно как минимум </w:t>
      </w:r>
      <w:r w:rsidR="00475CCF" w:rsidRPr="00F27E5D">
        <w:rPr>
          <w:rFonts w:ascii="GHEA Grapalat" w:hAnsi="GHEA Grapalat" w:cstheme="minorHAnsi"/>
          <w:lang w:val="ru-RU"/>
        </w:rPr>
        <w:t>включительно до 20-го</w:t>
      </w:r>
      <w:r w:rsidRPr="00F27E5D">
        <w:rPr>
          <w:rFonts w:ascii="GHEA Grapalat" w:hAnsi="GHEA Grapalat"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14:paraId="0D262624" w14:textId="77777777" w:rsidR="00CF3476" w:rsidRPr="00F27E5D" w:rsidRDefault="00CF3476" w:rsidP="00CF3476">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Обеспечение договора, представленное в виде наличных денег, должно быть перечислено на казначейский счет</w:t>
      </w:r>
      <w:r w:rsidRPr="00F27E5D">
        <w:rPr>
          <w:rFonts w:ascii="Calibri" w:hAnsi="Calibri" w:cs="Calibri"/>
          <w:lang w:val="ru-RU"/>
        </w:rPr>
        <w:t> </w:t>
      </w:r>
      <w:r w:rsidRPr="00F27E5D">
        <w:rPr>
          <w:rFonts w:ascii="GHEA Grapalat" w:hAnsi="GHEA Grapalat" w:cstheme="minorHAnsi"/>
          <w:lang w:val="ru-RU"/>
        </w:rPr>
        <w:t xml:space="preserve">"900008000664", </w:t>
      </w:r>
      <w:r w:rsidRPr="00F27E5D">
        <w:rPr>
          <w:rFonts w:ascii="GHEA Grapalat" w:hAnsi="GHEA Grapalat" w:cs="GHEA Grapalat"/>
          <w:lang w:val="ru-RU"/>
        </w:rPr>
        <w:t>открытый</w:t>
      </w:r>
      <w:r w:rsidRPr="00F27E5D">
        <w:rPr>
          <w:rFonts w:ascii="GHEA Grapalat" w:hAnsi="GHEA Grapalat" w:cstheme="minorHAnsi"/>
          <w:lang w:val="ru-RU"/>
        </w:rPr>
        <w:t xml:space="preserve"> </w:t>
      </w:r>
      <w:r w:rsidRPr="00F27E5D">
        <w:rPr>
          <w:rFonts w:ascii="GHEA Grapalat" w:hAnsi="GHEA Grapalat" w:cs="GHEA Grapalat"/>
          <w:lang w:val="ru-RU"/>
        </w:rPr>
        <w:t>в</w:t>
      </w:r>
      <w:r w:rsidRPr="00F27E5D">
        <w:rPr>
          <w:rFonts w:ascii="GHEA Grapalat" w:hAnsi="GHEA Grapalat" w:cstheme="minorHAnsi"/>
          <w:lang w:val="ru-RU"/>
        </w:rPr>
        <w:t xml:space="preserve"> </w:t>
      </w:r>
      <w:r w:rsidRPr="00F27E5D">
        <w:rPr>
          <w:rFonts w:ascii="GHEA Grapalat" w:hAnsi="GHEA Grapalat" w:cs="GHEA Grapalat"/>
          <w:lang w:val="ru-RU"/>
        </w:rPr>
        <w:t>Центральном</w:t>
      </w:r>
      <w:r w:rsidRPr="00F27E5D">
        <w:rPr>
          <w:rFonts w:ascii="GHEA Grapalat" w:hAnsi="GHEA Grapalat" w:cstheme="minorHAnsi"/>
          <w:lang w:val="ru-RU"/>
        </w:rPr>
        <w:t xml:space="preserve"> </w:t>
      </w:r>
      <w:r w:rsidRPr="00F27E5D">
        <w:rPr>
          <w:rFonts w:ascii="GHEA Grapalat" w:hAnsi="GHEA Grapalat" w:cs="GHEA Grapalat"/>
          <w:lang w:val="ru-RU"/>
        </w:rPr>
        <w:t>казначействе</w:t>
      </w:r>
      <w:r w:rsidRPr="00F27E5D">
        <w:rPr>
          <w:rFonts w:ascii="GHEA Grapalat" w:hAnsi="GHEA Grapalat" w:cstheme="minorHAnsi"/>
          <w:lang w:val="ru-RU"/>
        </w:rPr>
        <w:t xml:space="preserve"> </w:t>
      </w:r>
      <w:r w:rsidRPr="00F27E5D">
        <w:rPr>
          <w:rFonts w:ascii="GHEA Grapalat" w:hAnsi="GHEA Grapalat" w:cs="GHEA Grapalat"/>
          <w:lang w:val="ru-RU"/>
        </w:rPr>
        <w:t>на</w:t>
      </w:r>
      <w:r w:rsidRPr="00F27E5D">
        <w:rPr>
          <w:rFonts w:ascii="GHEA Grapalat" w:hAnsi="GHEA Grapalat" w:cstheme="minorHAnsi"/>
          <w:lang w:val="ru-RU"/>
        </w:rPr>
        <w:t xml:space="preserve"> </w:t>
      </w:r>
      <w:r w:rsidRPr="00F27E5D">
        <w:rPr>
          <w:rFonts w:ascii="GHEA Grapalat" w:hAnsi="GHEA Grapalat" w:cs="GHEA Grapalat"/>
          <w:lang w:val="ru-RU"/>
        </w:rPr>
        <w:t>имя</w:t>
      </w:r>
      <w:r w:rsidRPr="00F27E5D">
        <w:rPr>
          <w:rFonts w:ascii="GHEA Grapalat" w:hAnsi="GHEA Grapalat" w:cstheme="minorHAnsi"/>
          <w:lang w:val="ru-RU"/>
        </w:rPr>
        <w:t xml:space="preserve"> </w:t>
      </w:r>
      <w:r w:rsidRPr="00F27E5D">
        <w:rPr>
          <w:rFonts w:ascii="GHEA Grapalat" w:hAnsi="GHEA Grapalat" w:cs="GHEA Grapalat"/>
          <w:lang w:val="ru-RU"/>
        </w:rPr>
        <w:t>уполномоченного</w:t>
      </w:r>
      <w:r w:rsidRPr="00F27E5D">
        <w:rPr>
          <w:rFonts w:ascii="GHEA Grapalat" w:hAnsi="GHEA Grapalat" w:cstheme="minorHAnsi"/>
          <w:lang w:val="ru-RU"/>
        </w:rPr>
        <w:t xml:space="preserve"> </w:t>
      </w:r>
      <w:r w:rsidRPr="00F27E5D">
        <w:rPr>
          <w:rFonts w:ascii="GHEA Grapalat" w:hAnsi="GHEA Grapalat" w:cs="GHEA Grapalat"/>
          <w:lang w:val="ru-RU"/>
        </w:rPr>
        <w:t>органа</w:t>
      </w:r>
      <w:r w:rsidRPr="00F27E5D">
        <w:rPr>
          <w:rFonts w:ascii="GHEA Grapalat" w:hAnsi="GHEA Grapalat" w:cstheme="minorHAnsi"/>
          <w:lang w:val="ru-RU"/>
        </w:rPr>
        <w:t>.</w:t>
      </w:r>
    </w:p>
    <w:p w14:paraId="0B91F9BD" w14:textId="77777777" w:rsidR="00CF3476" w:rsidRPr="00F27E5D" w:rsidRDefault="003545B4" w:rsidP="00CF3476">
      <w:pPr>
        <w:widowControl w:val="0"/>
        <w:tabs>
          <w:tab w:val="left" w:pos="1276"/>
        </w:tabs>
        <w:spacing w:after="0" w:line="240" w:lineRule="auto"/>
        <w:rPr>
          <w:rFonts w:ascii="GHEA Grapalat" w:hAnsi="GHEA Grapalat" w:cstheme="minorHAnsi"/>
          <w:lang w:val="ru-RU"/>
        </w:rPr>
      </w:pPr>
      <w:r w:rsidRPr="00F27E5D">
        <w:rPr>
          <w:rFonts w:ascii="GHEA Grapalat" w:hAnsi="GHEA Grapalat" w:cstheme="minorHAnsi"/>
          <w:lang w:val="ru-RU"/>
        </w:rPr>
        <w:t xml:space="preserve">           </w:t>
      </w:r>
      <w:r w:rsidR="00CF3476" w:rsidRPr="00F27E5D">
        <w:rPr>
          <w:rFonts w:ascii="GHEA Grapalat" w:hAnsi="GHEA Grapalat" w:cstheme="minorHAnsi"/>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14:paraId="7A268626" w14:textId="77777777" w:rsidR="00CF3476" w:rsidRPr="00F27E5D" w:rsidRDefault="00CF3476" w:rsidP="00CF3476">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 xml:space="preserve">-предусмотренные финансовые средства превышают  25 млн. драмов, однако для полного </w:t>
      </w:r>
      <w:r w:rsidRPr="00F27E5D">
        <w:rPr>
          <w:rFonts w:ascii="GHEA Grapalat" w:hAnsi="GHEA Grapalat" w:cstheme="minorHAnsi"/>
          <w:lang w:val="ru-RU"/>
        </w:rPr>
        <w:lastRenderedPageBreak/>
        <w:t>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F27E5D">
        <w:rPr>
          <w:rFonts w:ascii="GHEA Grapalat" w:hAnsi="GHEA Grapalat" w:cstheme="minorHAnsi"/>
          <w:lang w:val="hy-AM"/>
        </w:rPr>
        <w:t>банковской</w:t>
      </w:r>
      <w:r w:rsidRPr="00F27E5D">
        <w:rPr>
          <w:rFonts w:ascii="GHEA Grapalat" w:hAnsi="GHEA Grapalat"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32F54C60" w14:textId="77777777" w:rsidR="0007643D" w:rsidRPr="00F27E5D" w:rsidRDefault="003545B4" w:rsidP="0007643D">
      <w:pPr>
        <w:widowControl w:val="0"/>
        <w:tabs>
          <w:tab w:val="left" w:pos="1276"/>
        </w:tabs>
        <w:spacing w:line="240" w:lineRule="auto"/>
        <w:rPr>
          <w:rFonts w:ascii="GHEA Grapalat" w:hAnsi="GHEA Grapalat" w:cstheme="minorHAnsi"/>
          <w:lang w:val="hy-AM"/>
        </w:rPr>
      </w:pPr>
      <w:r w:rsidRPr="00F27E5D">
        <w:rPr>
          <w:rFonts w:ascii="GHEA Grapalat" w:hAnsi="GHEA Grapalat" w:cstheme="minorHAnsi"/>
          <w:lang w:val="ru-RU"/>
        </w:rPr>
        <w:t xml:space="preserve">             </w:t>
      </w:r>
      <w:r w:rsidR="00CF3476" w:rsidRPr="00F27E5D">
        <w:rPr>
          <w:rFonts w:ascii="GHEA Grapalat" w:hAnsi="GHEA Grapalat" w:cstheme="minorHAnsi"/>
          <w:lang w:val="ru-RU"/>
        </w:rPr>
        <w:t>10.5.</w:t>
      </w:r>
      <w:r w:rsidR="0007643D" w:rsidRPr="00F27E5D">
        <w:rPr>
          <w:rFonts w:ascii="GHEA Grapalat" w:hAnsi="GHEA Grapalat" w:cstheme="minorHAnsi"/>
          <w:lang w:val="hy-AM"/>
        </w:rPr>
        <w:t xml:space="preserve"> </w:t>
      </w:r>
      <w:r w:rsidR="00CF3476" w:rsidRPr="00F27E5D">
        <w:rPr>
          <w:rFonts w:ascii="GHEA Grapalat" w:hAnsi="GHEA Grapalat"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14:paraId="077FE05C" w14:textId="77777777" w:rsidR="00CF3476" w:rsidRPr="00F27E5D" w:rsidRDefault="003545B4" w:rsidP="0007643D">
      <w:pPr>
        <w:widowControl w:val="0"/>
        <w:tabs>
          <w:tab w:val="left" w:pos="1276"/>
        </w:tabs>
        <w:spacing w:line="240" w:lineRule="auto"/>
        <w:rPr>
          <w:rFonts w:ascii="GHEA Grapalat" w:hAnsi="GHEA Grapalat" w:cstheme="minorHAnsi"/>
          <w:lang w:val="ru-RU"/>
        </w:rPr>
      </w:pPr>
      <w:r w:rsidRPr="00F27E5D">
        <w:rPr>
          <w:rFonts w:ascii="GHEA Grapalat" w:hAnsi="GHEA Grapalat" w:cstheme="minorHAnsi"/>
          <w:lang w:val="ru-RU"/>
        </w:rPr>
        <w:t xml:space="preserve">            </w:t>
      </w:r>
      <w:r w:rsidR="00CF3476" w:rsidRPr="00F27E5D">
        <w:rPr>
          <w:rFonts w:ascii="GHEA Grapalat" w:hAnsi="GHEA Grapalat"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4FCEE8F6" w14:textId="77777777" w:rsidR="003545B4" w:rsidRPr="00F27E5D" w:rsidRDefault="00655817" w:rsidP="003545B4">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10.7</w:t>
      </w:r>
      <w:r w:rsidR="00E07252" w:rsidRPr="00F27E5D">
        <w:rPr>
          <w:rFonts w:ascii="Cambria Math" w:hAnsi="Cambria Math" w:cs="Cambria Math"/>
          <w:lang w:val="ru-RU"/>
        </w:rPr>
        <w:t>․</w:t>
      </w:r>
      <w:r w:rsidRPr="00F27E5D">
        <w:rPr>
          <w:rFonts w:ascii="GHEA Grapalat" w:hAnsi="GHEA Grapalat" w:cstheme="minorHAnsi"/>
          <w:lang w:val="ru-RU"/>
        </w:rPr>
        <w:t xml:space="preserve"> </w:t>
      </w:r>
      <w:r w:rsidR="003545B4" w:rsidRPr="00F27E5D">
        <w:rPr>
          <w:rFonts w:ascii="GHEA Grapalat" w:hAnsi="GHEA Grapalat"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4FCC0068" w14:textId="77777777" w:rsidR="003545B4" w:rsidRPr="00F27E5D" w:rsidRDefault="003545B4" w:rsidP="003545B4">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14:paraId="603863DB" w14:textId="77777777" w:rsidR="003545B4" w:rsidRPr="00F27E5D" w:rsidRDefault="003545B4" w:rsidP="003545B4">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14:paraId="6E5BACBC" w14:textId="77777777" w:rsidR="003545B4" w:rsidRPr="00F27E5D" w:rsidRDefault="003545B4" w:rsidP="003545B4">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 в случае обеспечения, представленного в виде банковской гарантии- банк, выдавший гарантию;</w:t>
      </w:r>
    </w:p>
    <w:p w14:paraId="4DFEA2E1" w14:textId="77777777" w:rsidR="003545B4" w:rsidRPr="00F27E5D" w:rsidRDefault="003545B4" w:rsidP="003545B4">
      <w:pPr>
        <w:widowControl w:val="0"/>
        <w:tabs>
          <w:tab w:val="left" w:pos="1276"/>
        </w:tabs>
        <w:spacing w:after="0" w:line="240" w:lineRule="auto"/>
        <w:ind w:firstLine="567"/>
        <w:rPr>
          <w:rFonts w:ascii="GHEA Grapalat" w:hAnsi="GHEA Grapalat" w:cstheme="minorHAnsi"/>
          <w:lang w:val="ru-RU"/>
        </w:rPr>
      </w:pPr>
      <w:r w:rsidRPr="00F27E5D">
        <w:rPr>
          <w:rFonts w:ascii="GHEA Grapalat" w:hAnsi="GHEA Grapalat" w:cstheme="minorHAnsi"/>
          <w:lang w:val="ru-RU"/>
        </w:rPr>
        <w:t>- в случае обеспечения, представленного в виде соглашения о неустойке - представившего его участника.</w:t>
      </w:r>
    </w:p>
    <w:p w14:paraId="3CBB71DF" w14:textId="77777777" w:rsidR="00655817" w:rsidRPr="00F27E5D" w:rsidRDefault="00655817" w:rsidP="0007643D">
      <w:pPr>
        <w:widowControl w:val="0"/>
        <w:tabs>
          <w:tab w:val="left" w:pos="1276"/>
        </w:tabs>
        <w:spacing w:line="240" w:lineRule="auto"/>
        <w:rPr>
          <w:rFonts w:ascii="GHEA Grapalat" w:hAnsi="GHEA Grapalat"/>
          <w:color w:val="000000" w:themeColor="text1"/>
          <w:lang w:val="ru-RU"/>
        </w:rPr>
      </w:pPr>
    </w:p>
    <w:p w14:paraId="7E0C5392" w14:textId="77777777" w:rsidR="00CF3476" w:rsidRPr="00F27E5D" w:rsidRDefault="00CF3476" w:rsidP="00CF3476">
      <w:pPr>
        <w:widowControl w:val="0"/>
        <w:tabs>
          <w:tab w:val="left" w:pos="1276"/>
        </w:tabs>
        <w:spacing w:line="240" w:lineRule="auto"/>
        <w:jc w:val="center"/>
        <w:rPr>
          <w:rFonts w:ascii="GHEA Grapalat" w:hAnsi="GHEA Grapalat"/>
          <w:b/>
          <w:color w:val="000000" w:themeColor="text1"/>
          <w:lang w:val="ru-RU"/>
        </w:rPr>
      </w:pPr>
    </w:p>
    <w:p w14:paraId="39EF06E5" w14:textId="77777777" w:rsidR="00CF3476" w:rsidRPr="00F27E5D" w:rsidRDefault="00CF3476" w:rsidP="00CF3476">
      <w:pPr>
        <w:widowControl w:val="0"/>
        <w:tabs>
          <w:tab w:val="left" w:pos="1276"/>
        </w:tabs>
        <w:spacing w:after="0" w:line="240" w:lineRule="auto"/>
        <w:jc w:val="center"/>
        <w:rPr>
          <w:rFonts w:ascii="GHEA Grapalat" w:hAnsi="GHEA Grapalat"/>
          <w:b/>
          <w:color w:val="000000" w:themeColor="text1"/>
          <w:lang w:val="ru-RU"/>
        </w:rPr>
      </w:pPr>
      <w:r w:rsidRPr="00F27E5D">
        <w:rPr>
          <w:rFonts w:ascii="GHEA Grapalat" w:hAnsi="GHEA Grapalat"/>
          <w:b/>
          <w:color w:val="000000" w:themeColor="text1"/>
          <w:lang w:val="ru-RU"/>
        </w:rPr>
        <w:t>11. ОБЪЯВЛЕНИЕ ПРОЦЕДУРЫ НЕСОСТОЯВШЕЙСЯ</w:t>
      </w:r>
    </w:p>
    <w:p w14:paraId="21E8469A" w14:textId="77777777" w:rsidR="00CF3476" w:rsidRPr="00F27E5D" w:rsidRDefault="00CF3476" w:rsidP="00CF3476">
      <w:pPr>
        <w:widowControl w:val="0"/>
        <w:tabs>
          <w:tab w:val="left" w:pos="1276"/>
        </w:tabs>
        <w:spacing w:after="0" w:line="240" w:lineRule="auto"/>
        <w:jc w:val="both"/>
        <w:rPr>
          <w:rFonts w:ascii="GHEA Grapalat" w:hAnsi="GHEA Grapalat"/>
          <w:b/>
          <w:color w:val="000000" w:themeColor="text1"/>
          <w:lang w:val="ru-RU"/>
        </w:rPr>
      </w:pPr>
    </w:p>
    <w:p w14:paraId="66E93964" w14:textId="77777777" w:rsidR="00CF3476" w:rsidRPr="00F27E5D" w:rsidRDefault="00CF3476" w:rsidP="00CF3476">
      <w:pPr>
        <w:widowControl w:val="0"/>
        <w:tabs>
          <w:tab w:val="left" w:pos="1276"/>
        </w:tabs>
        <w:spacing w:after="0" w:line="240" w:lineRule="auto"/>
        <w:jc w:val="both"/>
        <w:rPr>
          <w:rFonts w:ascii="GHEA Grapalat" w:hAnsi="GHEA Grapalat" w:cs="Sylfaen"/>
          <w:color w:val="000000" w:themeColor="text1"/>
          <w:lang w:val="ru-RU"/>
        </w:rPr>
      </w:pPr>
      <w:r w:rsidRPr="00F27E5D">
        <w:rPr>
          <w:rFonts w:ascii="GHEA Grapalat" w:hAnsi="GHEA Grapalat"/>
          <w:color w:val="000000" w:themeColor="text1"/>
          <w:lang w:val="ru-RU"/>
        </w:rPr>
        <w:t>11.1.</w:t>
      </w:r>
      <w:r w:rsidR="00E07252"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Согласно статье 37 Закона, Комиссия объявляет настоящую процедуру несостоявшейся, если:</w:t>
      </w:r>
    </w:p>
    <w:p w14:paraId="1C4B9B0E" w14:textId="77777777" w:rsidR="00CF3476" w:rsidRPr="00F27E5D" w:rsidRDefault="00CF3476" w:rsidP="00CF3476">
      <w:pPr>
        <w:widowControl w:val="0"/>
        <w:tabs>
          <w:tab w:val="left" w:pos="1134"/>
        </w:tabs>
        <w:spacing w:after="0" w:line="240" w:lineRule="auto"/>
        <w:jc w:val="both"/>
        <w:rPr>
          <w:rFonts w:ascii="GHEA Grapalat" w:hAnsi="GHEA Grapalat" w:cs="Sylfaen"/>
          <w:color w:val="000000" w:themeColor="text1"/>
          <w:lang w:val="ru-RU"/>
        </w:rPr>
      </w:pPr>
      <w:r w:rsidRPr="00F27E5D">
        <w:rPr>
          <w:rFonts w:ascii="GHEA Grapalat" w:hAnsi="GHEA Grapalat"/>
          <w:color w:val="000000" w:themeColor="text1"/>
          <w:lang w:val="ru-RU"/>
        </w:rPr>
        <w:t>1)</w:t>
      </w:r>
      <w:r w:rsidR="0007643D"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ни одна из заявок не соответствует условиям приглашения;</w:t>
      </w:r>
    </w:p>
    <w:p w14:paraId="1B8826E1" w14:textId="77777777" w:rsidR="00CF3476" w:rsidRPr="00F27E5D" w:rsidRDefault="00CF3476" w:rsidP="00CF3476">
      <w:pPr>
        <w:widowControl w:val="0"/>
        <w:tabs>
          <w:tab w:val="left" w:pos="1134"/>
        </w:tabs>
        <w:spacing w:after="0" w:line="240" w:lineRule="auto"/>
        <w:jc w:val="both"/>
        <w:rPr>
          <w:rFonts w:ascii="GHEA Grapalat" w:hAnsi="GHEA Grapalat" w:cs="Sylfaen"/>
          <w:color w:val="000000" w:themeColor="text1"/>
          <w:lang w:val="ru-RU"/>
        </w:rPr>
      </w:pPr>
      <w:r w:rsidRPr="00F27E5D">
        <w:rPr>
          <w:rFonts w:ascii="GHEA Grapalat" w:hAnsi="GHEA Grapalat"/>
          <w:color w:val="000000" w:themeColor="text1"/>
          <w:lang w:val="ru-RU"/>
        </w:rPr>
        <w:t>2)</w:t>
      </w:r>
      <w:r w:rsidR="0007643D"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7E5D">
        <w:rPr>
          <w:rFonts w:ascii="Calibri" w:hAnsi="Calibri" w:cs="Calibri"/>
          <w:color w:val="000000" w:themeColor="text1"/>
        </w:rPr>
        <w:t> </w:t>
      </w:r>
      <w:r w:rsidRPr="00F27E5D">
        <w:rPr>
          <w:rFonts w:ascii="GHEA Grapalat" w:hAnsi="GHEA Grapalat"/>
          <w:color w:val="000000" w:themeColor="text1"/>
          <w:lang w:val="ru-RU"/>
        </w:rPr>
        <w:t>— Совета попечителей.</w:t>
      </w:r>
    </w:p>
    <w:p w14:paraId="51484175" w14:textId="77777777" w:rsidR="00CF3476" w:rsidRPr="00F27E5D" w:rsidRDefault="00CF3476" w:rsidP="00CF3476">
      <w:pPr>
        <w:widowControl w:val="0"/>
        <w:tabs>
          <w:tab w:val="left" w:pos="1134"/>
        </w:tabs>
        <w:spacing w:after="0" w:line="240" w:lineRule="auto"/>
        <w:jc w:val="both"/>
        <w:rPr>
          <w:rFonts w:ascii="GHEA Grapalat" w:hAnsi="GHEA Grapalat" w:cs="Sylfaen"/>
          <w:color w:val="000000" w:themeColor="text1"/>
          <w:lang w:val="ru-RU"/>
        </w:rPr>
      </w:pPr>
      <w:r w:rsidRPr="00F27E5D">
        <w:rPr>
          <w:rFonts w:ascii="GHEA Grapalat" w:hAnsi="GHEA Grapalat"/>
          <w:color w:val="000000" w:themeColor="text1"/>
          <w:lang w:val="ru-RU"/>
        </w:rPr>
        <w:t>3)</w:t>
      </w:r>
      <w:r w:rsidR="0007643D"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не подано ни одной заявки;</w:t>
      </w:r>
    </w:p>
    <w:p w14:paraId="5C03F66D" w14:textId="77777777" w:rsidR="00CF3476" w:rsidRPr="00F27E5D" w:rsidRDefault="00CF3476" w:rsidP="00CF3476">
      <w:pPr>
        <w:widowControl w:val="0"/>
        <w:tabs>
          <w:tab w:val="left" w:pos="1134"/>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4)</w:t>
      </w:r>
      <w:r w:rsidR="0007643D" w:rsidRPr="00F27E5D">
        <w:rPr>
          <w:rFonts w:ascii="GHEA Grapalat" w:hAnsi="GHEA Grapalat"/>
          <w:color w:val="000000" w:themeColor="text1"/>
          <w:lang w:val="hy-AM"/>
        </w:rPr>
        <w:t xml:space="preserve"> </w:t>
      </w:r>
      <w:r w:rsidRPr="00F27E5D">
        <w:rPr>
          <w:rFonts w:ascii="GHEA Grapalat" w:hAnsi="GHEA Grapalat"/>
          <w:color w:val="000000" w:themeColor="text1"/>
          <w:lang w:val="ru-RU"/>
        </w:rPr>
        <w:t>договор не заключается.</w:t>
      </w:r>
    </w:p>
    <w:p w14:paraId="1F119408" w14:textId="77777777" w:rsidR="00CF3476" w:rsidRPr="00F27E5D" w:rsidRDefault="00CF3476" w:rsidP="00CF3476">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14:paraId="0068C7FC" w14:textId="77777777" w:rsidR="00CF3476" w:rsidRPr="00F27E5D" w:rsidRDefault="00CF3476" w:rsidP="00CF3476">
      <w:pPr>
        <w:widowControl w:val="0"/>
        <w:tabs>
          <w:tab w:val="left" w:pos="1276"/>
        </w:tabs>
        <w:spacing w:after="0" w:line="240" w:lineRule="auto"/>
        <w:jc w:val="both"/>
        <w:rPr>
          <w:rFonts w:ascii="GHEA Grapalat" w:hAnsi="GHEA Grapalat" w:cs="Sylfaen"/>
          <w:color w:val="000000" w:themeColor="text1"/>
          <w:lang w:val="ru-RU"/>
        </w:rPr>
      </w:pPr>
      <w:r w:rsidRPr="00F27E5D">
        <w:rPr>
          <w:rFonts w:ascii="GHEA Grapalat" w:hAnsi="GHEA Grapalat"/>
          <w:color w:val="000000" w:themeColor="text1"/>
          <w:lang w:val="ru-RU"/>
        </w:rPr>
        <w:t xml:space="preserve"> 11.2</w:t>
      </w:r>
      <w:r w:rsidR="00E07252" w:rsidRPr="00F27E5D">
        <w:rPr>
          <w:rFonts w:ascii="Cambria Math" w:hAnsi="Cambria Math" w:cs="Cambria Math"/>
          <w:color w:val="000000" w:themeColor="text1"/>
          <w:lang w:val="hy-AM"/>
        </w:rPr>
        <w:t>․</w:t>
      </w:r>
      <w:r w:rsidRPr="00F27E5D">
        <w:rPr>
          <w:rFonts w:ascii="GHEA Grapalat" w:hAnsi="GHEA Grapalat"/>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ECCB030" w14:textId="77777777" w:rsidR="00CF3476" w:rsidRPr="00F27E5D" w:rsidRDefault="00CF3476" w:rsidP="00CF3476">
      <w:pPr>
        <w:widowControl w:val="0"/>
        <w:spacing w:line="240" w:lineRule="auto"/>
        <w:ind w:right="565"/>
        <w:jc w:val="center"/>
        <w:rPr>
          <w:rFonts w:ascii="GHEA Grapalat" w:hAnsi="GHEA Grapalat"/>
          <w:b/>
          <w:color w:val="000000" w:themeColor="text1"/>
          <w:lang w:val="ru-RU"/>
        </w:rPr>
      </w:pPr>
    </w:p>
    <w:p w14:paraId="1D9010A3" w14:textId="77777777" w:rsidR="00CF3476" w:rsidRPr="00F27E5D" w:rsidRDefault="00CF3476" w:rsidP="00CF3476">
      <w:pPr>
        <w:widowControl w:val="0"/>
        <w:spacing w:line="240" w:lineRule="auto"/>
        <w:ind w:right="565"/>
        <w:jc w:val="center"/>
        <w:rPr>
          <w:rFonts w:ascii="GHEA Grapalat" w:hAnsi="GHEA Grapalat"/>
          <w:b/>
          <w:color w:val="000000" w:themeColor="text1"/>
          <w:lang w:val="ru-RU"/>
        </w:rPr>
      </w:pPr>
      <w:r w:rsidRPr="00F27E5D">
        <w:rPr>
          <w:rFonts w:ascii="GHEA Grapalat" w:hAnsi="GHEA Grapalat"/>
          <w:b/>
          <w:color w:val="000000" w:themeColor="text1"/>
          <w:lang w:val="ru-RU"/>
        </w:rPr>
        <w:lastRenderedPageBreak/>
        <w:t xml:space="preserve">12. ПРАВО УЧАСТНИКА И ПОРЯДОК ОБЖАЛОВАНИЯ ИМ </w:t>
      </w:r>
      <w:r w:rsidRPr="00F27E5D">
        <w:rPr>
          <w:rFonts w:ascii="GHEA Grapalat" w:hAnsi="GHEA Grapalat"/>
          <w:b/>
          <w:color w:val="000000" w:themeColor="text1"/>
          <w:lang w:val="ru-RU"/>
        </w:rPr>
        <w:br/>
        <w:t>ДЕЙСТВИЙ И (ИЛИ) ПРИНЯТЫХ РЕШЕНИЙ, СВЯЗАННЫХ</w:t>
      </w:r>
      <w:r w:rsidRPr="00F27E5D">
        <w:rPr>
          <w:rFonts w:ascii="Calibri" w:hAnsi="Calibri" w:cs="Calibri"/>
          <w:b/>
          <w:color w:val="000000" w:themeColor="text1"/>
        </w:rPr>
        <w:t> </w:t>
      </w:r>
      <w:r w:rsidRPr="00F27E5D">
        <w:rPr>
          <w:rFonts w:ascii="GHEA Grapalat" w:hAnsi="GHEA Grapalat"/>
          <w:b/>
          <w:color w:val="000000" w:themeColor="text1"/>
          <w:lang w:val="ru-RU"/>
        </w:rPr>
        <w:t>С</w:t>
      </w:r>
      <w:r w:rsidRPr="00F27E5D">
        <w:rPr>
          <w:rFonts w:ascii="Calibri" w:hAnsi="Calibri" w:cs="Calibri"/>
          <w:b/>
          <w:color w:val="000000" w:themeColor="text1"/>
        </w:rPr>
        <w:t> </w:t>
      </w:r>
      <w:r w:rsidRPr="00F27E5D">
        <w:rPr>
          <w:rFonts w:ascii="GHEA Grapalat" w:hAnsi="GHEA Grapalat"/>
          <w:b/>
          <w:color w:val="000000" w:themeColor="text1"/>
          <w:lang w:val="ru-RU"/>
        </w:rPr>
        <w:t>ПРОЦЕССОМ ЗАКУПКИ</w:t>
      </w:r>
    </w:p>
    <w:p w14:paraId="3ADAEDFE"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12.1</w:t>
      </w:r>
      <w:r w:rsidR="00E07252" w:rsidRPr="00F27E5D">
        <w:rPr>
          <w:rFonts w:ascii="Cambria Math" w:hAnsi="Cambria Math" w:cs="Cambria Math"/>
          <w:color w:val="000000" w:themeColor="text1"/>
          <w:lang w:val="hy-AM"/>
        </w:rPr>
        <w:t>․</w:t>
      </w:r>
      <w:r w:rsidRPr="00F27E5D">
        <w:rPr>
          <w:rFonts w:ascii="GHEA Grapalat" w:hAnsi="GHEA Grapalat"/>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14:paraId="7BE90CA0"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69650C9"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FA5EFD5"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BEE9CCA"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C01C620"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12.6. Суд решает вопрос о принятии искового заявления к производству в трехдневный срок после его подачи.</w:t>
      </w:r>
    </w:p>
    <w:p w14:paraId="1B1AA42D"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819110F"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12.8. Решение о требовании доказательств исполняется ответчиком в пятидневный срок после получения решения.</w:t>
      </w:r>
    </w:p>
    <w:p w14:paraId="24B06DED"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F75F225"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14:paraId="0AD72F24"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14:paraId="7C38264E"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14:paraId="11228150"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12.12</w:t>
      </w:r>
      <w:r w:rsidR="00E07252" w:rsidRPr="00F27E5D">
        <w:rPr>
          <w:rFonts w:ascii="Cambria Math" w:hAnsi="Cambria Math" w:cs="Cambria Math"/>
          <w:color w:val="000000" w:themeColor="text1"/>
          <w:lang w:val="hy-AM"/>
        </w:rPr>
        <w:t>․</w:t>
      </w:r>
      <w:r w:rsidRPr="00F27E5D">
        <w:rPr>
          <w:rFonts w:ascii="GHEA Grapalat" w:hAnsi="GHEA Grapalat"/>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3C7A104"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C79172E"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 xml:space="preserve">12.14. Ходатайство о рассмотрении дела в судебном заседании лицо, участвующее в деле, может </w:t>
      </w:r>
      <w:r w:rsidRPr="00F27E5D">
        <w:rPr>
          <w:rFonts w:ascii="GHEA Grapalat" w:hAnsi="GHEA Grapalat"/>
          <w:color w:val="000000" w:themeColor="text1"/>
          <w:lang w:val="ru-RU"/>
        </w:rPr>
        <w:lastRenderedPageBreak/>
        <w:t>представить до истечения срока, установленного для представления ответа на исковое заявление.</w:t>
      </w:r>
    </w:p>
    <w:p w14:paraId="5C7B1BCC"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9E64403"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14:paraId="11CC1E4E"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EB34983"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F1802C1"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72E699F"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A96EBDA"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AE2E409"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0D52FEF2" w14:textId="77777777" w:rsidR="00A65E57" w:rsidRPr="00F27E5D" w:rsidRDefault="00A65E57" w:rsidP="00A65E57">
      <w:pPr>
        <w:widowControl w:val="0"/>
        <w:tabs>
          <w:tab w:val="left" w:pos="1276"/>
        </w:tabs>
        <w:spacing w:after="0" w:line="240" w:lineRule="auto"/>
        <w:jc w:val="both"/>
        <w:rPr>
          <w:rFonts w:ascii="GHEA Grapalat" w:hAnsi="GHEA Grapalat"/>
          <w:color w:val="000000" w:themeColor="text1"/>
          <w:lang w:val="ru-RU"/>
        </w:rPr>
      </w:pPr>
      <w:r w:rsidRPr="00F27E5D">
        <w:rPr>
          <w:rFonts w:ascii="GHEA Grapalat" w:hAnsi="GHEA Grapalat"/>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14:paraId="440B3CF1" w14:textId="77777777" w:rsidR="00F858E6" w:rsidRPr="00F27E5D" w:rsidRDefault="00A65E57" w:rsidP="00A65E57">
      <w:pPr>
        <w:widowControl w:val="0"/>
        <w:tabs>
          <w:tab w:val="left" w:pos="1276"/>
        </w:tabs>
        <w:spacing w:after="0" w:line="240" w:lineRule="auto"/>
        <w:jc w:val="both"/>
        <w:rPr>
          <w:rFonts w:ascii="GHEA Grapalat" w:hAnsi="GHEA Grapalat" w:cs="Sylfaen"/>
          <w:color w:val="000000" w:themeColor="text1"/>
          <w:lang w:val="ru-RU"/>
        </w:rPr>
      </w:pPr>
      <w:r w:rsidRPr="00F27E5D">
        <w:rPr>
          <w:rFonts w:ascii="GHEA Grapalat" w:hAnsi="GHEA Grapalat"/>
          <w:color w:val="000000" w:themeColor="text1"/>
          <w:lang w:val="ru-RU"/>
        </w:rPr>
        <w:t>12.23. Ставки государственных пошлин, взимаемых за обжалование, установлены законом "О государственной пошлине".</w:t>
      </w:r>
    </w:p>
    <w:p w14:paraId="7E2DB7C6" w14:textId="77777777" w:rsidR="00F858E6" w:rsidRPr="00F27E5D" w:rsidRDefault="00F858E6" w:rsidP="00F858E6">
      <w:pPr>
        <w:spacing w:after="0" w:line="360" w:lineRule="auto"/>
        <w:jc w:val="both"/>
        <w:rPr>
          <w:rFonts w:ascii="GHEA Grapalat" w:hAnsi="GHEA Grapalat"/>
          <w:color w:val="000000" w:themeColor="text1"/>
          <w:lang w:val="ru-RU"/>
        </w:rPr>
      </w:pPr>
    </w:p>
    <w:p w14:paraId="3AF0190C" w14:textId="77777777" w:rsidR="00F858E6" w:rsidRPr="00F27E5D" w:rsidRDefault="00F858E6" w:rsidP="00F858E6">
      <w:pPr>
        <w:spacing w:after="0" w:line="360" w:lineRule="auto"/>
        <w:jc w:val="both"/>
        <w:rPr>
          <w:rFonts w:ascii="GHEA Grapalat" w:hAnsi="GHEA Grapalat"/>
          <w:color w:val="000000" w:themeColor="text1"/>
          <w:lang w:val="ru-RU"/>
        </w:rPr>
      </w:pPr>
    </w:p>
    <w:p w14:paraId="27FDAD6A" w14:textId="77777777" w:rsidR="00F858E6" w:rsidRPr="00F27E5D" w:rsidRDefault="00F858E6" w:rsidP="00F858E6">
      <w:pPr>
        <w:spacing w:after="0" w:line="360" w:lineRule="auto"/>
        <w:jc w:val="both"/>
        <w:rPr>
          <w:rFonts w:ascii="GHEA Grapalat" w:hAnsi="GHEA Grapalat"/>
          <w:color w:val="000000" w:themeColor="text1"/>
          <w:lang w:val="ru-RU"/>
        </w:rPr>
      </w:pPr>
    </w:p>
    <w:p w14:paraId="49F27CFF" w14:textId="77777777" w:rsidR="00F858E6" w:rsidRPr="00F27E5D" w:rsidRDefault="00F858E6" w:rsidP="00F858E6">
      <w:pPr>
        <w:spacing w:after="0" w:line="360" w:lineRule="auto"/>
        <w:jc w:val="both"/>
        <w:rPr>
          <w:rFonts w:ascii="GHEA Grapalat" w:hAnsi="GHEA Grapalat"/>
          <w:color w:val="000000" w:themeColor="text1"/>
          <w:lang w:val="ru-RU"/>
        </w:rPr>
      </w:pPr>
    </w:p>
    <w:p w14:paraId="76B21308" w14:textId="77777777" w:rsidR="00637B4C" w:rsidRPr="00F27E5D" w:rsidRDefault="00637B4C" w:rsidP="00F858E6">
      <w:pPr>
        <w:spacing w:after="0" w:line="360" w:lineRule="auto"/>
        <w:jc w:val="both"/>
        <w:rPr>
          <w:rFonts w:ascii="GHEA Grapalat" w:hAnsi="GHEA Grapalat"/>
          <w:color w:val="000000" w:themeColor="text1"/>
          <w:lang w:val="ru-RU"/>
        </w:rPr>
      </w:pPr>
    </w:p>
    <w:p w14:paraId="2891164A" w14:textId="77777777" w:rsidR="00637B4C" w:rsidRPr="00F27E5D" w:rsidRDefault="00637B4C" w:rsidP="00F858E6">
      <w:pPr>
        <w:spacing w:after="0" w:line="360" w:lineRule="auto"/>
        <w:jc w:val="both"/>
        <w:rPr>
          <w:rFonts w:ascii="GHEA Grapalat" w:hAnsi="GHEA Grapalat"/>
          <w:color w:val="000000" w:themeColor="text1"/>
          <w:lang w:val="ru-RU"/>
        </w:rPr>
      </w:pPr>
    </w:p>
    <w:p w14:paraId="6110DC70" w14:textId="77777777" w:rsidR="00637B4C" w:rsidRPr="00F27E5D" w:rsidRDefault="00637B4C" w:rsidP="00F858E6">
      <w:pPr>
        <w:spacing w:after="0" w:line="360" w:lineRule="auto"/>
        <w:jc w:val="both"/>
        <w:rPr>
          <w:rFonts w:ascii="GHEA Grapalat" w:hAnsi="GHEA Grapalat"/>
          <w:color w:val="000000" w:themeColor="text1"/>
          <w:lang w:val="ru-RU"/>
        </w:rPr>
      </w:pPr>
    </w:p>
    <w:p w14:paraId="5EE5A06F" w14:textId="77777777" w:rsidR="00637B4C" w:rsidRPr="00F27E5D" w:rsidRDefault="00637B4C" w:rsidP="00F858E6">
      <w:pPr>
        <w:spacing w:after="0" w:line="360" w:lineRule="auto"/>
        <w:jc w:val="both"/>
        <w:rPr>
          <w:rFonts w:ascii="GHEA Grapalat" w:hAnsi="GHEA Grapalat"/>
          <w:color w:val="000000" w:themeColor="text1"/>
          <w:lang w:val="ru-RU"/>
        </w:rPr>
      </w:pPr>
    </w:p>
    <w:p w14:paraId="2A48A3CF" w14:textId="77777777" w:rsidR="00637B4C" w:rsidRPr="00F27E5D" w:rsidRDefault="00637B4C" w:rsidP="00F858E6">
      <w:pPr>
        <w:spacing w:after="0" w:line="360" w:lineRule="auto"/>
        <w:jc w:val="both"/>
        <w:rPr>
          <w:rFonts w:ascii="GHEA Grapalat" w:hAnsi="GHEA Grapalat"/>
          <w:color w:val="000000" w:themeColor="text1"/>
          <w:lang w:val="ru-RU"/>
        </w:rPr>
      </w:pPr>
    </w:p>
    <w:p w14:paraId="3FC0FBBD" w14:textId="77777777" w:rsidR="00F858E6" w:rsidRPr="00F27E5D" w:rsidRDefault="00F858E6" w:rsidP="00F858E6">
      <w:pPr>
        <w:spacing w:after="0" w:line="360" w:lineRule="auto"/>
        <w:jc w:val="both"/>
        <w:rPr>
          <w:rFonts w:ascii="GHEA Grapalat" w:hAnsi="GHEA Grapalat"/>
          <w:color w:val="000000" w:themeColor="text1"/>
          <w:lang w:val="ru-RU"/>
        </w:rPr>
      </w:pPr>
    </w:p>
    <w:p w14:paraId="69865CB2" w14:textId="77777777" w:rsidR="00F858E6" w:rsidRPr="00F27E5D" w:rsidRDefault="00F858E6" w:rsidP="00F858E6">
      <w:pPr>
        <w:spacing w:after="0" w:line="360" w:lineRule="auto"/>
        <w:jc w:val="both"/>
        <w:rPr>
          <w:rFonts w:ascii="GHEA Grapalat" w:hAnsi="GHEA Grapalat"/>
          <w:color w:val="000000" w:themeColor="text1"/>
          <w:lang w:val="ru-RU"/>
        </w:rPr>
      </w:pPr>
    </w:p>
    <w:p w14:paraId="629F0D1A" w14:textId="77777777" w:rsidR="00F858E6" w:rsidRPr="00F27E5D" w:rsidRDefault="00F858E6" w:rsidP="00F858E6">
      <w:pPr>
        <w:spacing w:after="0" w:line="360" w:lineRule="auto"/>
        <w:jc w:val="both"/>
        <w:rPr>
          <w:rFonts w:ascii="GHEA Grapalat" w:hAnsi="GHEA Grapalat"/>
          <w:color w:val="000000" w:themeColor="text1"/>
          <w:lang w:val="ru-RU"/>
        </w:rPr>
      </w:pPr>
    </w:p>
    <w:p w14:paraId="0AC682A1" w14:textId="77777777" w:rsidR="00D20324" w:rsidRPr="00D20324" w:rsidRDefault="00D20324" w:rsidP="00D20324">
      <w:pPr>
        <w:widowControl w:val="0"/>
        <w:spacing w:after="160"/>
        <w:jc w:val="center"/>
        <w:rPr>
          <w:rFonts w:ascii="GHEA Grapalat" w:hAnsi="GHEA Grapalat"/>
          <w:b/>
          <w:lang w:val="ru-RU"/>
        </w:rPr>
      </w:pPr>
      <w:r w:rsidRPr="00D20324">
        <w:rPr>
          <w:rFonts w:ascii="GHEA Grapalat" w:hAnsi="GHEA Grapalat"/>
          <w:b/>
          <w:lang w:val="ru-RU"/>
        </w:rPr>
        <w:t xml:space="preserve">ЧАСТЬ </w:t>
      </w:r>
      <w:r>
        <w:rPr>
          <w:rFonts w:ascii="GHEA Grapalat" w:hAnsi="GHEA Grapalat"/>
          <w:b/>
        </w:rPr>
        <w:t>II</w:t>
      </w:r>
    </w:p>
    <w:p w14:paraId="7C8E0857" w14:textId="77777777" w:rsidR="00D20324" w:rsidRPr="00D20324" w:rsidRDefault="00D20324" w:rsidP="00D20324">
      <w:pPr>
        <w:widowControl w:val="0"/>
        <w:spacing w:after="160"/>
        <w:jc w:val="center"/>
        <w:rPr>
          <w:rFonts w:ascii="GHEA Grapalat" w:hAnsi="GHEA Grapalat"/>
          <w:b/>
          <w:lang w:val="ru-RU"/>
        </w:rPr>
      </w:pPr>
    </w:p>
    <w:p w14:paraId="6FE2F819" w14:textId="77777777" w:rsidR="00D20324" w:rsidRDefault="00D20324" w:rsidP="00D20324">
      <w:pPr>
        <w:pStyle w:val="NormalWeb"/>
        <w:widowControl w:val="0"/>
        <w:spacing w:after="16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ЗАЯВКИ НА ОТКРЫТЫЙ КОНКУРС</w:t>
      </w:r>
    </w:p>
    <w:p w14:paraId="7154D914" w14:textId="77777777" w:rsidR="00D20324" w:rsidRPr="00D20324" w:rsidRDefault="00D20324" w:rsidP="00D20324">
      <w:pPr>
        <w:widowControl w:val="0"/>
        <w:spacing w:after="160"/>
        <w:jc w:val="center"/>
        <w:rPr>
          <w:rFonts w:ascii="GHEA Grapalat" w:hAnsi="GHEA Grapalat"/>
          <w:lang w:val="ru-RU"/>
        </w:rPr>
      </w:pPr>
    </w:p>
    <w:p w14:paraId="5F18DA29" w14:textId="77777777" w:rsidR="00D20324" w:rsidRPr="00D20324" w:rsidRDefault="00D20324" w:rsidP="00D20324">
      <w:pPr>
        <w:widowControl w:val="0"/>
        <w:spacing w:after="160"/>
        <w:jc w:val="center"/>
        <w:rPr>
          <w:rFonts w:ascii="GHEA Grapalat" w:hAnsi="GHEA Grapalat"/>
          <w:b/>
          <w:lang w:val="ru-RU"/>
        </w:rPr>
      </w:pPr>
      <w:r w:rsidRPr="00D20324">
        <w:rPr>
          <w:rFonts w:ascii="GHEA Grapalat" w:hAnsi="GHEA Grapalat"/>
          <w:b/>
          <w:lang w:val="ru-RU"/>
        </w:rPr>
        <w:t>1. ОБЩИЕ ПОЛОЖЕНИЯ</w:t>
      </w:r>
    </w:p>
    <w:p w14:paraId="57764783" w14:textId="77777777" w:rsidR="00D20324" w:rsidRPr="00D20324" w:rsidRDefault="00D20324" w:rsidP="00D20324">
      <w:pPr>
        <w:widowControl w:val="0"/>
        <w:tabs>
          <w:tab w:val="left" w:pos="1134"/>
        </w:tabs>
        <w:spacing w:after="160"/>
        <w:ind w:firstLine="567"/>
        <w:jc w:val="both"/>
        <w:rPr>
          <w:rFonts w:ascii="GHEA Grapalat" w:hAnsi="GHEA Grapalat" w:cs="Sylfaen"/>
          <w:lang w:val="ru-RU"/>
        </w:rPr>
      </w:pPr>
      <w:r w:rsidRPr="00D20324">
        <w:rPr>
          <w:rFonts w:ascii="GHEA Grapalat" w:hAnsi="GHEA Grapalat"/>
          <w:lang w:val="ru-RU"/>
        </w:rPr>
        <w:t>1.1.</w:t>
      </w:r>
      <w:r w:rsidRPr="00D20324">
        <w:rPr>
          <w:rFonts w:ascii="GHEA Grapalat" w:hAnsi="GHEA Grapalat"/>
          <w:lang w:val="ru-RU"/>
        </w:rPr>
        <w:tab/>
        <w:t>Целью настоящей Инструкции является содействие участникам при подготовке заявки.</w:t>
      </w:r>
    </w:p>
    <w:p w14:paraId="6FA246A7" w14:textId="77777777" w:rsidR="00D20324" w:rsidRPr="00D20324" w:rsidRDefault="00D20324" w:rsidP="00D20324">
      <w:pPr>
        <w:widowControl w:val="0"/>
        <w:tabs>
          <w:tab w:val="left" w:pos="1134"/>
        </w:tabs>
        <w:spacing w:after="160"/>
        <w:ind w:firstLine="567"/>
        <w:jc w:val="both"/>
        <w:rPr>
          <w:rFonts w:ascii="GHEA Grapalat" w:hAnsi="GHEA Grapalat" w:cs="Sylfaen"/>
          <w:lang w:val="ru-RU"/>
        </w:rPr>
      </w:pPr>
      <w:r w:rsidRPr="00D20324">
        <w:rPr>
          <w:rFonts w:ascii="GHEA Grapalat" w:hAnsi="GHEA Grapalat"/>
          <w:lang w:val="ru-RU"/>
        </w:rPr>
        <w:t>1.2.</w:t>
      </w:r>
      <w:r w:rsidRPr="00D20324">
        <w:rPr>
          <w:rFonts w:ascii="GHEA Grapalat" w:hAnsi="GHEA Grapalat"/>
          <w:lang w:val="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F7D5B3F"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1.3.</w:t>
      </w:r>
      <w:r w:rsidRPr="00D20324">
        <w:rPr>
          <w:rFonts w:ascii="GHEA Grapalat" w:hAnsi="GHEA Grapalat"/>
          <w:lang w:val="ru-RU"/>
        </w:rPr>
        <w:tab/>
        <w:t>Кроме армянского языка, заявки могут быть поданы также на английском или русском языке.</w:t>
      </w:r>
    </w:p>
    <w:p w14:paraId="47224CFD" w14:textId="77777777" w:rsidR="00D20324" w:rsidRPr="00D20324" w:rsidRDefault="00D20324" w:rsidP="00D20324">
      <w:pPr>
        <w:widowControl w:val="0"/>
        <w:spacing w:after="160"/>
        <w:jc w:val="center"/>
        <w:rPr>
          <w:rFonts w:ascii="GHEA Grapalat" w:hAnsi="GHEA Grapalat"/>
          <w:b/>
          <w:lang w:val="ru-RU"/>
        </w:rPr>
      </w:pPr>
    </w:p>
    <w:p w14:paraId="09F05C3B" w14:textId="77777777" w:rsidR="00D20324" w:rsidRPr="00D20324" w:rsidRDefault="00D20324" w:rsidP="00D20324">
      <w:pPr>
        <w:widowControl w:val="0"/>
        <w:spacing w:after="160"/>
        <w:jc w:val="center"/>
        <w:rPr>
          <w:rFonts w:ascii="GHEA Grapalat" w:hAnsi="GHEA Grapalat"/>
          <w:b/>
          <w:lang w:val="ru-RU"/>
        </w:rPr>
      </w:pPr>
      <w:r w:rsidRPr="00D20324">
        <w:rPr>
          <w:rFonts w:ascii="GHEA Grapalat" w:hAnsi="GHEA Grapalat"/>
          <w:b/>
          <w:lang w:val="ru-RU"/>
        </w:rPr>
        <w:t>2. ЗАЯВКА НА ПРОЦЕДУРУ</w:t>
      </w:r>
    </w:p>
    <w:p w14:paraId="650F0080" w14:textId="77777777" w:rsidR="00D20324" w:rsidRPr="00D20324" w:rsidRDefault="00D20324" w:rsidP="00D20324">
      <w:pPr>
        <w:widowControl w:val="0"/>
        <w:spacing w:after="160"/>
        <w:ind w:firstLine="567"/>
        <w:jc w:val="both"/>
        <w:rPr>
          <w:rFonts w:ascii="GHEA Grapalat" w:hAnsi="GHEA Grapalat"/>
          <w:lang w:val="ru-RU"/>
        </w:rPr>
      </w:pPr>
      <w:r w:rsidRPr="00D20324">
        <w:rPr>
          <w:rFonts w:ascii="GHEA Grapalat" w:hAnsi="GHEA Grapalat"/>
          <w:lang w:val="ru-RU"/>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0B9309C4" w14:textId="77777777" w:rsidR="00D20324" w:rsidRPr="00D20324" w:rsidRDefault="00D20324" w:rsidP="00D20324">
      <w:pPr>
        <w:widowControl w:val="0"/>
        <w:spacing w:after="160" w:line="360" w:lineRule="auto"/>
        <w:ind w:firstLine="567"/>
        <w:jc w:val="both"/>
        <w:rPr>
          <w:rFonts w:ascii="GHEA Grapalat" w:hAnsi="GHEA Grapalat" w:cs="Sylfaen"/>
          <w:lang w:val="ru-RU"/>
        </w:rPr>
      </w:pPr>
      <w:r w:rsidRPr="00D20324">
        <w:rPr>
          <w:rFonts w:ascii="GHEA Grapalat" w:hAnsi="GHEA Grapalat"/>
          <w:lang w:val="ru-RU"/>
        </w:rPr>
        <w:t>Участник заявкой представляет утвержденные им:</w:t>
      </w:r>
    </w:p>
    <w:p w14:paraId="22EA60D2"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2.1.</w:t>
      </w:r>
      <w:r w:rsidRPr="00D20324">
        <w:rPr>
          <w:rFonts w:ascii="GHEA Grapalat" w:hAnsi="GHEA Grapalat"/>
          <w:lang w:val="ru-RU"/>
        </w:rPr>
        <w:tab/>
        <w:t>заявление--объявлени</w:t>
      </w:r>
      <w:r>
        <w:rPr>
          <w:rFonts w:ascii="GHEA Grapalat" w:hAnsi="GHEA Grapalat"/>
        </w:rPr>
        <w:t>e</w:t>
      </w:r>
      <w:r w:rsidRPr="00D20324">
        <w:rPr>
          <w:rFonts w:ascii="GHEA Grapalat" w:hAnsi="GHEA Grapalat"/>
          <w:lang w:val="ru-RU"/>
        </w:rPr>
        <w:t xml:space="preserve">  на участие в процедуре согласно Приложению №1;</w:t>
      </w:r>
    </w:p>
    <w:p w14:paraId="1491301C"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2.2.  копию агентского договора и данные лица, являющегося стороной этого договора, если Договор будет выполняться через агентство;</w:t>
      </w:r>
    </w:p>
    <w:p w14:paraId="20EF5127"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2.3. договор о совместной деятельности, если участники участвуют в процедуре закупки в порядке совместной деятельности (консорциумом)</w:t>
      </w:r>
      <w:r w:rsidRPr="00D20324">
        <w:rPr>
          <w:rStyle w:val="FootnoteReference"/>
          <w:rFonts w:ascii="GHEA Grapalat" w:hAnsi="GHEA Grapalat"/>
          <w:lang w:val="ru-RU"/>
        </w:rPr>
        <w:footnoteReference w:customMarkFollows="1" w:id="9"/>
        <w:t>14</w:t>
      </w:r>
    </w:p>
    <w:p w14:paraId="18091ABD"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2.4.</w:t>
      </w:r>
      <w:r w:rsidRPr="00D20324">
        <w:rPr>
          <w:rFonts w:ascii="GHEA Grapalat" w:hAnsi="GHEA Grapalat"/>
          <w:lang w:val="ru-RU"/>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D20324">
        <w:rPr>
          <w:rStyle w:val="FootnoteReference"/>
          <w:rFonts w:ascii="GHEA Grapalat" w:hAnsi="GHEA Grapalat"/>
          <w:lang w:val="ru-RU"/>
        </w:rPr>
        <w:t xml:space="preserve"> </w:t>
      </w:r>
      <w:r w:rsidRPr="00D20324">
        <w:rPr>
          <w:rStyle w:val="FootnoteReference"/>
          <w:rFonts w:ascii="GHEA Grapalat" w:hAnsi="GHEA Grapalat"/>
          <w:lang w:val="ru-RU"/>
        </w:rPr>
        <w:footnoteReference w:customMarkFollows="1" w:id="10"/>
        <w:t>15</w:t>
      </w:r>
    </w:p>
    <w:p w14:paraId="305388C5"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2.5.</w:t>
      </w:r>
      <w:r w:rsidRPr="00D20324">
        <w:rPr>
          <w:rFonts w:ascii="GHEA Grapalat" w:hAnsi="GHEA Grapalat"/>
          <w:lang w:val="ru-RU"/>
        </w:rPr>
        <w:tab/>
        <w:t xml:space="preserve">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w:t>
      </w:r>
      <w:r w:rsidRPr="00D20324">
        <w:rPr>
          <w:rFonts w:ascii="GHEA Grapalat" w:hAnsi="GHEA Grapalat"/>
          <w:lang w:val="ru-RU"/>
        </w:rPr>
        <w:lastRenderedPageBreak/>
        <w:t>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0FB2CBAE" w14:textId="77777777" w:rsidR="00D20324" w:rsidRPr="00D20324" w:rsidRDefault="00D20324" w:rsidP="00D20324">
      <w:pPr>
        <w:widowControl w:val="0"/>
        <w:spacing w:after="160" w:line="360" w:lineRule="auto"/>
        <w:jc w:val="center"/>
        <w:rPr>
          <w:rFonts w:ascii="GHEA Grapalat" w:hAnsi="GHEA Grapalat"/>
          <w:b/>
          <w:lang w:val="ru-RU"/>
        </w:rPr>
      </w:pPr>
    </w:p>
    <w:p w14:paraId="593C8B15" w14:textId="77777777" w:rsidR="00D20324" w:rsidRPr="00D20324" w:rsidRDefault="00D20324" w:rsidP="00D20324">
      <w:pPr>
        <w:widowControl w:val="0"/>
        <w:spacing w:after="160" w:line="360" w:lineRule="auto"/>
        <w:jc w:val="center"/>
        <w:rPr>
          <w:rFonts w:ascii="GHEA Grapalat" w:hAnsi="GHEA Grapalat" w:cs="Sylfaen"/>
          <w:b/>
          <w:lang w:val="ru-RU"/>
        </w:rPr>
      </w:pPr>
      <w:r w:rsidRPr="00D20324">
        <w:rPr>
          <w:rFonts w:ascii="GHEA Grapalat" w:hAnsi="GHEA Grapalat"/>
          <w:b/>
          <w:lang w:val="ru-RU"/>
        </w:rPr>
        <w:t>3. ПОРЯДОК ПОДГОТОВКИ ЗАЯВКИ</w:t>
      </w:r>
    </w:p>
    <w:p w14:paraId="02B0794D" w14:textId="77777777" w:rsidR="00D20324" w:rsidRPr="00D20324" w:rsidRDefault="00D20324" w:rsidP="00D20324">
      <w:pPr>
        <w:widowControl w:val="0"/>
        <w:tabs>
          <w:tab w:val="left" w:pos="1134"/>
        </w:tabs>
        <w:spacing w:after="160"/>
        <w:ind w:firstLine="567"/>
        <w:jc w:val="both"/>
        <w:rPr>
          <w:rFonts w:ascii="GHEA Grapalat" w:hAnsi="GHEA Grapalat" w:cs="Sylfaen"/>
          <w:lang w:val="ru-RU"/>
        </w:rPr>
      </w:pPr>
      <w:r w:rsidRPr="00D20324">
        <w:rPr>
          <w:rFonts w:ascii="GHEA Grapalat" w:hAnsi="GHEA Grapalat"/>
          <w:lang w:val="ru-RU"/>
        </w:rPr>
        <w:t>3.1.</w:t>
      </w:r>
      <w:r w:rsidRPr="00D20324">
        <w:rPr>
          <w:rFonts w:ascii="GHEA Grapalat" w:hAnsi="GHEA Grapalat"/>
          <w:lang w:val="ru-RU"/>
        </w:rPr>
        <w:tab/>
        <w:t xml:space="preserve">Участник подает заявку в порядке, установленном настоящим приглашением. </w:t>
      </w:r>
    </w:p>
    <w:p w14:paraId="472A3C30" w14:textId="77777777" w:rsidR="00D20324" w:rsidRPr="00D20324" w:rsidRDefault="00D20324" w:rsidP="00D20324">
      <w:pPr>
        <w:widowControl w:val="0"/>
        <w:spacing w:after="160"/>
        <w:ind w:firstLine="567"/>
        <w:jc w:val="both"/>
        <w:rPr>
          <w:rFonts w:ascii="GHEA Grapalat" w:hAnsi="GHEA Grapalat" w:cs="Sylfaen"/>
          <w:lang w:val="ru-RU"/>
        </w:rPr>
      </w:pPr>
      <w:r w:rsidRPr="00D20324">
        <w:rPr>
          <w:rFonts w:ascii="GHEA Grapalat" w:hAnsi="GHEA Grapalat"/>
          <w:lang w:val="ru-RU"/>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rPr>
        <w:t> </w:t>
      </w:r>
      <w:r w:rsidRPr="00D20324">
        <w:rPr>
          <w:rFonts w:ascii="GHEA Grapalat" w:hAnsi="GHEA Grapalat"/>
          <w:lang w:val="ru-RU"/>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cs="Courier New"/>
        </w:rPr>
        <w:t> </w:t>
      </w:r>
      <w:r w:rsidRPr="00D20324">
        <w:rPr>
          <w:rFonts w:ascii="GHEA Grapalat" w:hAnsi="GHEA Grapalat"/>
          <w:lang w:val="ru-RU"/>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A53E6A4" w14:textId="77777777" w:rsidR="00D20324" w:rsidRPr="00D20324" w:rsidRDefault="00D20324" w:rsidP="00D20324">
      <w:pPr>
        <w:widowControl w:val="0"/>
        <w:spacing w:after="160"/>
        <w:ind w:firstLine="567"/>
        <w:jc w:val="both"/>
        <w:rPr>
          <w:rFonts w:ascii="GHEA Grapalat" w:hAnsi="GHEA Grapalat"/>
          <w:lang w:val="ru-RU"/>
        </w:rPr>
      </w:pPr>
      <w:r w:rsidRPr="00D20324">
        <w:rPr>
          <w:rFonts w:ascii="GHEA Grapalat" w:hAnsi="GHEA Grapalat"/>
          <w:lang w:val="ru-RU"/>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FC3ECF5"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3.2.</w:t>
      </w:r>
      <w:r w:rsidRPr="00D20324">
        <w:rPr>
          <w:rFonts w:ascii="GHEA Grapalat" w:hAnsi="GHEA Grapalat"/>
          <w:lang w:val="ru-RU"/>
        </w:rPr>
        <w:tab/>
        <w:t xml:space="preserve">На конверте, указанном в пункте 3.1 настоящей инструкции, на языке составления заявки указываются: </w:t>
      </w:r>
    </w:p>
    <w:p w14:paraId="5A664280" w14:textId="77777777" w:rsidR="00D20324" w:rsidRPr="00D20324" w:rsidRDefault="00D20324" w:rsidP="00D20324">
      <w:pPr>
        <w:widowControl w:val="0"/>
        <w:tabs>
          <w:tab w:val="left" w:pos="1134"/>
        </w:tabs>
        <w:spacing w:after="160"/>
        <w:ind w:firstLine="567"/>
        <w:rPr>
          <w:rFonts w:ascii="GHEA Grapalat" w:hAnsi="GHEA Grapalat"/>
          <w:lang w:val="ru-RU"/>
        </w:rPr>
      </w:pPr>
      <w:r w:rsidRPr="00D20324">
        <w:rPr>
          <w:rFonts w:ascii="GHEA Grapalat" w:hAnsi="GHEA Grapalat"/>
          <w:lang w:val="ru-RU"/>
        </w:rPr>
        <w:t>1)</w:t>
      </w:r>
      <w:r w:rsidRPr="00D20324">
        <w:rPr>
          <w:rFonts w:ascii="GHEA Grapalat" w:hAnsi="GHEA Grapalat"/>
          <w:lang w:val="ru-RU"/>
        </w:rPr>
        <w:tab/>
        <w:t>наименование заказчика и место (адрес) подачи заявки;</w:t>
      </w:r>
    </w:p>
    <w:p w14:paraId="20121DFD" w14:textId="77777777" w:rsidR="00D20324" w:rsidRPr="00D20324" w:rsidRDefault="00D20324" w:rsidP="00D20324">
      <w:pPr>
        <w:widowControl w:val="0"/>
        <w:tabs>
          <w:tab w:val="left" w:pos="1134"/>
          <w:tab w:val="left" w:pos="6284"/>
        </w:tabs>
        <w:spacing w:after="160"/>
        <w:ind w:firstLine="567"/>
        <w:jc w:val="both"/>
        <w:rPr>
          <w:rFonts w:ascii="GHEA Grapalat" w:hAnsi="GHEA Grapalat"/>
          <w:lang w:val="ru-RU"/>
        </w:rPr>
      </w:pPr>
      <w:r w:rsidRPr="00D20324">
        <w:rPr>
          <w:rFonts w:ascii="GHEA Grapalat" w:hAnsi="GHEA Grapalat"/>
          <w:lang w:val="ru-RU"/>
        </w:rPr>
        <w:t>2)</w:t>
      </w:r>
      <w:r w:rsidRPr="00D20324">
        <w:rPr>
          <w:rFonts w:ascii="GHEA Grapalat" w:hAnsi="GHEA Grapalat"/>
          <w:lang w:val="ru-RU"/>
        </w:rPr>
        <w:tab/>
        <w:t>код процедуры;</w:t>
      </w:r>
      <w:r w:rsidRPr="00D20324">
        <w:rPr>
          <w:rFonts w:ascii="GHEA Grapalat" w:hAnsi="GHEA Grapalat"/>
          <w:lang w:val="ru-RU"/>
        </w:rPr>
        <w:tab/>
      </w:r>
    </w:p>
    <w:p w14:paraId="7215458E"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3)</w:t>
      </w:r>
      <w:r w:rsidRPr="00D20324">
        <w:rPr>
          <w:rFonts w:ascii="GHEA Grapalat" w:hAnsi="GHEA Grapalat"/>
          <w:lang w:val="ru-RU"/>
        </w:rPr>
        <w:tab/>
        <w:t>слова “не вскрывать до заседания по вскрытию заявок”;</w:t>
      </w:r>
    </w:p>
    <w:p w14:paraId="351A3FD7"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4)</w:t>
      </w:r>
      <w:r w:rsidRPr="00D20324">
        <w:rPr>
          <w:rFonts w:ascii="GHEA Grapalat" w:hAnsi="GHEA Grapalat"/>
          <w:lang w:val="ru-RU"/>
        </w:rPr>
        <w:tab/>
        <w:t>наименование (имя), место нахождения и номер телефона участника.</w:t>
      </w:r>
    </w:p>
    <w:p w14:paraId="4B0FDA1F" w14:textId="77777777" w:rsidR="00D20324" w:rsidRPr="00D20324" w:rsidRDefault="00D20324" w:rsidP="00D20324">
      <w:pPr>
        <w:widowControl w:val="0"/>
        <w:tabs>
          <w:tab w:val="left" w:pos="1134"/>
        </w:tabs>
        <w:spacing w:after="160"/>
        <w:ind w:firstLine="567"/>
        <w:jc w:val="both"/>
        <w:rPr>
          <w:rFonts w:ascii="GHEA Grapalat" w:hAnsi="GHEA Grapalat" w:cs="Sylfaen"/>
          <w:lang w:val="ru-RU"/>
        </w:rPr>
      </w:pPr>
      <w:r w:rsidRPr="00D20324">
        <w:rPr>
          <w:rFonts w:ascii="GHEA Grapalat" w:hAnsi="GHEA Grapalat"/>
          <w:lang w:val="ru-RU"/>
        </w:rPr>
        <w:t>3.3.</w:t>
      </w:r>
      <w:r w:rsidRPr="00D20324">
        <w:rPr>
          <w:rFonts w:ascii="GHEA Grapalat" w:hAnsi="GHEA Grapalat"/>
          <w:lang w:val="ru-RU"/>
        </w:rPr>
        <w:tab/>
        <w:t>На заседании по вскрытию заявок комиссия отклоняет заявки, не</w:t>
      </w:r>
      <w:r>
        <w:rPr>
          <w:rFonts w:ascii="Courier New" w:hAnsi="Courier New" w:cs="Courier New"/>
        </w:rPr>
        <w:t> </w:t>
      </w:r>
      <w:r w:rsidRPr="00D20324">
        <w:rPr>
          <w:rFonts w:ascii="GHEA Grapalat" w:hAnsi="GHEA Grapalat"/>
          <w:lang w:val="ru-RU"/>
        </w:rPr>
        <w:t>соответствующие требованиям пунктов 3.1 и 3.2 настоящей инструкции, и в том же виде возвращает подающему их лицу.</w:t>
      </w:r>
    </w:p>
    <w:p w14:paraId="3A2FA7E3" w14:textId="77777777" w:rsidR="00F858E6" w:rsidRPr="00D20324" w:rsidRDefault="00F858E6" w:rsidP="00F858E6">
      <w:pPr>
        <w:widowControl w:val="0"/>
        <w:tabs>
          <w:tab w:val="left" w:pos="0"/>
          <w:tab w:val="left" w:pos="284"/>
        </w:tabs>
        <w:spacing w:after="0" w:line="240" w:lineRule="auto"/>
        <w:jc w:val="both"/>
        <w:rPr>
          <w:rFonts w:ascii="GHEA Grapalat" w:hAnsi="GHEA Grapalat"/>
          <w:color w:val="000000" w:themeColor="text1"/>
          <w:lang w:val="ru-RU"/>
        </w:rPr>
      </w:pPr>
    </w:p>
    <w:p w14:paraId="51487406" w14:textId="77777777" w:rsidR="00F858E6" w:rsidRPr="00F27E5D" w:rsidRDefault="00F858E6" w:rsidP="00F858E6">
      <w:pPr>
        <w:widowControl w:val="0"/>
        <w:spacing w:after="0" w:line="240" w:lineRule="auto"/>
        <w:ind w:firstLine="284"/>
        <w:jc w:val="both"/>
        <w:rPr>
          <w:rFonts w:ascii="GHEA Grapalat" w:hAnsi="GHEA Grapalat"/>
          <w:color w:val="000000" w:themeColor="text1"/>
          <w:lang w:val="ru-RU"/>
        </w:rPr>
      </w:pPr>
    </w:p>
    <w:p w14:paraId="6397EBBC" w14:textId="77777777" w:rsidR="00F858E6" w:rsidRPr="00F27E5D" w:rsidRDefault="00F858E6" w:rsidP="00F858E6">
      <w:pPr>
        <w:widowControl w:val="0"/>
        <w:spacing w:line="240" w:lineRule="auto"/>
        <w:ind w:firstLine="284"/>
        <w:rPr>
          <w:rFonts w:ascii="GHEA Grapalat" w:hAnsi="GHEA Grapalat"/>
          <w:color w:val="000000" w:themeColor="text1"/>
          <w:lang w:val="hy-AM"/>
        </w:rPr>
      </w:pPr>
    </w:p>
    <w:p w14:paraId="563B782B" w14:textId="77777777" w:rsidR="00F858E6" w:rsidRPr="00F27E5D" w:rsidRDefault="00F858E6" w:rsidP="00F858E6">
      <w:pPr>
        <w:spacing w:after="0" w:line="360" w:lineRule="auto"/>
        <w:jc w:val="both"/>
        <w:rPr>
          <w:rFonts w:ascii="GHEA Grapalat" w:hAnsi="GHEA Grapalat"/>
          <w:b/>
          <w:color w:val="000000" w:themeColor="text1"/>
          <w:lang w:val="ru-RU"/>
        </w:rPr>
      </w:pPr>
      <w:r w:rsidRPr="00F27E5D">
        <w:rPr>
          <w:rFonts w:ascii="GHEA Grapalat" w:hAnsi="GHEA Grapalat"/>
          <w:b/>
          <w:color w:val="000000" w:themeColor="text1"/>
          <w:lang w:val="ru-RU"/>
        </w:rPr>
        <w:br w:type="page"/>
      </w:r>
    </w:p>
    <w:p w14:paraId="427DE08A" w14:textId="77777777" w:rsidR="00D20324" w:rsidRDefault="00D20324" w:rsidP="00D20324">
      <w:pPr>
        <w:pStyle w:val="norm"/>
        <w:widowControl w:val="0"/>
        <w:spacing w:after="160" w:line="240" w:lineRule="auto"/>
        <w:ind w:firstLine="284"/>
        <w:jc w:val="right"/>
        <w:rPr>
          <w:rFonts w:ascii="GHEA Grapalat" w:hAnsi="GHEA Grapalat" w:cs="Arial"/>
          <w:b/>
          <w:sz w:val="24"/>
          <w:szCs w:val="24"/>
        </w:rPr>
      </w:pPr>
      <w:r>
        <w:rPr>
          <w:rFonts w:ascii="GHEA Grapalat" w:hAnsi="GHEA Grapalat"/>
          <w:b/>
          <w:sz w:val="24"/>
          <w:szCs w:val="24"/>
        </w:rPr>
        <w:lastRenderedPageBreak/>
        <w:t>Приложение № 1</w:t>
      </w:r>
    </w:p>
    <w:p w14:paraId="721BDC94" w14:textId="6BAC6D18" w:rsidR="00D20324" w:rsidRDefault="00D20324" w:rsidP="00D20324">
      <w:pPr>
        <w:pStyle w:val="NormalWeb"/>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 xml:space="preserve">под кодом </w:t>
      </w:r>
      <w:r w:rsidRPr="00D47073">
        <w:rPr>
          <w:rFonts w:ascii="GHEA Grapalat" w:hAnsi="GHEA Grapalat"/>
        </w:rPr>
        <w:t>“</w:t>
      </w:r>
      <w:r w:rsidRPr="00D47073">
        <w:rPr>
          <w:rFonts w:ascii="GHEA Grapalat" w:hAnsi="GHEA Grapalat"/>
          <w:lang w:val="af-ZA"/>
        </w:rPr>
        <w:t xml:space="preserve"> </w:t>
      </w:r>
      <w:r>
        <w:rPr>
          <w:rFonts w:ascii="GHEA Grapalat" w:hAnsi="GHEA Grapalat"/>
          <w:lang w:val="af-ZA"/>
        </w:rPr>
        <w:t>Հ</w:t>
      </w:r>
      <w:r w:rsidR="00704760">
        <w:rPr>
          <w:rFonts w:ascii="GHEA Grapalat" w:hAnsi="GHEA Grapalat"/>
          <w:lang w:val="hy-AM"/>
        </w:rPr>
        <w:t>ԸՖ</w:t>
      </w:r>
      <w:r>
        <w:rPr>
          <w:rFonts w:ascii="GHEA Grapalat" w:hAnsi="GHEA Grapalat"/>
          <w:lang w:val="af-ZA"/>
        </w:rPr>
        <w:t>-ԳՀԾՁԲ-</w:t>
      </w:r>
      <w:r w:rsidR="00704760">
        <w:rPr>
          <w:rFonts w:ascii="GHEA Grapalat" w:hAnsi="GHEA Grapalat"/>
          <w:lang w:val="hy-AM"/>
        </w:rPr>
        <w:t>5</w:t>
      </w:r>
      <w:r w:rsidR="00E10C0B">
        <w:rPr>
          <w:rFonts w:ascii="GHEA Grapalat" w:hAnsi="GHEA Grapalat"/>
          <w:lang w:val="hy-AM"/>
        </w:rPr>
        <w:t>/</w:t>
      </w:r>
      <w:r w:rsidR="00704760">
        <w:rPr>
          <w:rFonts w:ascii="GHEA Grapalat" w:hAnsi="GHEA Grapalat"/>
          <w:lang w:val="hy-AM"/>
        </w:rPr>
        <w:t>2</w:t>
      </w:r>
      <w:r w:rsidR="00E10C0B">
        <w:rPr>
          <w:rFonts w:ascii="GHEA Grapalat" w:hAnsi="GHEA Grapalat"/>
          <w:lang w:val="hy-AM"/>
        </w:rPr>
        <w:t>5</w:t>
      </w:r>
      <w:r>
        <w:rPr>
          <w:rFonts w:ascii="GHEA Grapalat" w:hAnsi="GHEA Grapalat"/>
        </w:rPr>
        <w:t>"</w:t>
      </w:r>
    </w:p>
    <w:p w14:paraId="31EA20CA" w14:textId="77777777" w:rsidR="00D20324" w:rsidRPr="00D20324" w:rsidRDefault="00D20324" w:rsidP="00D20324">
      <w:pPr>
        <w:widowControl w:val="0"/>
        <w:spacing w:after="160"/>
        <w:jc w:val="center"/>
        <w:rPr>
          <w:rFonts w:ascii="GHEA Grapalat" w:hAnsi="GHEA Grapalat" w:cs="Arial"/>
          <w:b/>
          <w:lang w:val="ru-RU"/>
        </w:rPr>
      </w:pPr>
      <w:r w:rsidRPr="00D20324">
        <w:rPr>
          <w:rFonts w:ascii="GHEA Grapalat" w:hAnsi="GHEA Grapalat"/>
          <w:b/>
          <w:lang w:val="ru-RU"/>
        </w:rPr>
        <w:t>ЗАЯВЛЕНИЕ-  ОБЪЯВЛЕНИЕ *</w:t>
      </w:r>
    </w:p>
    <w:p w14:paraId="7DF8A4FE" w14:textId="77777777" w:rsidR="00D20324" w:rsidRPr="00D20324" w:rsidRDefault="00D20324" w:rsidP="00D20324">
      <w:pPr>
        <w:pStyle w:val="Heading6"/>
        <w:keepNext w:val="0"/>
        <w:widowControl w:val="0"/>
        <w:spacing w:after="160"/>
        <w:jc w:val="center"/>
        <w:rPr>
          <w:rFonts w:ascii="GHEA Grapalat" w:hAnsi="GHEA Grapalat" w:cs="Arial"/>
          <w:color w:val="auto"/>
          <w:sz w:val="24"/>
          <w:szCs w:val="24"/>
          <w:lang w:val="ru-RU"/>
        </w:rPr>
      </w:pPr>
      <w:r w:rsidRPr="00D20324">
        <w:rPr>
          <w:rFonts w:ascii="GHEA Grapalat" w:hAnsi="GHEA Grapalat"/>
          <w:color w:val="auto"/>
          <w:sz w:val="24"/>
          <w:szCs w:val="24"/>
          <w:lang w:val="ru-RU"/>
        </w:rPr>
        <w:t xml:space="preserve">на участие в открытом конкурсе </w:t>
      </w:r>
    </w:p>
    <w:p w14:paraId="46DEACA5" w14:textId="77777777" w:rsidR="00D20324" w:rsidRPr="00D20324" w:rsidRDefault="00D20324" w:rsidP="00D20324">
      <w:pPr>
        <w:widowControl w:val="0"/>
        <w:spacing w:after="120"/>
        <w:jc w:val="center"/>
        <w:rPr>
          <w:rFonts w:ascii="GHEA Grapalat" w:hAnsi="GHEA Grapalat"/>
          <w:lang w:val="ru-RU"/>
        </w:rPr>
      </w:pPr>
    </w:p>
    <w:p w14:paraId="6791FFE5" w14:textId="77777777" w:rsidR="00D20324" w:rsidRPr="00D20324" w:rsidRDefault="00D20324" w:rsidP="00D20324">
      <w:pPr>
        <w:jc w:val="both"/>
        <w:rPr>
          <w:rFonts w:ascii="GHEA Grapalat" w:hAnsi="GHEA Grapalat"/>
          <w:lang w:val="ru-RU"/>
        </w:rPr>
      </w:pPr>
      <w:r w:rsidRPr="00D20324">
        <w:rPr>
          <w:rFonts w:ascii="GHEA Grapalat" w:hAnsi="GHEA Grapalat"/>
          <w:lang w:val="ru-RU"/>
        </w:rPr>
        <w:t xml:space="preserve">______________________________________________________________заявляет, что </w:t>
      </w:r>
    </w:p>
    <w:p w14:paraId="6712D8BE" w14:textId="77777777" w:rsidR="00D20324" w:rsidRPr="00D20324" w:rsidRDefault="00D20324" w:rsidP="00D20324">
      <w:pPr>
        <w:spacing w:after="160"/>
        <w:ind w:left="2694"/>
        <w:jc w:val="both"/>
        <w:rPr>
          <w:rFonts w:ascii="GHEA Grapalat" w:hAnsi="GHEA Grapalat"/>
          <w:sz w:val="16"/>
          <w:lang w:val="ru-RU"/>
        </w:rPr>
      </w:pPr>
      <w:r w:rsidRPr="00D20324">
        <w:rPr>
          <w:rFonts w:ascii="GHEA Grapalat" w:hAnsi="GHEA Grapalat"/>
          <w:sz w:val="16"/>
          <w:lang w:val="ru-RU"/>
        </w:rPr>
        <w:t xml:space="preserve">наименование участника </w:t>
      </w:r>
    </w:p>
    <w:p w14:paraId="5911E815" w14:textId="77777777" w:rsidR="00D20324" w:rsidRPr="00D20324" w:rsidRDefault="00D20324" w:rsidP="00D20324">
      <w:pPr>
        <w:jc w:val="both"/>
        <w:rPr>
          <w:rFonts w:ascii="GHEA Grapalat" w:hAnsi="GHEA Grapalat"/>
          <w:u w:val="single"/>
          <w:lang w:val="ru-RU"/>
        </w:rPr>
      </w:pPr>
      <w:r w:rsidRPr="00D20324">
        <w:rPr>
          <w:rFonts w:ascii="GHEA Grapalat" w:hAnsi="GHEA Grapalat"/>
          <w:lang w:val="ru-RU"/>
        </w:rPr>
        <w:t>желает участвовать в лоте (лотах)_______________________________ объявленного</w:t>
      </w:r>
    </w:p>
    <w:p w14:paraId="1F015F86" w14:textId="77777777" w:rsidR="00D20324" w:rsidRPr="00D20324" w:rsidRDefault="00D20324" w:rsidP="00D20324">
      <w:pPr>
        <w:spacing w:after="160"/>
        <w:ind w:left="4395"/>
        <w:jc w:val="both"/>
        <w:rPr>
          <w:rFonts w:ascii="GHEA Grapalat" w:hAnsi="GHEA Grapalat" w:cs="Sylfaen"/>
          <w:sz w:val="16"/>
          <w:lang w:val="ru-RU"/>
        </w:rPr>
      </w:pPr>
      <w:r w:rsidRPr="00D20324">
        <w:rPr>
          <w:rFonts w:ascii="GHEA Grapalat" w:hAnsi="GHEA Grapalat"/>
          <w:sz w:val="16"/>
          <w:lang w:val="ru-RU"/>
        </w:rPr>
        <w:t>номер лота (лотов)</w:t>
      </w:r>
    </w:p>
    <w:p w14:paraId="12BA4EC1" w14:textId="77777777" w:rsidR="00D20324" w:rsidRPr="00D20324" w:rsidRDefault="00D20324" w:rsidP="00D20324">
      <w:pPr>
        <w:jc w:val="both"/>
        <w:rPr>
          <w:rFonts w:ascii="GHEA Grapalat" w:hAnsi="GHEA Grapalat" w:cs="Sylfaen"/>
          <w:lang w:val="ru-RU"/>
        </w:rPr>
      </w:pPr>
      <w:r w:rsidRPr="00D20324">
        <w:rPr>
          <w:rFonts w:ascii="GHEA Grapalat" w:hAnsi="GHEA Grapalat"/>
          <w:lang w:val="ru-RU"/>
        </w:rPr>
        <w:t>______________________________________________ под кодом "---</w:t>
      </w:r>
      <w:proofErr w:type="spellStart"/>
      <w:r>
        <w:rPr>
          <w:rFonts w:ascii="GHEA Grapalat" w:hAnsi="GHEA Grapalat"/>
        </w:rPr>
        <w:t>BMTsDzB</w:t>
      </w:r>
      <w:proofErr w:type="spellEnd"/>
      <w:r w:rsidRPr="00D20324">
        <w:rPr>
          <w:rFonts w:ascii="GHEA Grapalat" w:hAnsi="GHEA Grapalat"/>
          <w:lang w:val="ru-RU"/>
        </w:rPr>
        <w:t>---/---"</w:t>
      </w:r>
    </w:p>
    <w:p w14:paraId="106C0900" w14:textId="77777777" w:rsidR="00D20324" w:rsidRPr="00D20324" w:rsidRDefault="00D20324" w:rsidP="00D20324">
      <w:pPr>
        <w:spacing w:after="160"/>
        <w:ind w:left="1560"/>
        <w:jc w:val="both"/>
        <w:rPr>
          <w:rFonts w:ascii="GHEA Grapalat" w:hAnsi="GHEA Grapalat"/>
          <w:sz w:val="20"/>
          <w:lang w:val="ru-RU"/>
        </w:rPr>
      </w:pPr>
      <w:r w:rsidRPr="00D20324">
        <w:rPr>
          <w:rFonts w:ascii="GHEA Grapalat" w:hAnsi="GHEA Grapalat"/>
          <w:sz w:val="16"/>
          <w:lang w:val="ru-RU"/>
        </w:rPr>
        <w:t>наименование заказчика</w:t>
      </w:r>
    </w:p>
    <w:p w14:paraId="1BA1F209" w14:textId="77777777" w:rsidR="00D20324" w:rsidRPr="00D20324" w:rsidRDefault="00D20324" w:rsidP="00D20324">
      <w:pPr>
        <w:spacing w:after="160"/>
        <w:jc w:val="both"/>
        <w:rPr>
          <w:rFonts w:ascii="GHEA Grapalat" w:hAnsi="GHEA Grapalat"/>
          <w:lang w:val="ru-RU"/>
        </w:rPr>
      </w:pPr>
      <w:r w:rsidRPr="00D20324">
        <w:rPr>
          <w:rFonts w:ascii="GHEA Grapalat" w:hAnsi="GHEA Grapalat"/>
          <w:lang w:val="ru-RU"/>
        </w:rPr>
        <w:t>открытого конкурса и в соответствии с требованиями приглашения подает заявку.</w:t>
      </w:r>
    </w:p>
    <w:p w14:paraId="2ECEFD1E" w14:textId="77777777" w:rsidR="00D20324" w:rsidRPr="00D20324" w:rsidRDefault="00D20324" w:rsidP="00D20324">
      <w:pPr>
        <w:jc w:val="both"/>
        <w:rPr>
          <w:rFonts w:ascii="GHEA Grapalat" w:hAnsi="GHEA Grapalat"/>
          <w:lang w:val="ru-RU"/>
        </w:rPr>
      </w:pPr>
      <w:r w:rsidRPr="00D20324">
        <w:rPr>
          <w:rFonts w:ascii="GHEA Grapalat" w:hAnsi="GHEA Grapalat"/>
          <w:lang w:val="ru-RU"/>
        </w:rPr>
        <w:t>__________________________________________________ заявляет и заверяет, что</w:t>
      </w:r>
    </w:p>
    <w:p w14:paraId="55D12411" w14:textId="77777777" w:rsidR="00D20324" w:rsidRPr="00D20324" w:rsidRDefault="00D20324" w:rsidP="00D20324">
      <w:pPr>
        <w:spacing w:after="160"/>
        <w:ind w:left="1843"/>
        <w:jc w:val="both"/>
        <w:rPr>
          <w:rFonts w:ascii="GHEA Grapalat" w:hAnsi="GHEA Grapalat" w:cs="Sylfaen"/>
          <w:sz w:val="16"/>
          <w:lang w:val="ru-RU"/>
        </w:rPr>
      </w:pPr>
      <w:r w:rsidRPr="00D20324">
        <w:rPr>
          <w:rFonts w:ascii="GHEA Grapalat" w:hAnsi="GHEA Grapalat"/>
          <w:sz w:val="16"/>
          <w:lang w:val="ru-RU"/>
        </w:rPr>
        <w:t>наименование участника</w:t>
      </w:r>
    </w:p>
    <w:p w14:paraId="5361748B" w14:textId="77777777" w:rsidR="00D20324" w:rsidRPr="00D20324" w:rsidRDefault="00D20324" w:rsidP="00D20324">
      <w:pPr>
        <w:jc w:val="both"/>
        <w:rPr>
          <w:rFonts w:ascii="GHEA Grapalat" w:hAnsi="GHEA Grapalat" w:cs="Sylfaen"/>
          <w:lang w:val="ru-RU"/>
        </w:rPr>
      </w:pPr>
      <w:r w:rsidRPr="00D20324">
        <w:rPr>
          <w:rFonts w:ascii="GHEA Grapalat" w:hAnsi="GHEA Grapalat"/>
          <w:lang w:val="ru-RU"/>
        </w:rPr>
        <w:t>является резидентом ______________________________________________________.</w:t>
      </w:r>
    </w:p>
    <w:p w14:paraId="5CC0E690" w14:textId="77777777" w:rsidR="00D20324" w:rsidRPr="00D20324" w:rsidRDefault="00D20324" w:rsidP="00D20324">
      <w:pPr>
        <w:spacing w:after="160"/>
        <w:ind w:left="4111"/>
        <w:jc w:val="both"/>
        <w:rPr>
          <w:rFonts w:ascii="GHEA Grapalat" w:hAnsi="GHEA Grapalat" w:cs="Arial"/>
          <w:sz w:val="16"/>
          <w:lang w:val="ru-RU"/>
        </w:rPr>
      </w:pPr>
      <w:r w:rsidRPr="00D20324">
        <w:rPr>
          <w:rFonts w:ascii="GHEA Grapalat" w:hAnsi="GHEA Grapalat"/>
          <w:sz w:val="16"/>
          <w:lang w:val="ru-RU"/>
        </w:rPr>
        <w:t>наименование страны</w:t>
      </w:r>
    </w:p>
    <w:p w14:paraId="6F5A1BFE" w14:textId="77777777" w:rsidR="00D20324" w:rsidRPr="00D20324" w:rsidRDefault="00D20324" w:rsidP="00D20324">
      <w:pPr>
        <w:jc w:val="both"/>
        <w:rPr>
          <w:rFonts w:ascii="GHEA Grapalat" w:hAnsi="GHEA Grapalat"/>
          <w:lang w:val="ru-RU"/>
        </w:rPr>
      </w:pPr>
    </w:p>
    <w:p w14:paraId="6EF0DEE0" w14:textId="77777777" w:rsidR="00D20324" w:rsidRPr="00D20324" w:rsidRDefault="00D20324" w:rsidP="00D20324">
      <w:pPr>
        <w:jc w:val="both"/>
        <w:rPr>
          <w:rFonts w:ascii="GHEA Grapalat" w:hAnsi="GHEA Grapalat"/>
          <w:lang w:val="ru-RU"/>
        </w:rPr>
      </w:pPr>
      <w:r w:rsidRPr="00D20324">
        <w:rPr>
          <w:rFonts w:ascii="GHEA Grapalat" w:hAnsi="GHEA Grapalat"/>
          <w:lang w:val="ru-RU"/>
        </w:rPr>
        <w:t>Данные       ----------------------------------------  следующие:</w:t>
      </w:r>
    </w:p>
    <w:p w14:paraId="29A31E1A" w14:textId="77777777" w:rsidR="00D20324" w:rsidRDefault="00D20324" w:rsidP="00D20324">
      <w:pPr>
        <w:spacing w:after="160"/>
        <w:ind w:left="1843"/>
        <w:rPr>
          <w:rFonts w:ascii="GHEA Grapalat" w:hAnsi="GHEA Grapalat" w:cs="Sylfaen"/>
          <w:sz w:val="16"/>
          <w:lang w:val="hy-AM"/>
        </w:rPr>
      </w:pPr>
      <w:r w:rsidRPr="00D20324">
        <w:rPr>
          <w:rFonts w:ascii="GHEA Grapalat" w:hAnsi="GHEA Grapalat"/>
          <w:sz w:val="16"/>
          <w:lang w:val="ru-RU"/>
        </w:rPr>
        <w:t>наименование участника</w:t>
      </w:r>
    </w:p>
    <w:p w14:paraId="71C6A67B" w14:textId="77777777" w:rsidR="00D20324" w:rsidRPr="00D20324" w:rsidRDefault="00D20324" w:rsidP="00D20324">
      <w:pPr>
        <w:jc w:val="both"/>
        <w:rPr>
          <w:rFonts w:ascii="GHEA Grapalat" w:hAnsi="GHEA Grapalat"/>
          <w:lang w:val="ru-RU"/>
        </w:rPr>
      </w:pPr>
    </w:p>
    <w:p w14:paraId="6CEDB11F" w14:textId="77777777" w:rsidR="00D20324" w:rsidRPr="00D20324" w:rsidRDefault="00D20324" w:rsidP="00D20324">
      <w:pPr>
        <w:jc w:val="both"/>
        <w:rPr>
          <w:rFonts w:ascii="GHEA Grapalat" w:hAnsi="GHEA Grapalat"/>
          <w:lang w:val="ru-RU"/>
        </w:rPr>
      </w:pPr>
      <w:r w:rsidRPr="00D20324">
        <w:rPr>
          <w:rFonts w:ascii="GHEA Grapalat" w:hAnsi="GHEA Grapalat"/>
          <w:lang w:val="ru-RU"/>
        </w:rPr>
        <w:t>Учетный номер налогоплательщика               ________________</w:t>
      </w:r>
    </w:p>
    <w:p w14:paraId="75B0D670" w14:textId="77777777" w:rsidR="00D20324" w:rsidRPr="00D20324" w:rsidRDefault="00D20324" w:rsidP="00D20324">
      <w:pPr>
        <w:tabs>
          <w:tab w:val="left" w:pos="7371"/>
        </w:tabs>
        <w:ind w:left="4111"/>
        <w:jc w:val="both"/>
        <w:rPr>
          <w:rFonts w:ascii="GHEA Grapalat" w:hAnsi="GHEA Grapalat" w:cs="Arial"/>
          <w:sz w:val="16"/>
          <w:lang w:val="ru-RU"/>
        </w:rPr>
      </w:pPr>
      <w:r w:rsidRPr="00D20324">
        <w:rPr>
          <w:rFonts w:ascii="GHEA Grapalat" w:hAnsi="GHEA Grapalat"/>
          <w:sz w:val="16"/>
          <w:lang w:val="ru-RU"/>
        </w:rPr>
        <w:t xml:space="preserve">               учетный номер налогоплательщика</w:t>
      </w:r>
    </w:p>
    <w:p w14:paraId="1C1F8159" w14:textId="77777777" w:rsidR="00D20324" w:rsidRPr="00D20324" w:rsidRDefault="00D20324" w:rsidP="00D20324">
      <w:pPr>
        <w:jc w:val="both"/>
        <w:rPr>
          <w:rFonts w:ascii="GHEA Grapalat" w:hAnsi="GHEA Grapalat"/>
          <w:lang w:val="ru-RU"/>
        </w:rPr>
      </w:pPr>
    </w:p>
    <w:p w14:paraId="7FB1F424" w14:textId="77777777" w:rsidR="00D20324" w:rsidRPr="00D20324" w:rsidRDefault="00D20324" w:rsidP="00D20324">
      <w:pPr>
        <w:jc w:val="both"/>
        <w:rPr>
          <w:rFonts w:ascii="GHEA Grapalat" w:hAnsi="GHEA Grapalat"/>
          <w:lang w:val="ru-RU"/>
        </w:rPr>
      </w:pPr>
      <w:r w:rsidRPr="00D20324">
        <w:rPr>
          <w:rFonts w:ascii="GHEA Grapalat" w:hAnsi="GHEA Grapalat"/>
          <w:lang w:val="ru-RU"/>
        </w:rPr>
        <w:t>Адрес электронной почты                            __________________</w:t>
      </w:r>
    </w:p>
    <w:p w14:paraId="68F00DD9" w14:textId="77777777" w:rsidR="00D20324" w:rsidRPr="00D20324" w:rsidRDefault="00D20324" w:rsidP="00D20324">
      <w:pPr>
        <w:tabs>
          <w:tab w:val="left" w:pos="6946"/>
        </w:tabs>
        <w:ind w:left="3402" w:firstLine="6"/>
        <w:jc w:val="both"/>
        <w:rPr>
          <w:rFonts w:ascii="GHEA Grapalat" w:hAnsi="GHEA Grapalat"/>
          <w:sz w:val="16"/>
          <w:lang w:val="ru-RU"/>
        </w:rPr>
      </w:pPr>
      <w:r w:rsidRPr="00D20324">
        <w:rPr>
          <w:rFonts w:ascii="GHEA Grapalat" w:hAnsi="GHEA Grapalat"/>
          <w:sz w:val="16"/>
          <w:lang w:val="ru-RU"/>
        </w:rPr>
        <w:t xml:space="preserve">                                  адрес электронной</w:t>
      </w:r>
      <w:r w:rsidRPr="00D20324">
        <w:rPr>
          <w:rFonts w:ascii="GHEA Grapalat" w:hAnsi="GHEA Grapalat"/>
          <w:sz w:val="16"/>
          <w:lang w:val="ru-RU"/>
        </w:rPr>
        <w:tab/>
        <w:t>почты</w:t>
      </w:r>
    </w:p>
    <w:p w14:paraId="5C5038F0" w14:textId="77777777" w:rsidR="00D20324" w:rsidRPr="00D20324" w:rsidRDefault="00D20324" w:rsidP="00D20324">
      <w:pPr>
        <w:jc w:val="both"/>
        <w:rPr>
          <w:rFonts w:ascii="GHEA Grapalat" w:hAnsi="GHEA Grapalat"/>
          <w:lang w:val="ru-RU"/>
        </w:rPr>
      </w:pPr>
    </w:p>
    <w:p w14:paraId="0CA539BD" w14:textId="77777777" w:rsidR="00D20324" w:rsidRPr="00D20324" w:rsidRDefault="00D20324" w:rsidP="00D20324">
      <w:pPr>
        <w:jc w:val="both"/>
        <w:rPr>
          <w:rFonts w:ascii="GHEA Grapalat" w:hAnsi="GHEA Grapalat"/>
          <w:lang w:val="ru-RU"/>
        </w:rPr>
      </w:pPr>
      <w:r w:rsidRPr="00D20324">
        <w:rPr>
          <w:rFonts w:ascii="GHEA Grapalat" w:hAnsi="GHEA Grapalat"/>
          <w:lang w:val="ru-RU"/>
        </w:rPr>
        <w:t>Адрес деятельности              ------------------------------------------------------------</w:t>
      </w:r>
    </w:p>
    <w:p w14:paraId="39A4C660" w14:textId="77777777" w:rsidR="00D20324" w:rsidRPr="00D20324" w:rsidRDefault="00D20324" w:rsidP="00D20324">
      <w:pPr>
        <w:jc w:val="both"/>
        <w:rPr>
          <w:rFonts w:ascii="GHEA Grapalat" w:hAnsi="GHEA Grapalat"/>
          <w:sz w:val="18"/>
          <w:szCs w:val="18"/>
          <w:lang w:val="ru-RU"/>
        </w:rPr>
      </w:pPr>
      <w:r w:rsidRPr="00D20324">
        <w:rPr>
          <w:rFonts w:ascii="GHEA Grapalat" w:hAnsi="GHEA Grapalat"/>
          <w:lang w:val="ru-RU"/>
        </w:rPr>
        <w:t xml:space="preserve">                                                                      </w:t>
      </w:r>
      <w:r w:rsidRPr="00D20324">
        <w:rPr>
          <w:rFonts w:ascii="GHEA Grapalat" w:hAnsi="GHEA Grapalat"/>
          <w:sz w:val="18"/>
          <w:szCs w:val="18"/>
          <w:lang w:val="ru-RU"/>
        </w:rPr>
        <w:t>адрес деятельности</w:t>
      </w:r>
    </w:p>
    <w:p w14:paraId="015B2BFE" w14:textId="77777777" w:rsidR="00D20324" w:rsidRPr="00D20324" w:rsidRDefault="00D20324" w:rsidP="00D20324">
      <w:pPr>
        <w:jc w:val="both"/>
        <w:rPr>
          <w:rFonts w:ascii="GHEA Grapalat" w:hAnsi="GHEA Grapalat"/>
          <w:sz w:val="18"/>
          <w:szCs w:val="18"/>
          <w:lang w:val="ru-RU"/>
        </w:rPr>
      </w:pPr>
    </w:p>
    <w:p w14:paraId="21B35DF5" w14:textId="77777777" w:rsidR="00D20324" w:rsidRPr="00D20324" w:rsidRDefault="00D20324" w:rsidP="00D20324">
      <w:pPr>
        <w:jc w:val="both"/>
        <w:rPr>
          <w:rFonts w:ascii="GHEA Grapalat" w:hAnsi="GHEA Grapalat"/>
          <w:lang w:val="ru-RU"/>
        </w:rPr>
      </w:pPr>
      <w:r w:rsidRPr="00D20324">
        <w:rPr>
          <w:rFonts w:ascii="GHEA Grapalat" w:hAnsi="GHEA Grapalat"/>
          <w:lang w:val="ru-RU"/>
        </w:rPr>
        <w:lastRenderedPageBreak/>
        <w:t xml:space="preserve">Номер телефона                     ------------------------------------------------------------- </w:t>
      </w:r>
    </w:p>
    <w:p w14:paraId="792839B2" w14:textId="77777777" w:rsidR="00D20324" w:rsidRPr="00D20324" w:rsidRDefault="00D20324" w:rsidP="00D20324">
      <w:pPr>
        <w:tabs>
          <w:tab w:val="left" w:pos="7371"/>
        </w:tabs>
        <w:spacing w:after="160"/>
        <w:ind w:left="3544" w:firstLine="3"/>
        <w:jc w:val="both"/>
        <w:rPr>
          <w:rFonts w:ascii="GHEA Grapalat" w:hAnsi="GHEA Grapalat"/>
          <w:sz w:val="16"/>
          <w:lang w:val="ru-RU"/>
        </w:rPr>
      </w:pPr>
      <w:r w:rsidRPr="00D20324">
        <w:rPr>
          <w:rFonts w:ascii="GHEA Grapalat" w:hAnsi="GHEA Grapalat"/>
          <w:sz w:val="16"/>
          <w:lang w:val="ru-RU"/>
        </w:rPr>
        <w:t xml:space="preserve">                                 Номер телефона</w:t>
      </w:r>
    </w:p>
    <w:p w14:paraId="173A6820"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Настоящим _________________________________объявляет и подтверждает,что:</w:t>
      </w:r>
    </w:p>
    <w:p w14:paraId="36B9587C" w14:textId="77777777" w:rsidR="00D20324" w:rsidRPr="00D20324" w:rsidRDefault="00D20324" w:rsidP="00D20324">
      <w:pPr>
        <w:widowControl w:val="0"/>
        <w:spacing w:after="120"/>
        <w:ind w:left="2835"/>
        <w:jc w:val="both"/>
        <w:rPr>
          <w:rFonts w:ascii="GHEA Grapalat" w:hAnsi="GHEA Grapalat"/>
          <w:sz w:val="16"/>
          <w:lang w:val="ru-RU"/>
        </w:rPr>
      </w:pPr>
      <w:r w:rsidRPr="00D20324">
        <w:rPr>
          <w:rFonts w:ascii="GHEA Grapalat" w:hAnsi="GHEA Grapalat"/>
          <w:sz w:val="16"/>
          <w:lang w:val="ru-RU"/>
        </w:rPr>
        <w:t>наименование участника</w:t>
      </w:r>
    </w:p>
    <w:p w14:paraId="7F84641C" w14:textId="77777777" w:rsidR="00D20324" w:rsidRPr="00D20324" w:rsidRDefault="00D20324" w:rsidP="00D20324">
      <w:pPr>
        <w:widowControl w:val="0"/>
        <w:spacing w:after="120"/>
        <w:ind w:left="2835"/>
        <w:jc w:val="both"/>
        <w:rPr>
          <w:rFonts w:ascii="GHEA Grapalat" w:hAnsi="GHEA Grapalat"/>
          <w:sz w:val="16"/>
          <w:lang w:val="ru-RU"/>
        </w:rPr>
      </w:pPr>
    </w:p>
    <w:p w14:paraId="150188ED" w14:textId="77777777" w:rsidR="00D20324" w:rsidRDefault="00D20324" w:rsidP="00D20324">
      <w:pPr>
        <w:ind w:firstLine="709"/>
        <w:rPr>
          <w:rFonts w:ascii="GHEA Grapalat" w:hAnsi="GHEA Grapalat"/>
          <w:sz w:val="20"/>
          <w:lang w:val="es-ES"/>
        </w:rPr>
      </w:pPr>
      <w:r w:rsidRPr="00D20324">
        <w:rPr>
          <w:rFonts w:ascii="GHEA Grapalat" w:hAnsi="GHEA Grapalat" w:cs="Arial"/>
          <w:sz w:val="20"/>
          <w:szCs w:val="20"/>
          <w:lang w:val="ru-RU"/>
        </w:rPr>
        <w:t>1</w:t>
      </w:r>
      <w:r>
        <w:rPr>
          <w:rFonts w:ascii="GHEA Grapalat" w:hAnsi="GHEA Grapalat" w:cs="Arial"/>
          <w:sz w:val="20"/>
          <w:szCs w:val="20"/>
          <w:lang w:val="es-ES"/>
        </w:rPr>
        <w:t>)</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sidRPr="00D20324">
        <w:rPr>
          <w:rFonts w:ascii="GHEA Grapalat" w:hAnsi="GHEA Grapalat"/>
          <w:sz w:val="20"/>
          <w:u w:val="single"/>
          <w:lang w:val="ru-RU"/>
        </w:rPr>
        <w:t xml:space="preserve">и </w:t>
      </w:r>
      <w:r>
        <w:rPr>
          <w:rFonts w:ascii="GHEA Grapalat" w:hAnsi="GHEA Grapalat"/>
          <w:lang w:val="hy-AM"/>
        </w:rPr>
        <w:t>аффилированные</w:t>
      </w:r>
      <w:r w:rsidRPr="00D20324">
        <w:rPr>
          <w:rFonts w:ascii="GHEA Grapalat" w:hAnsi="GHEA Grapalat"/>
          <w:lang w:val="ru-RU"/>
        </w:rPr>
        <w:t xml:space="preserve"> с ним</w:t>
      </w:r>
      <w:r>
        <w:rPr>
          <w:rFonts w:ascii="GHEA Grapalat" w:hAnsi="GHEA Grapalat"/>
          <w:lang w:val="hy-AM"/>
        </w:rPr>
        <w:t xml:space="preserve"> </w:t>
      </w:r>
    </w:p>
    <w:p w14:paraId="76EE9E39" w14:textId="77777777" w:rsidR="00D20324" w:rsidRPr="00D20324" w:rsidRDefault="00D20324" w:rsidP="00D20324">
      <w:pPr>
        <w:widowControl w:val="0"/>
        <w:spacing w:after="120"/>
        <w:ind w:left="2835"/>
        <w:rPr>
          <w:rFonts w:ascii="GHEA Grapalat" w:hAnsi="GHEA Grapalat"/>
          <w:sz w:val="16"/>
          <w:lang w:val="ru-RU"/>
        </w:rPr>
      </w:pPr>
      <w:r>
        <w:rPr>
          <w:rFonts w:ascii="GHEA Grapalat" w:hAnsi="GHEA Grapalat"/>
          <w:sz w:val="20"/>
          <w:lang w:val="hy-AM"/>
        </w:rPr>
        <w:tab/>
      </w:r>
      <w:r>
        <w:rPr>
          <w:rFonts w:ascii="GHEA Grapalat" w:hAnsi="GHEA Grapalat"/>
          <w:sz w:val="20"/>
          <w:lang w:val="hy-AM"/>
        </w:rPr>
        <w:tab/>
      </w:r>
      <w:r w:rsidRPr="00D20324">
        <w:rPr>
          <w:rFonts w:ascii="GHEA Grapalat" w:hAnsi="GHEA Grapalat"/>
          <w:sz w:val="16"/>
          <w:lang w:val="ru-RU"/>
        </w:rPr>
        <w:t>наименование участника</w:t>
      </w:r>
    </w:p>
    <w:p w14:paraId="3B38DE67" w14:textId="77777777" w:rsidR="00D20324" w:rsidRDefault="00D20324" w:rsidP="00D20324">
      <w:pPr>
        <w:rPr>
          <w:rFonts w:ascii="GHEA Grapalat" w:hAnsi="GHEA Grapalat"/>
          <w:i/>
          <w:sz w:val="16"/>
          <w:vertAlign w:val="superscript"/>
          <w:lang w:val="es-ES"/>
        </w:rPr>
      </w:pPr>
    </w:p>
    <w:p w14:paraId="0FB8EC43" w14:textId="77777777" w:rsidR="00D20324" w:rsidRDefault="00D20324" w:rsidP="00D20324">
      <w:pPr>
        <w:rPr>
          <w:rFonts w:ascii="GHEA Grapalat" w:hAnsi="GHEA Grapalat" w:cs="Sylfaen"/>
          <w:sz w:val="20"/>
          <w:lang w:val="hy-AM"/>
        </w:rPr>
      </w:pPr>
      <w:r>
        <w:rPr>
          <w:rFonts w:ascii="GHEA Grapalat" w:hAnsi="GHEA Grapalat"/>
          <w:lang w:val="hy-AM"/>
        </w:rPr>
        <w:t>лица</w:t>
      </w: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lang w:val="hy-AM"/>
        </w:rPr>
        <w:t xml:space="preserve">удовлетворяют </w:t>
      </w:r>
      <w:r w:rsidRPr="00D20324">
        <w:rPr>
          <w:rFonts w:ascii="GHEA Grapalat" w:hAnsi="GHEA Grapalat"/>
          <w:color w:val="000000" w:themeColor="text1"/>
          <w:spacing w:val="-4"/>
          <w:lang w:val="ru-RU"/>
        </w:rPr>
        <w:t>требованиям</w:t>
      </w:r>
      <w:r>
        <w:rPr>
          <w:rFonts w:ascii="GHEA Grapalat" w:hAnsi="GHEA Grapalat"/>
          <w:color w:val="000000" w:themeColor="text1"/>
          <w:lang w:val="es-ES"/>
        </w:rPr>
        <w:t xml:space="preserve"> </w:t>
      </w:r>
      <w:r w:rsidRPr="00D20324">
        <w:rPr>
          <w:rFonts w:ascii="GHEA Grapalat" w:hAnsi="GHEA Grapalat"/>
          <w:color w:val="000000" w:themeColor="text1"/>
          <w:spacing w:val="-4"/>
          <w:lang w:val="ru-RU"/>
        </w:rPr>
        <w:t>права</w:t>
      </w:r>
      <w:r>
        <w:rPr>
          <w:rFonts w:ascii="GHEA Grapalat" w:hAnsi="GHEA Grapalat"/>
          <w:color w:val="000000" w:themeColor="text1"/>
          <w:spacing w:val="-4"/>
          <w:lang w:val="es-ES"/>
        </w:rPr>
        <w:t xml:space="preserve"> </w:t>
      </w:r>
      <w:r w:rsidRPr="00D20324">
        <w:rPr>
          <w:rFonts w:ascii="GHEA Grapalat" w:hAnsi="GHEA Grapalat"/>
          <w:color w:val="000000" w:themeColor="text1"/>
          <w:spacing w:val="-4"/>
          <w:lang w:val="ru-RU"/>
        </w:rPr>
        <w:t>участия</w:t>
      </w:r>
      <w:r>
        <w:rPr>
          <w:rFonts w:ascii="GHEA Grapalat" w:hAnsi="GHEA Grapalat"/>
          <w:color w:val="000000" w:themeColor="text1"/>
          <w:lang w:val="es-ES"/>
        </w:rPr>
        <w:t xml:space="preserve"> </w:t>
      </w:r>
      <w:r w:rsidRPr="00D20324">
        <w:rPr>
          <w:rFonts w:ascii="GHEA Grapalat" w:hAnsi="GHEA Grapalat"/>
          <w:color w:val="000000" w:themeColor="text1"/>
          <w:spacing w:val="-4"/>
          <w:lang w:val="ru-RU"/>
        </w:rPr>
        <w:t>установленным</w:t>
      </w:r>
      <w:r>
        <w:rPr>
          <w:rFonts w:ascii="GHEA Grapalat" w:hAnsi="GHEA Grapalat"/>
          <w:color w:val="000000" w:themeColor="text1"/>
          <w:spacing w:val="-4"/>
          <w:lang w:val="es-ES"/>
        </w:rPr>
        <w:t xml:space="preserve"> </w:t>
      </w:r>
      <w:r w:rsidRPr="00D20324">
        <w:rPr>
          <w:rFonts w:ascii="GHEA Grapalat" w:hAnsi="GHEA Grapalat"/>
          <w:color w:val="000000" w:themeColor="text1"/>
          <w:spacing w:val="-4"/>
          <w:lang w:val="ru-RU"/>
        </w:rPr>
        <w:t xml:space="preserve">приглашением на </w:t>
      </w:r>
      <w:r w:rsidRPr="00D20324">
        <w:rPr>
          <w:rFonts w:ascii="GHEA Grapalat" w:hAnsi="GHEA Grapalat"/>
          <w:spacing w:val="-4"/>
          <w:lang w:val="ru-RU"/>
        </w:rPr>
        <w:t xml:space="preserve">на </w:t>
      </w:r>
      <w:r w:rsidRPr="00D20324">
        <w:rPr>
          <w:rFonts w:ascii="GHEA Grapalat" w:hAnsi="GHEA Grapalat"/>
          <w:lang w:val="ru-RU"/>
        </w:rPr>
        <w:t>открытый конкурс</w:t>
      </w:r>
      <w:r>
        <w:rPr>
          <w:rFonts w:ascii="GHEA Grapalat" w:hAnsi="GHEA Grapalat"/>
          <w:color w:val="000000" w:themeColor="text1"/>
          <w:spacing w:val="-4"/>
          <w:lang w:val="es-ES"/>
        </w:rPr>
        <w:t xml:space="preserve"> </w:t>
      </w:r>
      <w:r w:rsidRPr="00D20324">
        <w:rPr>
          <w:rFonts w:ascii="GHEA Grapalat" w:hAnsi="GHEA Grapalat"/>
          <w:color w:val="000000" w:themeColor="text1"/>
          <w:lang w:val="ru-RU"/>
        </w:rPr>
        <w:t xml:space="preserve">под кодом </w:t>
      </w:r>
      <w:r>
        <w:rPr>
          <w:rFonts w:ascii="GHEA Grapalat" w:hAnsi="GHEA Grapalat"/>
          <w:color w:val="000000" w:themeColor="text1"/>
          <w:lang w:val="es-ES"/>
        </w:rPr>
        <w:t xml:space="preserve"> </w:t>
      </w:r>
      <w:r w:rsidRPr="00D20324">
        <w:rPr>
          <w:rFonts w:ascii="GHEA Grapalat" w:hAnsi="GHEA Grapalat"/>
          <w:lang w:val="ru-RU"/>
        </w:rPr>
        <w:t xml:space="preserve">"--- </w:t>
      </w:r>
      <w:proofErr w:type="spellStart"/>
      <w:r>
        <w:rPr>
          <w:rFonts w:ascii="GHEA Grapalat" w:hAnsi="GHEA Grapalat"/>
        </w:rPr>
        <w:t>BMTsDzB</w:t>
      </w:r>
      <w:proofErr w:type="spellEnd"/>
      <w:r w:rsidRPr="00D20324">
        <w:rPr>
          <w:rFonts w:ascii="GHEA Grapalat" w:hAnsi="GHEA Grapalat"/>
          <w:lang w:val="ru-RU"/>
        </w:rPr>
        <w:t xml:space="preserve"> ---/---"*,</w:t>
      </w:r>
      <w:r w:rsidRPr="00D20324">
        <w:rPr>
          <w:rFonts w:ascii="GHEA Grapalat" w:hAnsi="GHEA Grapalat"/>
          <w:b/>
          <w:color w:val="000000" w:themeColor="text1"/>
          <w:lang w:val="ru-RU"/>
        </w:rPr>
        <w:t>и</w:t>
      </w:r>
      <w:r>
        <w:rPr>
          <w:rFonts w:ascii="GHEA Grapalat" w:hAnsi="GHEA Grapalat"/>
          <w:sz w:val="20"/>
          <w:u w:val="single"/>
          <w:lang w:val="hy-AM"/>
        </w:rPr>
        <w:t xml:space="preserve">  </w:t>
      </w:r>
      <w:r w:rsidRPr="00D20324">
        <w:rPr>
          <w:rFonts w:ascii="GHEA Grapalat" w:hAnsi="GHEA Grapalat"/>
          <w:sz w:val="20"/>
          <w:u w:val="single"/>
          <w:lang w:val="ru-RU"/>
        </w:rPr>
        <w:t>-----------------------------------------</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cs="Sylfaen"/>
          <w:sz w:val="20"/>
          <w:lang w:val="hy-AM"/>
        </w:rPr>
        <w:t xml:space="preserve"> </w:t>
      </w:r>
    </w:p>
    <w:p w14:paraId="444C8DD2" w14:textId="77777777" w:rsidR="00D20324" w:rsidRPr="00D20324" w:rsidRDefault="00D20324" w:rsidP="00D20324">
      <w:pPr>
        <w:tabs>
          <w:tab w:val="left" w:pos="6450"/>
        </w:tabs>
        <w:rPr>
          <w:rFonts w:ascii="GHEA Grapalat" w:hAnsi="GHEA Grapalat"/>
          <w:sz w:val="16"/>
          <w:lang w:val="ru-RU"/>
        </w:rPr>
      </w:pPr>
      <w:r>
        <w:rPr>
          <w:rFonts w:ascii="GHEA Grapalat" w:hAnsi="GHEA Grapalat" w:cs="Sylfaen"/>
          <w:sz w:val="20"/>
          <w:lang w:val="es-ES"/>
        </w:rPr>
        <w:t xml:space="preserve">                                                         </w:t>
      </w:r>
      <w:r w:rsidRPr="00D20324">
        <w:rPr>
          <w:rFonts w:ascii="GHEA Grapalat" w:hAnsi="GHEA Grapalat" w:cs="Sylfaen"/>
          <w:sz w:val="20"/>
          <w:lang w:val="ru-RU"/>
        </w:rPr>
        <w:t xml:space="preserve">                                            </w:t>
      </w:r>
      <w:r>
        <w:rPr>
          <w:rFonts w:ascii="GHEA Grapalat" w:hAnsi="GHEA Grapalat" w:cs="Sylfaen"/>
          <w:sz w:val="20"/>
          <w:lang w:val="es-ES"/>
        </w:rPr>
        <w:t xml:space="preserve"> </w:t>
      </w:r>
      <w:r w:rsidRPr="00D20324">
        <w:rPr>
          <w:rFonts w:ascii="GHEA Grapalat" w:hAnsi="GHEA Grapalat"/>
          <w:sz w:val="16"/>
          <w:lang w:val="ru-RU"/>
        </w:rPr>
        <w:t>наименование участника</w:t>
      </w:r>
    </w:p>
    <w:p w14:paraId="47E99611" w14:textId="77777777" w:rsidR="00D20324" w:rsidRPr="00D20324" w:rsidRDefault="00D20324" w:rsidP="00D20324">
      <w:pPr>
        <w:widowControl w:val="0"/>
        <w:spacing w:after="160"/>
        <w:ind w:left="426"/>
        <w:jc w:val="both"/>
        <w:rPr>
          <w:rFonts w:ascii="GHEA Grapalat" w:hAnsi="GHEA Grapalat" w:cs="Arial"/>
          <w:lang w:val="ru-RU"/>
        </w:rPr>
      </w:pPr>
      <w:r w:rsidRPr="00D20324">
        <w:rPr>
          <w:rFonts w:ascii="GHEA Grapalat" w:hAnsi="GHEA Grapalat"/>
          <w:color w:val="000000" w:themeColor="text1"/>
          <w:lang w:val="ru-RU"/>
        </w:rPr>
        <w:t>обязуется в случае признания отобранным участником в порядке и сроки, установленные приглашением  представить обеспечение квалификаци ,</w:t>
      </w:r>
    </w:p>
    <w:p w14:paraId="672EEFC7" w14:textId="77777777" w:rsidR="00D20324" w:rsidRDefault="00D20324" w:rsidP="00D20324">
      <w:pPr>
        <w:pStyle w:val="NormalWeb"/>
        <w:widowControl w:val="0"/>
        <w:numPr>
          <w:ilvl w:val="0"/>
          <w:numId w:val="32"/>
        </w:numPr>
        <w:tabs>
          <w:tab w:val="left" w:pos="567"/>
        </w:tabs>
        <w:spacing w:before="0" w:beforeAutospacing="0" w:after="160" w:afterAutospacing="0"/>
        <w:jc w:val="both"/>
        <w:rPr>
          <w:rFonts w:ascii="GHEA Grapalat" w:hAnsi="GHEA Grapalat" w:cs="Arial"/>
        </w:rPr>
      </w:pPr>
      <w:r>
        <w:rPr>
          <w:rFonts w:ascii="GHEA Grapalat" w:hAnsi="GHEA Grapalat"/>
        </w:rPr>
        <w:t xml:space="preserve"> в рамках участия в открытом конкурсе под кодом "--- BMTsDzB ---/---"*</w:t>
      </w:r>
    </w:p>
    <w:p w14:paraId="0EB18AD3" w14:textId="77777777" w:rsidR="00D20324" w:rsidRDefault="00D20324" w:rsidP="00D20324">
      <w:pPr>
        <w:pStyle w:val="NormalWeb"/>
        <w:widowControl w:val="0"/>
        <w:numPr>
          <w:ilvl w:val="0"/>
          <w:numId w:val="33"/>
        </w:numPr>
        <w:tabs>
          <w:tab w:val="left" w:pos="567"/>
        </w:tabs>
        <w:spacing w:before="0" w:beforeAutospacing="0" w:after="160" w:afterAutospacing="0"/>
        <w:jc w:val="both"/>
        <w:rPr>
          <w:rFonts w:ascii="GHEA Grapalat" w:hAnsi="GHEA Grapalat"/>
        </w:rPr>
      </w:pPr>
      <w:r>
        <w:rPr>
          <w:rFonts w:ascii="GHEA Grapalat" w:hAnsi="GHEA Grapalat"/>
        </w:rPr>
        <w:t xml:space="preserve">не допускал и (или) не допустит </w:t>
      </w:r>
      <w:r>
        <w:rPr>
          <w:rFonts w:ascii="GHEA Grapalat" w:hAnsi="GHEA Grapalat"/>
          <w:lang w:val="hy-AM"/>
        </w:rPr>
        <w:t>недобросовестн</w:t>
      </w:r>
      <w:r>
        <w:rPr>
          <w:rFonts w:ascii="GHEA Grapalat" w:hAnsi="GHEA Grapalat"/>
        </w:rPr>
        <w:t>ой</w:t>
      </w:r>
      <w:r>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14:paraId="4C2778D9" w14:textId="77777777" w:rsidR="00D20324" w:rsidRDefault="00D20324" w:rsidP="00D20324">
      <w:pPr>
        <w:pStyle w:val="NormalWeb"/>
        <w:widowControl w:val="0"/>
        <w:numPr>
          <w:ilvl w:val="0"/>
          <w:numId w:val="33"/>
        </w:numPr>
        <w:tabs>
          <w:tab w:val="left" w:pos="567"/>
        </w:tabs>
        <w:spacing w:before="0" w:beforeAutospacing="0" w:after="160" w:afterAutospacing="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Pr>
          <w:rFonts w:ascii="GHEA Grapalat" w:hAnsi="GHEA Grapalat"/>
        </w:rPr>
        <w:t xml:space="preserve">открытый конкурс случая     одновременного </w:t>
      </w:r>
    </w:p>
    <w:p w14:paraId="2153FF84" w14:textId="77777777" w:rsidR="00D20324" w:rsidRDefault="00D20324" w:rsidP="00D20324">
      <w:pPr>
        <w:pStyle w:val="BodyTextIndent"/>
        <w:widowControl w:val="0"/>
        <w:spacing w:line="240" w:lineRule="auto"/>
        <w:ind w:firstLine="0"/>
        <w:jc w:val="left"/>
        <w:rPr>
          <w:rFonts w:ascii="GHEA Grapalat" w:hAnsi="GHEA Grapalat"/>
          <w:sz w:val="24"/>
        </w:rPr>
      </w:pPr>
      <w:r>
        <w:rPr>
          <w:rFonts w:ascii="GHEA Grapalat" w:hAnsi="GHEA Grapalat"/>
          <w:sz w:val="24"/>
        </w:rPr>
        <w:t>участия взаимосвязанных с ________________ лиц и (или) учрежденных__________</w:t>
      </w:r>
    </w:p>
    <w:p w14:paraId="2E7E26E6" w14:textId="77777777" w:rsidR="00D20324" w:rsidRPr="00D20324" w:rsidRDefault="00D20324" w:rsidP="00D20324">
      <w:pPr>
        <w:widowControl w:val="0"/>
        <w:tabs>
          <w:tab w:val="left" w:pos="7938"/>
        </w:tabs>
        <w:ind w:left="3119"/>
        <w:jc w:val="both"/>
        <w:rPr>
          <w:rFonts w:ascii="GHEA Grapalat" w:hAnsi="GHEA Grapalat"/>
          <w:sz w:val="16"/>
          <w:lang w:val="ru-RU"/>
        </w:rPr>
      </w:pPr>
      <w:r w:rsidRPr="00D20324">
        <w:rPr>
          <w:rFonts w:ascii="GHEA Grapalat" w:hAnsi="GHEA Grapalat"/>
          <w:sz w:val="16"/>
          <w:lang w:val="ru-RU"/>
        </w:rPr>
        <w:t>наименование участника</w:t>
      </w:r>
      <w:r w:rsidRPr="00D20324">
        <w:rPr>
          <w:rFonts w:ascii="GHEA Grapalat" w:hAnsi="GHEA Grapalat"/>
          <w:sz w:val="16"/>
          <w:lang w:val="ru-RU"/>
        </w:rPr>
        <w:tab/>
        <w:t>наименование</w:t>
      </w:r>
    </w:p>
    <w:p w14:paraId="38A70505" w14:textId="77777777" w:rsidR="00D20324" w:rsidRPr="00D20324" w:rsidRDefault="00D20324" w:rsidP="00D20324">
      <w:pPr>
        <w:widowControl w:val="0"/>
        <w:tabs>
          <w:tab w:val="left" w:pos="7938"/>
        </w:tabs>
        <w:spacing w:after="160"/>
        <w:ind w:left="8080"/>
        <w:jc w:val="both"/>
        <w:rPr>
          <w:rFonts w:ascii="GHEA Grapalat" w:hAnsi="GHEA Grapalat" w:cs="Arial"/>
          <w:sz w:val="16"/>
          <w:lang w:val="ru-RU"/>
        </w:rPr>
      </w:pPr>
      <w:r w:rsidRPr="00D20324">
        <w:rPr>
          <w:rFonts w:ascii="GHEA Grapalat" w:hAnsi="GHEA Grapalat"/>
          <w:sz w:val="16"/>
          <w:lang w:val="ru-RU"/>
        </w:rPr>
        <w:t>участника</w:t>
      </w:r>
    </w:p>
    <w:p w14:paraId="7A7864E2" w14:textId="77777777" w:rsidR="00D20324" w:rsidRPr="00D20324" w:rsidRDefault="00D20324" w:rsidP="00D20324">
      <w:pPr>
        <w:widowControl w:val="0"/>
        <w:jc w:val="both"/>
        <w:rPr>
          <w:rFonts w:ascii="GHEA Grapalat" w:hAnsi="GHEA Grapalat"/>
          <w:u w:val="single"/>
          <w:lang w:val="ru-RU"/>
        </w:rPr>
      </w:pPr>
      <w:r w:rsidRPr="00D20324">
        <w:rPr>
          <w:rFonts w:ascii="GHEA Grapalat" w:hAnsi="GHEA Grapalat"/>
          <w:lang w:val="ru-RU"/>
        </w:rPr>
        <w:t>организаций, либо организаций, имеющих принадлежащую ____________________</w:t>
      </w:r>
    </w:p>
    <w:p w14:paraId="77C32AA8" w14:textId="77777777" w:rsidR="00D20324" w:rsidRPr="00D20324" w:rsidRDefault="00D20324" w:rsidP="00D20324">
      <w:pPr>
        <w:widowControl w:val="0"/>
        <w:spacing w:after="160"/>
        <w:ind w:left="7088"/>
        <w:jc w:val="both"/>
        <w:rPr>
          <w:rFonts w:ascii="GHEA Grapalat" w:hAnsi="GHEA Grapalat"/>
          <w:lang w:val="ru-RU"/>
        </w:rPr>
      </w:pPr>
      <w:r w:rsidRPr="00D20324">
        <w:rPr>
          <w:rFonts w:ascii="GHEA Grapalat" w:hAnsi="GHEA Grapalat"/>
          <w:vertAlign w:val="superscript"/>
          <w:lang w:val="ru-RU"/>
        </w:rPr>
        <w:t>наименование участника</w:t>
      </w:r>
    </w:p>
    <w:p w14:paraId="15487947" w14:textId="77777777" w:rsidR="00D20324" w:rsidRPr="00D20324" w:rsidRDefault="00D20324" w:rsidP="00D20324">
      <w:pPr>
        <w:widowControl w:val="0"/>
        <w:spacing w:after="160"/>
        <w:jc w:val="both"/>
        <w:rPr>
          <w:ins w:id="2" w:author="Inesa Kocharyan" w:date="2021-09-01T14:02:00Z"/>
          <w:rFonts w:ascii="GHEA Grapalat" w:hAnsi="GHEA Grapalat"/>
          <w:lang w:val="ru-RU"/>
        </w:rPr>
      </w:pPr>
      <w:r w:rsidRPr="00D20324">
        <w:rPr>
          <w:rFonts w:ascii="GHEA Grapalat" w:hAnsi="GHEA Grapalat"/>
          <w:lang w:val="ru-RU"/>
        </w:rPr>
        <w:t>долю (пай) в размере более пятидесяти процентов.</w:t>
      </w:r>
    </w:p>
    <w:p w14:paraId="18615137" w14:textId="77777777" w:rsidR="00D20324" w:rsidRPr="00D20324" w:rsidRDefault="00D20324" w:rsidP="00D20324">
      <w:pPr>
        <w:widowControl w:val="0"/>
        <w:spacing w:after="160"/>
        <w:jc w:val="both"/>
        <w:rPr>
          <w:rFonts w:ascii="GHEA Grapalat" w:hAnsi="GHEA Grapalat"/>
          <w:lang w:val="ru-RU"/>
        </w:rPr>
      </w:pPr>
      <w:r w:rsidRPr="00D20324">
        <w:rPr>
          <w:rFonts w:ascii="GHEA Grapalat" w:hAnsi="GHEA Grapalat"/>
          <w:lang w:val="ru-RU"/>
        </w:rPr>
        <w:t>Ниже ------------------------------------------------------ представляет ссылку на сайт,</w:t>
      </w:r>
    </w:p>
    <w:p w14:paraId="68757C33" w14:textId="77777777" w:rsidR="00D20324" w:rsidRPr="00D20324" w:rsidRDefault="00D20324" w:rsidP="00D20324">
      <w:pPr>
        <w:widowControl w:val="0"/>
        <w:spacing w:after="160"/>
        <w:ind w:left="1985"/>
        <w:jc w:val="both"/>
        <w:rPr>
          <w:rFonts w:ascii="GHEA Grapalat" w:hAnsi="GHEA Grapalat"/>
          <w:lang w:val="ru-RU"/>
        </w:rPr>
      </w:pPr>
      <w:r w:rsidRPr="00D20324">
        <w:rPr>
          <w:rFonts w:ascii="GHEA Grapalat" w:hAnsi="GHEA Grapalat"/>
          <w:vertAlign w:val="superscript"/>
          <w:lang w:val="ru-RU"/>
        </w:rPr>
        <w:t>наименование участника</w:t>
      </w:r>
      <w:r w:rsidRPr="00D20324">
        <w:rPr>
          <w:rFonts w:ascii="GHEA Grapalat" w:hAnsi="GHEA Grapalat"/>
          <w:lang w:val="ru-RU"/>
        </w:rPr>
        <w:t xml:space="preserve">                                  </w:t>
      </w:r>
    </w:p>
    <w:p w14:paraId="7E2AACD4" w14:textId="7781C832" w:rsidR="00D20324" w:rsidRPr="00D20324" w:rsidRDefault="00D20324" w:rsidP="00D20324">
      <w:pPr>
        <w:widowControl w:val="0"/>
        <w:tabs>
          <w:tab w:val="left" w:pos="1134"/>
        </w:tabs>
        <w:spacing w:after="160"/>
        <w:jc w:val="both"/>
        <w:rPr>
          <w:rFonts w:ascii="GHEA Grapalat" w:hAnsi="GHEA Grapalat" w:cs="Sylfaen"/>
          <w:lang w:val="ru-RU"/>
        </w:rPr>
      </w:pPr>
      <w:r w:rsidRPr="00D20324">
        <w:rPr>
          <w:rFonts w:ascii="GHEA Grapalat" w:hAnsi="GHEA Grapalat"/>
          <w:lang w:val="ru-RU"/>
        </w:rPr>
        <w:t>содержащий информацию о реальных бенефициарах--- -------------------------------</w:t>
      </w:r>
      <w:r w:rsidRPr="00D20324">
        <w:rPr>
          <w:rStyle w:val="FootnoteReference"/>
          <w:rFonts w:ascii="GHEA Grapalat" w:hAnsi="GHEA Grapalat"/>
          <w:sz w:val="32"/>
          <w:szCs w:val="32"/>
          <w:lang w:val="ru-RU"/>
        </w:rPr>
        <w:footnoteReference w:customMarkFollows="1" w:id="11"/>
        <w:t>**</w:t>
      </w:r>
      <w:r w:rsidRPr="00D20324">
        <w:rPr>
          <w:rFonts w:ascii="GHEA Grapalat" w:hAnsi="GHEA Grapalat"/>
          <w:sz w:val="32"/>
          <w:szCs w:val="32"/>
          <w:lang w:val="ru-RU"/>
        </w:rPr>
        <w:t xml:space="preserve"> .</w:t>
      </w:r>
    </w:p>
    <w:p w14:paraId="46354E55" w14:textId="77777777" w:rsidR="00D20324" w:rsidRPr="00D20324" w:rsidRDefault="00D20324" w:rsidP="00D20324">
      <w:pPr>
        <w:tabs>
          <w:tab w:val="left" w:pos="7371"/>
        </w:tabs>
        <w:spacing w:after="160"/>
        <w:ind w:left="3544" w:firstLine="3"/>
        <w:jc w:val="both"/>
        <w:rPr>
          <w:rFonts w:ascii="GHEA Grapalat" w:hAnsi="GHEA Grapalat"/>
          <w:sz w:val="16"/>
          <w:lang w:val="ru-RU"/>
        </w:rPr>
      </w:pPr>
    </w:p>
    <w:p w14:paraId="060ADC63" w14:textId="77777777" w:rsidR="00D20324" w:rsidRPr="00D20324" w:rsidRDefault="00D20324" w:rsidP="00D20324">
      <w:pPr>
        <w:jc w:val="both"/>
        <w:rPr>
          <w:rFonts w:ascii="GHEA Grapalat" w:hAnsi="GHEA Grapalat"/>
          <w:lang w:val="ru-RU"/>
        </w:rPr>
      </w:pPr>
      <w:r w:rsidRPr="00D20324">
        <w:rPr>
          <w:rFonts w:ascii="GHEA Grapalat" w:hAnsi="GHEA Grapalat"/>
          <w:lang w:val="ru-RU"/>
        </w:rPr>
        <w:t>_______________________________________________</w:t>
      </w:r>
      <w:r w:rsidRPr="00D20324">
        <w:rPr>
          <w:rFonts w:ascii="GHEA Grapalat" w:hAnsi="GHEA Grapalat"/>
          <w:lang w:val="ru-RU"/>
        </w:rPr>
        <w:tab/>
        <w:t>_____________________</w:t>
      </w:r>
    </w:p>
    <w:p w14:paraId="69B57CB5" w14:textId="77777777" w:rsidR="00D20324" w:rsidRPr="00D20324" w:rsidRDefault="00D20324" w:rsidP="00D20324">
      <w:pPr>
        <w:tabs>
          <w:tab w:val="left" w:pos="7230"/>
        </w:tabs>
        <w:ind w:left="851"/>
        <w:jc w:val="both"/>
        <w:rPr>
          <w:rFonts w:ascii="GHEA Grapalat" w:hAnsi="GHEA Grapalat"/>
          <w:sz w:val="16"/>
          <w:lang w:val="ru-RU"/>
        </w:rPr>
      </w:pPr>
      <w:r w:rsidRPr="00D20324">
        <w:rPr>
          <w:rFonts w:ascii="GHEA Grapalat" w:hAnsi="GHEA Grapalat"/>
          <w:sz w:val="16"/>
          <w:lang w:val="ru-RU"/>
        </w:rPr>
        <w:t>наименование участника (должность,</w:t>
      </w:r>
      <w:r w:rsidRPr="00D20324">
        <w:rPr>
          <w:rFonts w:ascii="GHEA Grapalat" w:hAnsi="GHEA Grapalat"/>
          <w:sz w:val="16"/>
          <w:lang w:val="ru-RU"/>
        </w:rPr>
        <w:tab/>
        <w:t>подпись)</w:t>
      </w:r>
    </w:p>
    <w:p w14:paraId="727E152D" w14:textId="77777777" w:rsidR="00D20324" w:rsidRPr="00D20324" w:rsidRDefault="00D20324" w:rsidP="00D20324">
      <w:pPr>
        <w:spacing w:after="160"/>
        <w:ind w:left="1134"/>
        <w:jc w:val="both"/>
        <w:rPr>
          <w:rFonts w:ascii="GHEA Grapalat" w:hAnsi="GHEA Grapalat"/>
          <w:sz w:val="16"/>
          <w:lang w:val="ru-RU"/>
        </w:rPr>
      </w:pPr>
      <w:r w:rsidRPr="00D20324">
        <w:rPr>
          <w:rFonts w:ascii="GHEA Grapalat" w:hAnsi="GHEA Grapalat"/>
          <w:sz w:val="16"/>
          <w:lang w:val="ru-RU"/>
        </w:rPr>
        <w:t>имя, фамилия руководителя)</w:t>
      </w:r>
    </w:p>
    <w:p w14:paraId="69FF4EFD" w14:textId="77777777" w:rsidR="00D20324" w:rsidRPr="00D20324" w:rsidRDefault="00D20324" w:rsidP="00D20324">
      <w:pPr>
        <w:widowControl w:val="0"/>
        <w:spacing w:after="160"/>
        <w:jc w:val="right"/>
        <w:rPr>
          <w:rFonts w:ascii="GHEA Grapalat" w:hAnsi="GHEA Grapalat"/>
          <w:b/>
          <w:lang w:val="ru-RU"/>
        </w:rPr>
      </w:pPr>
      <w:r w:rsidRPr="00D20324">
        <w:rPr>
          <w:rFonts w:ascii="GHEA Grapalat" w:hAnsi="GHEA Grapalat"/>
          <w:lang w:val="ru-RU"/>
        </w:rPr>
        <w:t>М. П.</w:t>
      </w:r>
      <w:r w:rsidRPr="00D20324">
        <w:rPr>
          <w:rFonts w:ascii="GHEA Grapalat" w:hAnsi="GHEA Grapalat"/>
          <w:b/>
          <w:lang w:val="ru-RU"/>
        </w:rPr>
        <w:t xml:space="preserve"> </w:t>
      </w:r>
    </w:p>
    <w:p w14:paraId="0286327B" w14:textId="77777777" w:rsidR="00D20324" w:rsidRPr="00D20324" w:rsidRDefault="00D20324" w:rsidP="00D20324">
      <w:pPr>
        <w:rPr>
          <w:ins w:id="3" w:author="Inesa Kocharyan" w:date="2021-09-01T14:04:00Z"/>
          <w:rFonts w:ascii="GHEA Grapalat" w:hAnsi="GHEA Grapalat"/>
          <w:b/>
          <w:lang w:val="ru-RU"/>
        </w:rPr>
      </w:pPr>
      <w:r w:rsidRPr="00D20324">
        <w:rPr>
          <w:rFonts w:ascii="GHEA Grapalat" w:hAnsi="GHEA Grapalat"/>
          <w:b/>
          <w:lang w:val="ru-RU"/>
        </w:rPr>
        <w:br w:type="page"/>
      </w:r>
    </w:p>
    <w:p w14:paraId="714B41BE" w14:textId="77777777" w:rsidR="00D20324" w:rsidRPr="00D20324" w:rsidRDefault="00D20324" w:rsidP="00D20324">
      <w:pPr>
        <w:jc w:val="right"/>
        <w:rPr>
          <w:rFonts w:ascii="GHEA Grapalat" w:hAnsi="GHEA Grapalat"/>
          <w:b/>
          <w:lang w:val="ru-RU"/>
        </w:rPr>
      </w:pPr>
      <w:r w:rsidRPr="00D20324">
        <w:rPr>
          <w:rFonts w:ascii="GHEA Grapalat" w:hAnsi="GHEA Grapalat"/>
          <w:b/>
          <w:lang w:val="ru-RU"/>
        </w:rPr>
        <w:lastRenderedPageBreak/>
        <w:t xml:space="preserve">Приложение 1.1** </w:t>
      </w:r>
    </w:p>
    <w:p w14:paraId="6F26048B" w14:textId="77777777" w:rsidR="00D20324" w:rsidRPr="00D20324" w:rsidRDefault="00D20324" w:rsidP="00D20324">
      <w:pPr>
        <w:jc w:val="right"/>
        <w:rPr>
          <w:rFonts w:ascii="GHEA Grapalat" w:hAnsi="GHEA Grapalat"/>
          <w:b/>
          <w:lang w:val="ru-RU"/>
        </w:rPr>
      </w:pPr>
      <w:r w:rsidRPr="00D20324">
        <w:rPr>
          <w:rFonts w:ascii="GHEA Grapalat" w:hAnsi="GHEA Grapalat"/>
          <w:b/>
          <w:lang w:val="ru-RU"/>
        </w:rPr>
        <w:t>к Приглашению на открытый конкурс</w:t>
      </w:r>
    </w:p>
    <w:p w14:paraId="20893645" w14:textId="77777777" w:rsidR="00D20324" w:rsidRPr="00D20324" w:rsidRDefault="00D20324" w:rsidP="00D20324">
      <w:pPr>
        <w:pStyle w:val="Heading3"/>
        <w:keepNext w:val="0"/>
        <w:widowControl w:val="0"/>
        <w:spacing w:after="160" w:line="240" w:lineRule="auto"/>
        <w:ind w:firstLine="567"/>
        <w:jc w:val="right"/>
        <w:rPr>
          <w:rFonts w:ascii="GHEA Grapalat" w:hAnsi="GHEA Grapalat"/>
          <w:b w:val="0"/>
          <w:i/>
          <w:color w:val="auto"/>
          <w:sz w:val="24"/>
          <w:szCs w:val="24"/>
          <w:lang w:val="ru-RU"/>
        </w:rPr>
      </w:pPr>
      <w:r w:rsidRPr="00D20324">
        <w:rPr>
          <w:rFonts w:ascii="GHEA Grapalat" w:hAnsi="GHEA Grapalat"/>
          <w:color w:val="auto"/>
          <w:sz w:val="24"/>
          <w:szCs w:val="24"/>
          <w:lang w:val="ru-RU"/>
        </w:rPr>
        <w:t>под кодом "</w:t>
      </w:r>
      <w:r w:rsidRPr="00D20324">
        <w:rPr>
          <w:rFonts w:ascii="GHEA Grapalat" w:hAnsi="GHEA Grapalat"/>
          <w:color w:val="auto"/>
          <w:lang w:val="af-ZA"/>
        </w:rPr>
        <w:t xml:space="preserve"> RABFAP-GH</w:t>
      </w:r>
      <w:r w:rsidRPr="00D20324">
        <w:rPr>
          <w:rFonts w:ascii="GHEA Grapalat" w:hAnsi="GHEA Grapalat"/>
          <w:color w:val="auto"/>
        </w:rPr>
        <w:t>TS</w:t>
      </w:r>
      <w:r w:rsidRPr="00D20324">
        <w:rPr>
          <w:rFonts w:ascii="GHEA Grapalat" w:hAnsi="GHEA Grapalat"/>
          <w:color w:val="auto"/>
          <w:lang w:val="af-ZA"/>
        </w:rPr>
        <w:t>ZB-</w:t>
      </w:r>
      <w:r>
        <w:rPr>
          <w:rFonts w:ascii="GHEA Grapalat" w:hAnsi="GHEA Grapalat"/>
          <w:color w:val="auto"/>
          <w:lang w:val="ru-RU"/>
        </w:rPr>
        <w:t>01</w:t>
      </w:r>
      <w:r w:rsidRPr="00D20324">
        <w:rPr>
          <w:rFonts w:ascii="GHEA Grapalat" w:hAnsi="GHEA Grapalat"/>
          <w:color w:val="auto"/>
          <w:lang w:val="af-ZA"/>
        </w:rPr>
        <w:t>/</w:t>
      </w:r>
      <w:r>
        <w:rPr>
          <w:rFonts w:ascii="GHEA Grapalat" w:hAnsi="GHEA Grapalat"/>
          <w:color w:val="auto"/>
          <w:lang w:val="ru-RU"/>
        </w:rPr>
        <w:t>11</w:t>
      </w:r>
      <w:r w:rsidRPr="00D20324">
        <w:rPr>
          <w:rFonts w:ascii="GHEA Grapalat" w:hAnsi="GHEA Grapalat" w:cs="Times Armenian"/>
          <w:color w:val="auto"/>
          <w:lang w:val="ru-RU"/>
        </w:rPr>
        <w:br/>
      </w:r>
    </w:p>
    <w:p w14:paraId="4AF3AC97" w14:textId="77777777" w:rsidR="00D20324" w:rsidRPr="00D20324" w:rsidRDefault="00D20324" w:rsidP="00D20324">
      <w:pPr>
        <w:rPr>
          <w:rFonts w:ascii="GHEA Grapalat" w:hAnsi="GHEA Grapalat"/>
          <w:b/>
          <w:lang w:val="ru-RU"/>
        </w:rPr>
      </w:pPr>
    </w:p>
    <w:p w14:paraId="0130E730" w14:textId="77777777" w:rsidR="00D20324" w:rsidRPr="00D20324" w:rsidRDefault="00D20324" w:rsidP="00D20324">
      <w:pPr>
        <w:rPr>
          <w:rFonts w:ascii="GHEA Grapalat" w:hAnsi="GHEA Grapalat"/>
          <w:b/>
          <w:lang w:val="ru-RU"/>
        </w:rPr>
      </w:pPr>
    </w:p>
    <w:p w14:paraId="4C21D71B" w14:textId="77777777" w:rsidR="00D20324" w:rsidRPr="00D20324" w:rsidRDefault="00D20324" w:rsidP="00D20324">
      <w:pPr>
        <w:ind w:left="360" w:hanging="360"/>
        <w:jc w:val="center"/>
        <w:rPr>
          <w:rFonts w:ascii="GHEA Grapalat" w:hAnsi="GHEA Grapalat"/>
          <w:b/>
          <w:lang w:val="ru-RU"/>
        </w:rPr>
      </w:pPr>
      <w:r w:rsidRPr="00D20324">
        <w:rPr>
          <w:rFonts w:ascii="GHEA Grapalat" w:hAnsi="GHEA Grapalat"/>
          <w:b/>
          <w:lang w:val="ru-RU"/>
        </w:rPr>
        <w:t>ФОРМА</w:t>
      </w:r>
    </w:p>
    <w:p w14:paraId="49460944" w14:textId="77777777" w:rsidR="00D20324" w:rsidRPr="00D20324" w:rsidRDefault="00D20324" w:rsidP="00D20324">
      <w:pPr>
        <w:ind w:left="360" w:hanging="360"/>
        <w:jc w:val="center"/>
        <w:rPr>
          <w:rFonts w:ascii="GHEA Grapalat" w:hAnsi="GHEA Grapalat"/>
          <w:b/>
          <w:lang w:val="ru-RU"/>
        </w:rPr>
      </w:pPr>
      <w:r w:rsidRPr="00D20324">
        <w:rPr>
          <w:rFonts w:ascii="GHEA Grapalat" w:hAnsi="GHEA Grapalat"/>
          <w:b/>
          <w:lang w:val="ru-RU"/>
        </w:rPr>
        <w:t>ДЕКЛАРАЦИИ О РЕАЛЬНЫХ  БЕНЕФИЦИАРАХ</w:t>
      </w:r>
    </w:p>
    <w:p w14:paraId="1EDE4E92" w14:textId="77777777" w:rsidR="00D20324" w:rsidRPr="00D20324" w:rsidRDefault="00D20324" w:rsidP="00D20324">
      <w:pPr>
        <w:ind w:left="360" w:hanging="360"/>
        <w:jc w:val="center"/>
        <w:rPr>
          <w:rFonts w:ascii="GHEA Grapalat" w:eastAsia="GHEA Grapalat" w:hAnsi="GHEA Grapalat" w:cs="GHEA Grapalat"/>
          <w:b/>
          <w:lang w:val="ru-RU"/>
        </w:rPr>
      </w:pPr>
    </w:p>
    <w:p w14:paraId="5178FAD9" w14:textId="77777777" w:rsidR="00D20324" w:rsidRDefault="00D20324" w:rsidP="00D20324">
      <w:pPr>
        <w:numPr>
          <w:ilvl w:val="0"/>
          <w:numId w:val="34"/>
        </w:numPr>
        <w:spacing w:after="160" w:line="256"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14:paraId="293C3F6F" w14:textId="77777777" w:rsidR="00D20324" w:rsidRDefault="00D20324" w:rsidP="00D20324">
      <w:pPr>
        <w:numPr>
          <w:ilvl w:val="1"/>
          <w:numId w:val="34"/>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20324" w14:paraId="61DE46E7"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5A4EAF"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E893C62" w14:textId="77777777" w:rsidR="00D20324" w:rsidRDefault="00D20324" w:rsidP="0023109D">
            <w:pPr>
              <w:spacing w:before="240" w:after="240"/>
              <w:rPr>
                <w:rFonts w:ascii="GHEA Grapalat" w:eastAsia="GHEA Grapalat" w:hAnsi="GHEA Grapalat" w:cs="GHEA Grapalat"/>
              </w:rPr>
            </w:pPr>
          </w:p>
        </w:tc>
      </w:tr>
      <w:tr w:rsidR="00D20324" w14:paraId="2A936779"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52FAD0"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56CD0CF" w14:textId="77777777" w:rsidR="00D20324" w:rsidRDefault="00D20324" w:rsidP="0023109D">
            <w:pPr>
              <w:spacing w:before="240" w:after="240"/>
              <w:rPr>
                <w:rFonts w:ascii="GHEA Grapalat" w:eastAsia="GHEA Grapalat" w:hAnsi="GHEA Grapalat" w:cs="GHEA Grapalat"/>
              </w:rPr>
            </w:pPr>
          </w:p>
        </w:tc>
      </w:tr>
      <w:tr w:rsidR="00D20324" w14:paraId="09F09252"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F5515D"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53F56C5" w14:textId="77777777" w:rsidR="00D20324" w:rsidRDefault="00D20324" w:rsidP="0023109D">
            <w:pPr>
              <w:spacing w:before="240" w:after="240"/>
              <w:rPr>
                <w:rFonts w:ascii="GHEA Grapalat" w:eastAsia="GHEA Grapalat" w:hAnsi="GHEA Grapalat" w:cs="GHEA Grapalat"/>
              </w:rPr>
            </w:pPr>
          </w:p>
        </w:tc>
      </w:tr>
      <w:tr w:rsidR="00D20324" w14:paraId="377330B3"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D2A0397"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FD8B3B5" w14:textId="77777777" w:rsidR="00D20324" w:rsidRDefault="00D20324" w:rsidP="0023109D">
            <w:pPr>
              <w:spacing w:before="240" w:after="240"/>
              <w:rPr>
                <w:rFonts w:ascii="GHEA Grapalat" w:eastAsia="GHEA Grapalat" w:hAnsi="GHEA Grapalat" w:cs="GHEA Grapalat"/>
              </w:rPr>
            </w:pPr>
          </w:p>
        </w:tc>
      </w:tr>
      <w:tr w:rsidR="00D20324" w14:paraId="14D28AA3"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2005F0" w14:textId="77777777" w:rsidR="00D20324" w:rsidRDefault="00D20324" w:rsidP="00D20324">
            <w:pPr>
              <w:numPr>
                <w:ilvl w:val="2"/>
                <w:numId w:val="34"/>
              </w:numP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ins w:id="4" w:author="Inesa Kocharyan" w:date="2021-08-30T12:39:00Z">
              <w:r>
                <w:rPr>
                  <w:rFonts w:ascii="GHEA Grapalat" w:eastAsia="GHEA Grapalat" w:hAnsi="GHEA Grapalat" w:cs="GHEA Grapalat"/>
                  <w:color w:val="000000"/>
                </w:rPr>
                <w:t xml:space="preserve"> </w:t>
              </w:r>
            </w:ins>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C90A9E5" w14:textId="77777777" w:rsidR="00D20324" w:rsidRDefault="00D20324" w:rsidP="0023109D">
            <w:pPr>
              <w:spacing w:before="240" w:after="240"/>
              <w:rPr>
                <w:rFonts w:ascii="GHEA Grapalat" w:eastAsia="GHEA Grapalat" w:hAnsi="GHEA Grapalat" w:cs="GHEA Grapalat"/>
              </w:rPr>
            </w:pPr>
          </w:p>
        </w:tc>
      </w:tr>
      <w:tr w:rsidR="00D20324" w14:paraId="67F1BD3B"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C1D5DE3" w14:textId="77777777" w:rsidR="00D20324" w:rsidRDefault="00D20324" w:rsidP="00D20324">
            <w:pPr>
              <w:numPr>
                <w:ilvl w:val="2"/>
                <w:numId w:val="34"/>
              </w:numP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DA7C307" w14:textId="77777777" w:rsidR="00D20324" w:rsidRDefault="00D20324" w:rsidP="0023109D">
            <w:pPr>
              <w:spacing w:before="240" w:after="240"/>
              <w:ind w:left="993" w:hanging="851"/>
              <w:rPr>
                <w:rFonts w:ascii="GHEA Grapalat" w:eastAsia="GHEA Grapalat" w:hAnsi="GHEA Grapalat" w:cs="GHEA Grapalat"/>
              </w:rPr>
            </w:pPr>
          </w:p>
        </w:tc>
      </w:tr>
      <w:tr w:rsidR="00D20324" w:rsidRPr="003E7AC5" w14:paraId="6307DE1B"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F56A88" w14:textId="77777777" w:rsidR="00D20324" w:rsidRPr="00D20324" w:rsidRDefault="00D20324" w:rsidP="00D20324">
            <w:pPr>
              <w:numPr>
                <w:ilvl w:val="2"/>
                <w:numId w:val="34"/>
              </w:numPr>
              <w:spacing w:after="0" w:line="240" w:lineRule="auto"/>
              <w:ind w:left="284" w:hanging="284"/>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504C50A" w14:textId="77777777" w:rsidR="00D20324" w:rsidRPr="00D20324" w:rsidRDefault="00D20324" w:rsidP="0023109D">
            <w:pPr>
              <w:spacing w:before="240" w:after="240"/>
              <w:ind w:left="993" w:hanging="851"/>
              <w:rPr>
                <w:rFonts w:ascii="GHEA Grapalat" w:eastAsia="GHEA Grapalat" w:hAnsi="GHEA Grapalat" w:cs="GHEA Grapalat"/>
                <w:lang w:val="ru-RU"/>
              </w:rPr>
            </w:pPr>
          </w:p>
        </w:tc>
      </w:tr>
    </w:tbl>
    <w:p w14:paraId="3FE0AAF8" w14:textId="77777777" w:rsidR="00D20324" w:rsidRDefault="00D20324" w:rsidP="00D20324">
      <w:pPr>
        <w:numPr>
          <w:ilvl w:val="1"/>
          <w:numId w:val="34"/>
        </w:numPr>
        <w:spacing w:before="240" w:after="160" w:line="256"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Лицо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представляющее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324" w:rsidRPr="003E7AC5" w14:paraId="47169A99"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90BBAEC" w14:textId="77777777" w:rsidR="00D20324" w:rsidRPr="00D20324" w:rsidRDefault="00D20324" w:rsidP="00D20324">
            <w:pPr>
              <w:numPr>
                <w:ilvl w:val="2"/>
                <w:numId w:val="34"/>
              </w:numPr>
              <w:spacing w:after="160" w:line="256" w:lineRule="auto"/>
              <w:ind w:left="0" w:firstLine="0"/>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Имя и фамилия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420EA682" w14:textId="77777777" w:rsidR="00D20324" w:rsidRPr="00D20324" w:rsidRDefault="00D20324" w:rsidP="0023109D">
            <w:pPr>
              <w:spacing w:before="240" w:after="240"/>
              <w:rPr>
                <w:rFonts w:ascii="GHEA Grapalat" w:eastAsia="GHEA Grapalat" w:hAnsi="GHEA Grapalat" w:cs="GHEA Grapalat"/>
                <w:lang w:val="ru-RU"/>
              </w:rPr>
            </w:pPr>
          </w:p>
        </w:tc>
      </w:tr>
      <w:tr w:rsidR="00D20324" w14:paraId="27574C05" w14:textId="77777777" w:rsidTr="0023109D">
        <w:trPr>
          <w:trHeight w:val="1487"/>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35C376"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Должность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лица</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представляющего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декларацию</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E986494" w14:textId="77777777" w:rsidR="00D20324" w:rsidRDefault="00D20324" w:rsidP="0023109D">
            <w:pPr>
              <w:spacing w:before="240" w:after="240"/>
              <w:rPr>
                <w:rFonts w:ascii="GHEA Grapalat" w:eastAsia="GHEA Grapalat" w:hAnsi="GHEA Grapalat" w:cs="GHEA Grapalat"/>
              </w:rPr>
            </w:pPr>
          </w:p>
        </w:tc>
      </w:tr>
    </w:tbl>
    <w:p w14:paraId="5B0C35E1" w14:textId="77777777" w:rsidR="00D20324" w:rsidRDefault="00D20324" w:rsidP="00D20324">
      <w:pPr>
        <w:numPr>
          <w:ilvl w:val="1"/>
          <w:numId w:val="34"/>
        </w:numPr>
        <w:spacing w:before="240" w:after="160" w:line="256"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Представление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324" w:rsidRPr="003E7AC5" w14:paraId="4AB2787D"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7BDF50" w14:textId="77777777" w:rsidR="00D20324" w:rsidRPr="00D20324" w:rsidRDefault="00D20324" w:rsidP="00D20324">
            <w:pPr>
              <w:numPr>
                <w:ilvl w:val="2"/>
                <w:numId w:val="34"/>
              </w:numPr>
              <w:spacing w:after="160" w:line="256" w:lineRule="auto"/>
              <w:ind w:left="0" w:hanging="79"/>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День, месяц, год 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132F373" w14:textId="77777777" w:rsidR="00D20324" w:rsidRPr="00D20324" w:rsidRDefault="00D20324" w:rsidP="0023109D">
            <w:pPr>
              <w:spacing w:before="240" w:after="240"/>
              <w:rPr>
                <w:rFonts w:ascii="GHEA Grapalat" w:eastAsia="GHEA Grapalat" w:hAnsi="GHEA Grapalat" w:cs="GHEA Grapalat"/>
                <w:lang w:val="ru-RU"/>
              </w:rPr>
            </w:pPr>
          </w:p>
        </w:tc>
      </w:tr>
      <w:tr w:rsidR="00D20324" w14:paraId="1B697002"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C53B09" w14:textId="77777777" w:rsidR="00D20324" w:rsidRDefault="00D20324" w:rsidP="00D20324">
            <w:pPr>
              <w:numPr>
                <w:ilvl w:val="2"/>
                <w:numId w:val="34"/>
              </w:numPr>
              <w:spacing w:after="160" w:line="256" w:lineRule="auto"/>
              <w:ind w:left="0" w:hanging="79"/>
              <w:rPr>
                <w:rFonts w:ascii="GHEA Grapalat" w:eastAsia="GHEA Grapalat" w:hAnsi="GHEA Grapalat" w:cs="GHEA Grapalat"/>
                <w:color w:val="000000"/>
              </w:rPr>
            </w:pPr>
            <w:proofErr w:type="spellStart"/>
            <w:r>
              <w:rPr>
                <w:rFonts w:ascii="GHEA Grapalat" w:eastAsia="GHEA Grapalat" w:hAnsi="GHEA Grapalat" w:cs="GHEA Grapalat"/>
                <w:color w:val="000000"/>
              </w:rPr>
              <w:t>Количество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страниц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декларации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876AA21" w14:textId="77777777" w:rsidR="00D20324" w:rsidRDefault="00D20324" w:rsidP="0023109D">
            <w:pPr>
              <w:spacing w:before="240" w:after="240"/>
              <w:rPr>
                <w:rFonts w:ascii="GHEA Grapalat" w:eastAsia="GHEA Grapalat" w:hAnsi="GHEA Grapalat" w:cs="GHEA Grapalat"/>
              </w:rPr>
            </w:pPr>
          </w:p>
        </w:tc>
      </w:tr>
      <w:tr w:rsidR="00D20324" w14:paraId="0B21F00B"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6FAC329" w14:textId="77777777" w:rsidR="00D20324" w:rsidRDefault="00D20324" w:rsidP="00D20324">
            <w:pPr>
              <w:numPr>
                <w:ilvl w:val="2"/>
                <w:numId w:val="34"/>
              </w:numPr>
              <w:spacing w:after="160" w:line="256" w:lineRule="auto"/>
              <w:ind w:left="0" w:hanging="79"/>
              <w:rPr>
                <w:rFonts w:ascii="GHEA Grapalat" w:eastAsia="GHEA Grapalat" w:hAnsi="GHEA Grapalat" w:cs="GHEA Grapalat"/>
                <w:color w:val="000000"/>
              </w:rPr>
            </w:pPr>
            <w:proofErr w:type="spellStart"/>
            <w:r>
              <w:rPr>
                <w:rFonts w:ascii="GHEA Grapalat" w:eastAsia="GHEA Grapalat" w:hAnsi="GHEA Grapalat" w:cs="GHEA Grapalat"/>
                <w:color w:val="000000"/>
              </w:rPr>
              <w:t>Подпись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лица</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представляющего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декларацию</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D1DCBD8" w14:textId="77777777" w:rsidR="00D20324" w:rsidRDefault="00D20324" w:rsidP="0023109D">
            <w:pPr>
              <w:spacing w:before="240" w:after="240"/>
              <w:rPr>
                <w:rFonts w:ascii="GHEA Grapalat" w:eastAsia="GHEA Grapalat" w:hAnsi="GHEA Grapalat" w:cs="GHEA Grapalat"/>
              </w:rPr>
            </w:pPr>
          </w:p>
        </w:tc>
      </w:tr>
    </w:tbl>
    <w:p w14:paraId="30028FEB" w14:textId="77777777" w:rsidR="00D20324" w:rsidRDefault="00D20324" w:rsidP="00D20324">
      <w:pPr>
        <w:rPr>
          <w:rFonts w:ascii="GHEA Grapalat" w:eastAsia="GHEA Grapalat" w:hAnsi="GHEA Grapalat" w:cs="GHEA Grapalat"/>
        </w:rPr>
      </w:pPr>
    </w:p>
    <w:p w14:paraId="6D57ED81" w14:textId="77777777" w:rsidR="00D20324" w:rsidRDefault="00D20324" w:rsidP="00D20324">
      <w:pPr>
        <w:rPr>
          <w:rFonts w:ascii="GHEA Grapalat" w:eastAsia="GHEA Grapalat" w:hAnsi="GHEA Grapalat" w:cs="GHEA Grapalat"/>
        </w:rPr>
      </w:pPr>
      <w:r>
        <w:rPr>
          <w:rFonts w:ascii="GHEA Grapalat" w:hAnsi="GHEA Grapalat"/>
        </w:rPr>
        <w:br w:type="page"/>
      </w:r>
    </w:p>
    <w:p w14:paraId="613F6479" w14:textId="77777777" w:rsidR="00D20324" w:rsidRDefault="00D20324" w:rsidP="00D20324">
      <w:pPr>
        <w:numPr>
          <w:ilvl w:val="0"/>
          <w:numId w:val="34"/>
        </w:numPr>
        <w:spacing w:after="160" w:line="256"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proofErr w:type="gram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roofErr w:type="gramEnd"/>
    </w:p>
    <w:p w14:paraId="57FE647A" w14:textId="77777777" w:rsidR="00D20324" w:rsidRDefault="00D20324" w:rsidP="00D20324">
      <w:pPr>
        <w:numPr>
          <w:ilvl w:val="1"/>
          <w:numId w:val="34"/>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листинга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324" w14:paraId="1FE6A28D"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617316" w14:textId="77777777" w:rsidR="00D20324" w:rsidRDefault="00D20324" w:rsidP="00D20324">
            <w:pPr>
              <w:numPr>
                <w:ilvl w:val="2"/>
                <w:numId w:val="34"/>
              </w:numPr>
              <w:spacing w:after="160" w:line="256"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688F9DF" w14:textId="77777777" w:rsidR="00D20324" w:rsidRDefault="00D20324" w:rsidP="0023109D">
            <w:pPr>
              <w:spacing w:before="240" w:after="240"/>
              <w:rPr>
                <w:rFonts w:ascii="GHEA Grapalat" w:eastAsia="GHEA Grapalat" w:hAnsi="GHEA Grapalat" w:cs="GHEA Grapalat"/>
              </w:rPr>
            </w:pPr>
          </w:p>
        </w:tc>
      </w:tr>
      <w:tr w:rsidR="00D20324" w:rsidRPr="003E7AC5" w14:paraId="1BD9BDCD"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DF6BA16" w14:textId="77777777" w:rsidR="00D20324" w:rsidRPr="00D20324" w:rsidRDefault="00D20324" w:rsidP="00D20324">
            <w:pPr>
              <w:numPr>
                <w:ilvl w:val="2"/>
                <w:numId w:val="34"/>
              </w:numPr>
              <w:spacing w:after="160" w:line="256" w:lineRule="auto"/>
              <w:ind w:left="0" w:firstLine="0"/>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 xml:space="preserve">Ссылка на документы, наличествующие на бирже </w:t>
            </w:r>
          </w:p>
        </w:tc>
        <w:tc>
          <w:tcPr>
            <w:tcW w:w="6180" w:type="dxa"/>
            <w:tcBorders>
              <w:top w:val="single" w:sz="4" w:space="0" w:color="000000"/>
              <w:left w:val="single" w:sz="4" w:space="0" w:color="000000"/>
              <w:bottom w:val="single" w:sz="4" w:space="0" w:color="000000"/>
              <w:right w:val="single" w:sz="4" w:space="0" w:color="000000"/>
            </w:tcBorders>
            <w:vAlign w:val="center"/>
          </w:tcPr>
          <w:p w14:paraId="2D4DC70B" w14:textId="77777777" w:rsidR="00D20324" w:rsidRPr="00D20324" w:rsidRDefault="00D20324" w:rsidP="0023109D">
            <w:pPr>
              <w:spacing w:before="240" w:after="240"/>
              <w:rPr>
                <w:rFonts w:ascii="GHEA Grapalat" w:eastAsia="GHEA Grapalat" w:hAnsi="GHEA Grapalat" w:cs="GHEA Grapalat"/>
                <w:lang w:val="ru-RU"/>
              </w:rPr>
            </w:pPr>
          </w:p>
        </w:tc>
      </w:tr>
    </w:tbl>
    <w:p w14:paraId="0B531BEC" w14:textId="77777777" w:rsidR="00D20324" w:rsidRDefault="00D20324" w:rsidP="00D20324">
      <w:pPr>
        <w:numPr>
          <w:ilvl w:val="1"/>
          <w:numId w:val="34"/>
        </w:numPr>
        <w:spacing w:before="240" w:after="160" w:line="256"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юридического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контролирующего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324" w14:paraId="522C9F34"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E62D3ED"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068DE81" w14:textId="77777777" w:rsidR="00D20324" w:rsidRDefault="00D20324" w:rsidP="0023109D">
            <w:pPr>
              <w:spacing w:before="240" w:after="240"/>
              <w:rPr>
                <w:rFonts w:ascii="GHEA Grapalat" w:eastAsia="GHEA Grapalat" w:hAnsi="GHEA Grapalat" w:cs="GHEA Grapalat"/>
              </w:rPr>
            </w:pPr>
          </w:p>
        </w:tc>
      </w:tr>
      <w:tr w:rsidR="00D20324" w14:paraId="06E63984"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E46B68"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9F92AA8" w14:textId="77777777" w:rsidR="00D20324" w:rsidRDefault="00D20324" w:rsidP="0023109D">
            <w:pPr>
              <w:spacing w:before="240" w:after="240"/>
              <w:rPr>
                <w:rFonts w:ascii="GHEA Grapalat" w:eastAsia="GHEA Grapalat" w:hAnsi="GHEA Grapalat" w:cs="GHEA Grapalat"/>
              </w:rPr>
            </w:pPr>
          </w:p>
        </w:tc>
      </w:tr>
      <w:tr w:rsidR="00D20324" w14:paraId="414BA664"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391F32"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F6E9B61" w14:textId="77777777" w:rsidR="00D20324" w:rsidRDefault="00D20324" w:rsidP="0023109D">
            <w:pPr>
              <w:spacing w:before="240" w:after="240"/>
              <w:rPr>
                <w:rFonts w:ascii="GHEA Grapalat" w:eastAsia="GHEA Grapalat" w:hAnsi="GHEA Grapalat" w:cs="GHEA Grapalat"/>
              </w:rPr>
            </w:pPr>
          </w:p>
        </w:tc>
      </w:tr>
      <w:tr w:rsidR="00D20324" w14:paraId="73C2765B"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E3B0F1E"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ABF9BA3" w14:textId="77777777" w:rsidR="00D20324" w:rsidRDefault="00D20324" w:rsidP="0023109D">
            <w:pPr>
              <w:spacing w:before="240" w:after="240"/>
              <w:rPr>
                <w:rFonts w:ascii="GHEA Grapalat" w:eastAsia="GHEA Grapalat" w:hAnsi="GHEA Grapalat" w:cs="GHEA Grapalat"/>
              </w:rPr>
            </w:pPr>
          </w:p>
        </w:tc>
      </w:tr>
      <w:tr w:rsidR="00D20324" w14:paraId="00A973FA"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437F77"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67DBC30" w14:textId="77777777" w:rsidR="00D20324" w:rsidRDefault="00D20324" w:rsidP="0023109D">
            <w:pPr>
              <w:spacing w:before="240" w:after="240"/>
              <w:rPr>
                <w:rFonts w:ascii="GHEA Grapalat" w:eastAsia="GHEA Grapalat" w:hAnsi="GHEA Grapalat" w:cs="GHEA Grapalat"/>
              </w:rPr>
            </w:pPr>
          </w:p>
        </w:tc>
      </w:tr>
      <w:tr w:rsidR="00D20324" w14:paraId="585C712F" w14:textId="77777777" w:rsidTr="0023109D">
        <w:trPr>
          <w:trHeight w:val="1361"/>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D2FEEE"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C8AEABE" w14:textId="77777777" w:rsidR="00D20324" w:rsidRDefault="00D20324" w:rsidP="0023109D">
            <w:pPr>
              <w:spacing w:before="240" w:after="240"/>
              <w:rPr>
                <w:rFonts w:ascii="GHEA Grapalat" w:eastAsia="GHEA Grapalat" w:hAnsi="GHEA Grapalat" w:cs="GHEA Grapalat"/>
              </w:rPr>
            </w:pPr>
          </w:p>
        </w:tc>
      </w:tr>
      <w:tr w:rsidR="00D20324" w:rsidRPr="003E7AC5" w14:paraId="5F1CF8A3"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D6F0312" w14:textId="77777777" w:rsidR="00D20324" w:rsidRPr="00D20324" w:rsidRDefault="00D20324" w:rsidP="00D20324">
            <w:pPr>
              <w:numPr>
                <w:ilvl w:val="2"/>
                <w:numId w:val="34"/>
              </w:numPr>
              <w:spacing w:after="160" w:line="256" w:lineRule="auto"/>
              <w:ind w:left="0" w:firstLine="0"/>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56D5B210" w14:textId="77777777" w:rsidR="00D20324" w:rsidRPr="00D20324" w:rsidRDefault="00D20324" w:rsidP="0023109D">
            <w:pPr>
              <w:spacing w:before="240" w:after="240"/>
              <w:rPr>
                <w:rFonts w:ascii="GHEA Grapalat" w:eastAsia="GHEA Grapalat" w:hAnsi="GHEA Grapalat" w:cs="GHEA Grapalat"/>
                <w:lang w:val="ru-RU"/>
              </w:rPr>
            </w:pPr>
          </w:p>
        </w:tc>
      </w:tr>
    </w:tbl>
    <w:p w14:paraId="757B6379" w14:textId="77777777" w:rsidR="00D20324" w:rsidRDefault="00D20324" w:rsidP="00D20324">
      <w:pPr>
        <w:numPr>
          <w:ilvl w:val="1"/>
          <w:numId w:val="34"/>
        </w:numPr>
        <w:spacing w:before="240" w:after="160" w:line="256"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324" w14:paraId="46FC62B5"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A40621" w14:textId="77777777" w:rsidR="00D20324" w:rsidRDefault="00D20324" w:rsidP="00D20324">
            <w:pPr>
              <w:numPr>
                <w:ilvl w:val="2"/>
                <w:numId w:val="34"/>
              </w:numPr>
              <w:spacing w:after="160" w:line="256"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Pr>
                <w:rFonts w:ascii="GHEA Grapalat" w:eastAsia="GHEA Grapalat" w:hAnsi="GHEA Grapalat" w:cs="GHEA Grapalat"/>
                <w:color w:val="000000"/>
              </w:rPr>
              <w:t xml:space="preserve"> (%)</w:t>
            </w:r>
          </w:p>
        </w:tc>
        <w:tc>
          <w:tcPr>
            <w:tcW w:w="6178" w:type="dxa"/>
            <w:tcBorders>
              <w:top w:val="single" w:sz="4" w:space="0" w:color="000000"/>
              <w:left w:val="single" w:sz="4" w:space="0" w:color="000000"/>
              <w:bottom w:val="single" w:sz="4" w:space="0" w:color="000000"/>
              <w:right w:val="single" w:sz="4" w:space="0" w:color="000000"/>
            </w:tcBorders>
            <w:vAlign w:val="center"/>
          </w:tcPr>
          <w:p w14:paraId="448BEC7D" w14:textId="77777777" w:rsidR="00D20324" w:rsidRDefault="00D20324" w:rsidP="0023109D">
            <w:pPr>
              <w:spacing w:before="240" w:after="240"/>
              <w:rPr>
                <w:rFonts w:ascii="GHEA Grapalat" w:eastAsia="GHEA Grapalat" w:hAnsi="GHEA Grapalat" w:cs="GHEA Grapalat"/>
              </w:rPr>
            </w:pPr>
          </w:p>
        </w:tc>
      </w:tr>
      <w:tr w:rsidR="00D20324" w14:paraId="696768EC"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6397CA" w14:textId="77777777" w:rsidR="00D20324" w:rsidRDefault="00D20324" w:rsidP="00D20324">
            <w:pPr>
              <w:numPr>
                <w:ilvl w:val="2"/>
                <w:numId w:val="34"/>
              </w:numP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16C2F8A7" w14:textId="77777777" w:rsidR="00D20324" w:rsidRDefault="00D20324" w:rsidP="0023109D">
            <w:pPr>
              <w:spacing w:before="240" w:after="240"/>
              <w:rPr>
                <w:rFonts w:ascii="GHEA Grapalat" w:eastAsia="GHEA Grapalat" w:hAnsi="GHEA Grapalat" w:cs="GHEA Grapalat"/>
              </w:rPr>
            </w:pPr>
            <w:r>
              <w:rPr>
                <w:rFonts w:ascii="MS Gothic" w:eastAsia="MS Gothic" w:hAnsi="MS Gothic" w:cs="GHEA Grapalat" w:hint="eastAsia"/>
              </w:rPr>
              <w:t>☐</w:t>
            </w:r>
            <w:r>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14:paraId="50C9D118" w14:textId="77777777" w:rsidR="00D20324" w:rsidRDefault="00D20324" w:rsidP="0023109D">
            <w:pPr>
              <w:spacing w:before="240" w:after="240"/>
              <w:rPr>
                <w:rFonts w:ascii="GHEA Grapalat" w:eastAsia="GHEA Grapalat" w:hAnsi="GHEA Grapalat" w:cs="GHEA Grapalat"/>
              </w:rPr>
            </w:pPr>
            <w:r>
              <w:rPr>
                <w:rFonts w:ascii="MS Gothic" w:eastAsia="MS Gothic" w:hAnsi="MS Gothic" w:cs="GHEA Grapalat" w:hint="eastAsia"/>
              </w:rPr>
              <w:t>☐</w:t>
            </w:r>
            <w:r>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bl>
    <w:p w14:paraId="3F311275" w14:textId="77777777" w:rsidR="00D20324" w:rsidRDefault="00D20324" w:rsidP="00D20324">
      <w:pPr>
        <w:spacing w:before="240"/>
        <w:rPr>
          <w:rFonts w:ascii="GHEA Grapalat" w:eastAsia="GHEA Grapalat" w:hAnsi="GHEA Grapalat" w:cs="GHEA Grapalat"/>
        </w:rPr>
      </w:pPr>
      <w:r>
        <w:rPr>
          <w:rFonts w:ascii="GHEA Grapalat" w:hAnsi="GHEA Grapalat"/>
        </w:rPr>
        <w:br w:type="page"/>
      </w:r>
    </w:p>
    <w:p w14:paraId="589DDB7C" w14:textId="77777777" w:rsidR="00D20324" w:rsidRPr="00D20324" w:rsidRDefault="00D20324" w:rsidP="00D20324">
      <w:pPr>
        <w:numPr>
          <w:ilvl w:val="0"/>
          <w:numId w:val="34"/>
        </w:numPr>
        <w:spacing w:after="0" w:line="256" w:lineRule="auto"/>
        <w:rPr>
          <w:rFonts w:ascii="GHEA Grapalat" w:eastAsia="GHEA Grapalat" w:hAnsi="GHEA Grapalat" w:cs="GHEA Grapalat"/>
          <w:b/>
          <w:color w:val="000000"/>
          <w:lang w:val="ru-RU"/>
        </w:rPr>
      </w:pPr>
      <w:r w:rsidRPr="00D20324">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3AF9FABD" w14:textId="77777777" w:rsidR="00D20324" w:rsidRDefault="00D20324" w:rsidP="00D20324">
      <w:pPr>
        <w:numPr>
          <w:ilvl w:val="1"/>
          <w:numId w:val="34"/>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324" w14:paraId="26FC6085"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150492"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85D1BB1" w14:textId="77777777" w:rsidR="00D20324" w:rsidRDefault="00D20324" w:rsidP="0023109D">
            <w:pPr>
              <w:spacing w:before="240" w:after="240"/>
              <w:rPr>
                <w:rFonts w:ascii="GHEA Grapalat" w:eastAsia="GHEA Grapalat" w:hAnsi="GHEA Grapalat" w:cs="GHEA Grapalat"/>
              </w:rPr>
            </w:pPr>
          </w:p>
        </w:tc>
      </w:tr>
      <w:tr w:rsidR="00D20324" w14:paraId="260CBCEE"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0F9486"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муниципалитета</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FC1BA16" w14:textId="77777777" w:rsidR="00D20324" w:rsidRDefault="00D20324" w:rsidP="0023109D">
            <w:pPr>
              <w:spacing w:before="240" w:after="240"/>
              <w:rPr>
                <w:rFonts w:ascii="GHEA Grapalat" w:eastAsia="GHEA Grapalat" w:hAnsi="GHEA Grapalat" w:cs="GHEA Grapalat"/>
              </w:rPr>
            </w:pPr>
          </w:p>
        </w:tc>
      </w:tr>
      <w:tr w:rsidR="00D20324" w14:paraId="64DF888C"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1B8AF41"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Pr>
                <w:rFonts w:ascii="GHEA Grapalat" w:eastAsia="GHEA Grapalat" w:hAnsi="GHEA Grapalat" w:cs="GHEA Grapalat"/>
                <w:color w:val="000000"/>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352844AE" w14:textId="77777777" w:rsidR="00D20324" w:rsidRDefault="00D20324" w:rsidP="0023109D">
            <w:pPr>
              <w:spacing w:before="240" w:after="240"/>
              <w:rPr>
                <w:rFonts w:ascii="GHEA Grapalat" w:eastAsia="GHEA Grapalat" w:hAnsi="GHEA Grapalat" w:cs="GHEA Grapalat"/>
              </w:rPr>
            </w:pPr>
          </w:p>
        </w:tc>
      </w:tr>
      <w:tr w:rsidR="00D20324" w14:paraId="5D5FEBA6"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864BAE" w14:textId="77777777" w:rsidR="00D20324" w:rsidRDefault="00D20324" w:rsidP="00D20324">
            <w:pPr>
              <w:numPr>
                <w:ilvl w:val="2"/>
                <w:numId w:val="34"/>
              </w:numP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11256D6" w14:textId="77777777" w:rsidR="00D20324" w:rsidRDefault="00D20324" w:rsidP="0023109D">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14:paraId="279A168D" w14:textId="77777777" w:rsidR="00D20324" w:rsidRDefault="00D20324" w:rsidP="0023109D">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bl>
    <w:p w14:paraId="43E023A2" w14:textId="77777777" w:rsidR="00D20324" w:rsidRDefault="00D20324" w:rsidP="00D20324">
      <w:pPr>
        <w:numPr>
          <w:ilvl w:val="1"/>
          <w:numId w:val="34"/>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324" w14:paraId="006D7DB7"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C3E003"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международной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организации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D75849E" w14:textId="77777777" w:rsidR="00D20324" w:rsidRDefault="00D20324" w:rsidP="0023109D">
            <w:pPr>
              <w:spacing w:before="240" w:after="240"/>
              <w:rPr>
                <w:rFonts w:ascii="GHEA Grapalat" w:eastAsia="GHEA Grapalat" w:hAnsi="GHEA Grapalat" w:cs="GHEA Grapalat"/>
              </w:rPr>
            </w:pPr>
          </w:p>
        </w:tc>
      </w:tr>
      <w:tr w:rsidR="00D20324" w:rsidRPr="003E7AC5" w14:paraId="3CB5ADFC"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37C8091" w14:textId="77777777" w:rsidR="00D20324" w:rsidRPr="00D20324" w:rsidRDefault="00D20324" w:rsidP="00D20324">
            <w:pPr>
              <w:numPr>
                <w:ilvl w:val="2"/>
                <w:numId w:val="34"/>
              </w:numPr>
              <w:spacing w:after="0" w:line="240" w:lineRule="auto"/>
              <w:ind w:left="0" w:firstLine="0"/>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A5CFF29" w14:textId="77777777" w:rsidR="00D20324" w:rsidRPr="00D20324" w:rsidRDefault="00D20324" w:rsidP="0023109D">
            <w:pPr>
              <w:spacing w:before="240" w:after="240"/>
              <w:rPr>
                <w:rFonts w:ascii="GHEA Grapalat" w:eastAsia="GHEA Grapalat" w:hAnsi="GHEA Grapalat" w:cs="GHEA Grapalat"/>
                <w:lang w:val="ru-RU"/>
              </w:rPr>
            </w:pPr>
          </w:p>
        </w:tc>
      </w:tr>
      <w:tr w:rsidR="00D20324" w14:paraId="1C68B25F"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E075DD"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Pr>
                <w:rFonts w:ascii="GHEA Grapalat" w:eastAsia="GHEA Grapalat" w:hAnsi="GHEA Grapalat" w:cs="GHEA Grapalat"/>
                <w:color w:val="000000"/>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5E16668A" w14:textId="77777777" w:rsidR="00D20324" w:rsidRDefault="00D20324" w:rsidP="0023109D">
            <w:pPr>
              <w:spacing w:before="240" w:after="240"/>
              <w:rPr>
                <w:rFonts w:ascii="GHEA Grapalat" w:eastAsia="GHEA Grapalat" w:hAnsi="GHEA Grapalat" w:cs="GHEA Grapalat"/>
              </w:rPr>
            </w:pPr>
          </w:p>
        </w:tc>
      </w:tr>
      <w:tr w:rsidR="00D20324" w14:paraId="49CCC6D5"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8FB21C" w14:textId="77777777" w:rsidR="00D20324" w:rsidRDefault="00D20324" w:rsidP="00D20324">
            <w:pPr>
              <w:numPr>
                <w:ilvl w:val="2"/>
                <w:numId w:val="34"/>
              </w:numP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5EB0E6F0" w14:textId="77777777" w:rsidR="00D20324" w:rsidRDefault="00D20324" w:rsidP="0023109D">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14:paraId="43986E50" w14:textId="77777777" w:rsidR="00D20324" w:rsidRDefault="00D20324" w:rsidP="0023109D">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bl>
    <w:p w14:paraId="4FF4B611" w14:textId="77777777" w:rsidR="00D20324" w:rsidRDefault="00D20324" w:rsidP="00D20324">
      <w:pPr>
        <w:rPr>
          <w:rFonts w:ascii="GHEA Grapalat" w:eastAsia="GHEA Grapalat" w:hAnsi="GHEA Grapalat" w:cs="GHEA Grapalat"/>
          <w:b/>
        </w:rPr>
      </w:pPr>
      <w:r>
        <w:rPr>
          <w:rFonts w:ascii="GHEA Grapalat" w:hAnsi="GHEA Grapalat"/>
        </w:rPr>
        <w:br w:type="page"/>
      </w:r>
    </w:p>
    <w:p w14:paraId="79F97819" w14:textId="77777777" w:rsidR="00D20324" w:rsidRDefault="00D20324" w:rsidP="00D20324">
      <w:pPr>
        <w:numPr>
          <w:ilvl w:val="0"/>
          <w:numId w:val="34"/>
        </w:numPr>
        <w:spacing w:after="0" w:line="256"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14:paraId="728153AF" w14:textId="77777777" w:rsidR="00D20324" w:rsidRDefault="00D20324" w:rsidP="00D20324">
      <w:pPr>
        <w:numPr>
          <w:ilvl w:val="1"/>
          <w:numId w:val="34"/>
        </w:numPr>
        <w:spacing w:before="240" w:after="160" w:line="256"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удостоверяющие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личность</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324" w14:paraId="4C0A380E"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746379"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A18FF63" w14:textId="77777777" w:rsidR="00D20324" w:rsidRDefault="00D20324" w:rsidP="0023109D">
            <w:pPr>
              <w:spacing w:before="240" w:after="240"/>
              <w:rPr>
                <w:rFonts w:ascii="GHEA Grapalat" w:eastAsia="GHEA Grapalat" w:hAnsi="GHEA Grapalat" w:cs="GHEA Grapalat"/>
              </w:rPr>
            </w:pPr>
          </w:p>
        </w:tc>
      </w:tr>
      <w:tr w:rsidR="00D20324" w14:paraId="316FF13D"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1548AD"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E91FBA7" w14:textId="77777777" w:rsidR="00D20324" w:rsidRDefault="00D20324" w:rsidP="0023109D">
            <w:pPr>
              <w:spacing w:before="240" w:after="240"/>
              <w:rPr>
                <w:rFonts w:ascii="GHEA Grapalat" w:eastAsia="GHEA Grapalat" w:hAnsi="GHEA Grapalat" w:cs="GHEA Grapalat"/>
              </w:rPr>
            </w:pPr>
          </w:p>
        </w:tc>
      </w:tr>
      <w:tr w:rsidR="00D20324" w14:paraId="0532873A"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E867426"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Pr>
                <w:rFonts w:ascii="GHEA Grapalat" w:eastAsia="GHEA Grapalat" w:hAnsi="GHEA Grapalat" w:cs="GHEA Grapalat"/>
                <w:color w:val="000000"/>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7722981D" w14:textId="77777777" w:rsidR="00D20324" w:rsidRDefault="00D20324" w:rsidP="0023109D">
            <w:pPr>
              <w:spacing w:before="240" w:after="240"/>
              <w:rPr>
                <w:rFonts w:ascii="GHEA Grapalat" w:eastAsia="GHEA Grapalat" w:hAnsi="GHEA Grapalat" w:cs="GHEA Grapalat"/>
              </w:rPr>
            </w:pPr>
          </w:p>
        </w:tc>
      </w:tr>
      <w:tr w:rsidR="00D20324" w14:paraId="7628ED8A"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7A64C1"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Pr>
                <w:rFonts w:ascii="GHEA Grapalat" w:eastAsia="GHEA Grapalat" w:hAnsi="GHEA Grapalat" w:cs="GHEA Grapalat"/>
                <w:color w:val="000000"/>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38783228" w14:textId="77777777" w:rsidR="00D20324" w:rsidRDefault="00D20324" w:rsidP="0023109D">
            <w:pPr>
              <w:spacing w:before="240" w:after="240"/>
              <w:rPr>
                <w:rFonts w:ascii="GHEA Grapalat" w:eastAsia="GHEA Grapalat" w:hAnsi="GHEA Grapalat" w:cs="GHEA Grapalat"/>
              </w:rPr>
            </w:pPr>
          </w:p>
        </w:tc>
      </w:tr>
      <w:tr w:rsidR="00D20324" w14:paraId="02426717"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B2DAC24"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42318EDC" w14:textId="77777777" w:rsidR="00D20324" w:rsidRDefault="00D20324" w:rsidP="0023109D">
            <w:pPr>
              <w:spacing w:before="240" w:after="240"/>
              <w:rPr>
                <w:rFonts w:ascii="GHEA Grapalat" w:eastAsia="GHEA Grapalat" w:hAnsi="GHEA Grapalat" w:cs="GHEA Grapalat"/>
              </w:rPr>
            </w:pPr>
          </w:p>
        </w:tc>
      </w:tr>
      <w:tr w:rsidR="00D20324" w14:paraId="4E93DF96" w14:textId="77777777" w:rsidTr="0023109D">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7996AD"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7B9642F6" w14:textId="77777777" w:rsidR="00D20324" w:rsidRDefault="00D20324" w:rsidP="0023109D">
            <w:pPr>
              <w:spacing w:before="240" w:after="240"/>
              <w:rPr>
                <w:rFonts w:ascii="GHEA Grapalat" w:eastAsia="GHEA Grapalat" w:hAnsi="GHEA Grapalat" w:cs="GHEA Grapalat"/>
              </w:rPr>
            </w:pPr>
          </w:p>
        </w:tc>
      </w:tr>
    </w:tbl>
    <w:p w14:paraId="19F55FE0" w14:textId="77777777" w:rsidR="00D20324" w:rsidRDefault="00D20324" w:rsidP="00D20324">
      <w:pPr>
        <w:numPr>
          <w:ilvl w:val="1"/>
          <w:numId w:val="34"/>
        </w:numPr>
        <w:spacing w:before="240" w:after="160" w:line="256"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Документ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удостоверяющий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личность</w:t>
      </w:r>
      <w:proofErr w:type="spellEnd"/>
    </w:p>
    <w:tbl>
      <w:tblPr>
        <w:tblW w:w="9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097"/>
      </w:tblGrid>
      <w:tr w:rsidR="00D20324" w14:paraId="733D0F73" w14:textId="77777777" w:rsidTr="0023109D">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6BDACE"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tcBorders>
              <w:top w:val="single" w:sz="4" w:space="0" w:color="000000"/>
              <w:left w:val="single" w:sz="4" w:space="0" w:color="000000"/>
              <w:bottom w:val="single" w:sz="4" w:space="0" w:color="000000"/>
              <w:right w:val="single" w:sz="4" w:space="0" w:color="000000"/>
            </w:tcBorders>
            <w:vAlign w:val="center"/>
          </w:tcPr>
          <w:p w14:paraId="45B60726" w14:textId="77777777" w:rsidR="00D20324" w:rsidRDefault="00D20324" w:rsidP="0023109D">
            <w:pPr>
              <w:spacing w:before="240" w:after="240"/>
              <w:rPr>
                <w:rFonts w:ascii="GHEA Grapalat" w:eastAsia="GHEA Grapalat" w:hAnsi="GHEA Grapalat" w:cs="GHEA Grapalat"/>
              </w:rPr>
            </w:pPr>
          </w:p>
        </w:tc>
      </w:tr>
      <w:tr w:rsidR="00D20324" w14:paraId="7970815B" w14:textId="77777777" w:rsidTr="0023109D">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869608"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tcBorders>
              <w:top w:val="single" w:sz="4" w:space="0" w:color="000000"/>
              <w:left w:val="single" w:sz="4" w:space="0" w:color="000000"/>
              <w:bottom w:val="single" w:sz="4" w:space="0" w:color="000000"/>
              <w:right w:val="single" w:sz="4" w:space="0" w:color="000000"/>
            </w:tcBorders>
            <w:vAlign w:val="center"/>
          </w:tcPr>
          <w:p w14:paraId="2E366FEC" w14:textId="77777777" w:rsidR="00D20324" w:rsidRDefault="00D20324" w:rsidP="0023109D">
            <w:pPr>
              <w:spacing w:before="240" w:after="240"/>
              <w:rPr>
                <w:rFonts w:ascii="GHEA Grapalat" w:eastAsia="GHEA Grapalat" w:hAnsi="GHEA Grapalat" w:cs="GHEA Grapalat"/>
              </w:rPr>
            </w:pPr>
          </w:p>
        </w:tc>
      </w:tr>
      <w:tr w:rsidR="00D20324" w14:paraId="27241F7A" w14:textId="77777777" w:rsidTr="0023109D">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C1F6AFB" w14:textId="77777777" w:rsidR="00D20324" w:rsidRDefault="00D20324" w:rsidP="00D20324">
            <w:pPr>
              <w:numPr>
                <w:ilvl w:val="2"/>
                <w:numId w:val="34"/>
              </w:numPr>
              <w:spacing w:after="160" w:line="256" w:lineRule="auto"/>
              <w:ind w:left="317" w:hanging="283"/>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предоставления</w:t>
            </w:r>
            <w:proofErr w:type="spellEnd"/>
          </w:p>
        </w:tc>
        <w:tc>
          <w:tcPr>
            <w:tcW w:w="6096" w:type="dxa"/>
            <w:tcBorders>
              <w:top w:val="single" w:sz="4" w:space="0" w:color="000000"/>
              <w:left w:val="single" w:sz="4" w:space="0" w:color="000000"/>
              <w:bottom w:val="single" w:sz="4" w:space="0" w:color="000000"/>
              <w:right w:val="single" w:sz="4" w:space="0" w:color="000000"/>
            </w:tcBorders>
            <w:vAlign w:val="center"/>
          </w:tcPr>
          <w:p w14:paraId="0C5800D2" w14:textId="77777777" w:rsidR="00D20324" w:rsidRDefault="00D20324" w:rsidP="0023109D">
            <w:pPr>
              <w:spacing w:before="240" w:after="240"/>
              <w:rPr>
                <w:rFonts w:ascii="GHEA Grapalat" w:eastAsia="GHEA Grapalat" w:hAnsi="GHEA Grapalat" w:cs="GHEA Grapalat"/>
              </w:rPr>
            </w:pPr>
          </w:p>
        </w:tc>
      </w:tr>
      <w:tr w:rsidR="00D20324" w14:paraId="01BBD52E" w14:textId="77777777" w:rsidTr="0023109D">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D86516" w14:textId="77777777" w:rsidR="00D20324" w:rsidRDefault="00D20324" w:rsidP="00D20324">
            <w:pPr>
              <w:numPr>
                <w:ilvl w:val="2"/>
                <w:numId w:val="34"/>
              </w:numPr>
              <w:spacing w:after="160" w:line="256" w:lineRule="auto"/>
              <w:ind w:left="34"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Предоставляющий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орган</w:t>
            </w:r>
            <w:proofErr w:type="spellEnd"/>
          </w:p>
        </w:tc>
        <w:tc>
          <w:tcPr>
            <w:tcW w:w="6096" w:type="dxa"/>
            <w:tcBorders>
              <w:top w:val="single" w:sz="4" w:space="0" w:color="000000"/>
              <w:left w:val="single" w:sz="4" w:space="0" w:color="000000"/>
              <w:bottom w:val="single" w:sz="4" w:space="0" w:color="000000"/>
              <w:right w:val="single" w:sz="4" w:space="0" w:color="000000"/>
            </w:tcBorders>
            <w:vAlign w:val="center"/>
          </w:tcPr>
          <w:p w14:paraId="1BAAC7B3" w14:textId="77777777" w:rsidR="00D20324" w:rsidRDefault="00D20324" w:rsidP="0023109D">
            <w:pPr>
              <w:spacing w:before="240" w:after="240"/>
              <w:rPr>
                <w:rFonts w:ascii="GHEA Grapalat" w:eastAsia="GHEA Grapalat" w:hAnsi="GHEA Grapalat" w:cs="GHEA Grapalat"/>
              </w:rPr>
            </w:pPr>
          </w:p>
        </w:tc>
      </w:tr>
      <w:tr w:rsidR="00D20324" w14:paraId="75738C0E" w14:textId="77777777" w:rsidTr="0023109D">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DEDED33"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НЗОУ </w:t>
            </w:r>
            <w:proofErr w:type="spellStart"/>
            <w:r>
              <w:rPr>
                <w:rFonts w:ascii="GHEA Grapalat" w:eastAsia="GHEA Grapalat" w:hAnsi="GHEA Grapalat" w:cs="GHEA Grapalat"/>
                <w:color w:val="000000"/>
              </w:rPr>
              <w:t>или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эквивалентный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номер</w:t>
            </w:r>
            <w:proofErr w:type="spellEnd"/>
          </w:p>
        </w:tc>
        <w:tc>
          <w:tcPr>
            <w:tcW w:w="6096" w:type="dxa"/>
            <w:tcBorders>
              <w:top w:val="single" w:sz="4" w:space="0" w:color="000000"/>
              <w:left w:val="single" w:sz="4" w:space="0" w:color="000000"/>
              <w:bottom w:val="single" w:sz="4" w:space="0" w:color="000000"/>
              <w:right w:val="single" w:sz="4" w:space="0" w:color="000000"/>
            </w:tcBorders>
            <w:vAlign w:val="center"/>
          </w:tcPr>
          <w:p w14:paraId="4BB18CCE" w14:textId="77777777" w:rsidR="00D20324" w:rsidRDefault="00D20324" w:rsidP="0023109D">
            <w:pPr>
              <w:spacing w:before="240" w:after="240"/>
              <w:rPr>
                <w:rFonts w:ascii="GHEA Grapalat" w:eastAsia="GHEA Grapalat" w:hAnsi="GHEA Grapalat" w:cs="GHEA Grapalat"/>
              </w:rPr>
            </w:pPr>
          </w:p>
        </w:tc>
      </w:tr>
    </w:tbl>
    <w:p w14:paraId="6CD0F164" w14:textId="77777777" w:rsidR="00D20324" w:rsidRDefault="00D20324" w:rsidP="00D20324">
      <w:pPr>
        <w:numPr>
          <w:ilvl w:val="1"/>
          <w:numId w:val="34"/>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20324" w14:paraId="1CAAD544" w14:textId="77777777" w:rsidTr="0023109D">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6C9705B"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tcBorders>
              <w:top w:val="single" w:sz="4" w:space="0" w:color="000000"/>
              <w:left w:val="single" w:sz="4" w:space="0" w:color="000000"/>
              <w:bottom w:val="single" w:sz="4" w:space="0" w:color="000000"/>
              <w:right w:val="single" w:sz="4" w:space="0" w:color="000000"/>
            </w:tcBorders>
            <w:vAlign w:val="center"/>
          </w:tcPr>
          <w:p w14:paraId="18E8239C" w14:textId="77777777" w:rsidR="00D20324" w:rsidRDefault="00D20324" w:rsidP="0023109D">
            <w:pPr>
              <w:spacing w:before="240" w:after="240"/>
              <w:rPr>
                <w:rFonts w:ascii="GHEA Grapalat" w:eastAsia="GHEA Grapalat" w:hAnsi="GHEA Grapalat" w:cs="GHEA Grapalat"/>
              </w:rPr>
            </w:pPr>
          </w:p>
        </w:tc>
      </w:tr>
      <w:tr w:rsidR="00D20324" w14:paraId="49C92EB7" w14:textId="77777777" w:rsidTr="0023109D">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C45104"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tcBorders>
              <w:top w:val="single" w:sz="4" w:space="0" w:color="000000"/>
              <w:left w:val="single" w:sz="4" w:space="0" w:color="000000"/>
              <w:bottom w:val="single" w:sz="4" w:space="0" w:color="000000"/>
              <w:right w:val="single" w:sz="4" w:space="0" w:color="000000"/>
            </w:tcBorders>
            <w:vAlign w:val="center"/>
          </w:tcPr>
          <w:p w14:paraId="6664F2F3" w14:textId="77777777" w:rsidR="00D20324" w:rsidRDefault="00D20324" w:rsidP="0023109D">
            <w:pPr>
              <w:spacing w:before="240" w:after="240"/>
              <w:rPr>
                <w:rFonts w:ascii="GHEA Grapalat" w:eastAsia="GHEA Grapalat" w:hAnsi="GHEA Grapalat" w:cs="GHEA Grapalat"/>
              </w:rPr>
            </w:pPr>
          </w:p>
        </w:tc>
      </w:tr>
      <w:tr w:rsidR="00D20324" w14:paraId="783F13CE" w14:textId="77777777" w:rsidTr="0023109D">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6120589" w14:textId="77777777" w:rsidR="00D20324" w:rsidRDefault="00D20324" w:rsidP="00D20324">
            <w:pPr>
              <w:numPr>
                <w:ilvl w:val="2"/>
                <w:numId w:val="34"/>
              </w:numPr>
              <w:spacing w:after="160" w:line="256"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Административно-территориальная</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единица</w:t>
            </w:r>
            <w:proofErr w:type="spellEnd"/>
          </w:p>
        </w:tc>
        <w:tc>
          <w:tcPr>
            <w:tcW w:w="6072" w:type="dxa"/>
            <w:tcBorders>
              <w:top w:val="single" w:sz="4" w:space="0" w:color="000000"/>
              <w:left w:val="single" w:sz="4" w:space="0" w:color="000000"/>
              <w:bottom w:val="single" w:sz="4" w:space="0" w:color="000000"/>
              <w:right w:val="single" w:sz="4" w:space="0" w:color="000000"/>
            </w:tcBorders>
            <w:vAlign w:val="center"/>
          </w:tcPr>
          <w:p w14:paraId="3C6B378E" w14:textId="77777777" w:rsidR="00D20324" w:rsidRDefault="00D20324" w:rsidP="0023109D">
            <w:pPr>
              <w:spacing w:before="240" w:after="240"/>
              <w:rPr>
                <w:rFonts w:ascii="GHEA Grapalat" w:eastAsia="GHEA Grapalat" w:hAnsi="GHEA Grapalat" w:cs="GHEA Grapalat"/>
              </w:rPr>
            </w:pPr>
          </w:p>
        </w:tc>
      </w:tr>
      <w:tr w:rsidR="00D20324" w:rsidRPr="003E7AC5" w14:paraId="0C2FCA49" w14:textId="77777777" w:rsidTr="0023109D">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6E7C225" w14:textId="77777777" w:rsidR="00D20324" w:rsidRPr="00D20324" w:rsidRDefault="00D20324" w:rsidP="00D20324">
            <w:pPr>
              <w:numPr>
                <w:ilvl w:val="2"/>
                <w:numId w:val="34"/>
              </w:numPr>
              <w:spacing w:after="160" w:line="256" w:lineRule="auto"/>
              <w:ind w:left="426" w:hanging="426"/>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lastRenderedPageBreak/>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240FC61B" w14:textId="77777777" w:rsidR="00D20324" w:rsidRPr="00D20324" w:rsidRDefault="00D20324" w:rsidP="0023109D">
            <w:pPr>
              <w:spacing w:before="240" w:after="240"/>
              <w:rPr>
                <w:rFonts w:ascii="GHEA Grapalat" w:eastAsia="GHEA Grapalat" w:hAnsi="GHEA Grapalat" w:cs="GHEA Grapalat"/>
                <w:lang w:val="ru-RU"/>
              </w:rPr>
            </w:pPr>
          </w:p>
        </w:tc>
      </w:tr>
    </w:tbl>
    <w:p w14:paraId="20700925" w14:textId="77777777" w:rsidR="00D20324" w:rsidRDefault="00D20324" w:rsidP="00D20324">
      <w:pPr>
        <w:numPr>
          <w:ilvl w:val="1"/>
          <w:numId w:val="34"/>
        </w:numPr>
        <w:spacing w:before="240" w:after="160" w:line="256"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проживания</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20324" w14:paraId="6CBEBA18"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51B93E1"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E04E480" w14:textId="77777777" w:rsidR="00D20324" w:rsidRDefault="00D20324" w:rsidP="0023109D">
            <w:pPr>
              <w:spacing w:before="240" w:after="240"/>
              <w:rPr>
                <w:rFonts w:ascii="GHEA Grapalat" w:eastAsia="GHEA Grapalat" w:hAnsi="GHEA Grapalat" w:cs="GHEA Grapalat"/>
              </w:rPr>
            </w:pPr>
          </w:p>
        </w:tc>
      </w:tr>
      <w:tr w:rsidR="00D20324" w14:paraId="5E883494"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F62260"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C91C039" w14:textId="77777777" w:rsidR="00D20324" w:rsidRDefault="00D20324" w:rsidP="0023109D">
            <w:pPr>
              <w:spacing w:before="240" w:after="240"/>
              <w:rPr>
                <w:rFonts w:ascii="GHEA Grapalat" w:eastAsia="GHEA Grapalat" w:hAnsi="GHEA Grapalat" w:cs="GHEA Grapalat"/>
              </w:rPr>
            </w:pPr>
          </w:p>
        </w:tc>
      </w:tr>
      <w:tr w:rsidR="00D20324" w14:paraId="7C925DB9"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5604DB"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Административно-территориальная</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единица</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41051F66" w14:textId="77777777" w:rsidR="00D20324" w:rsidRDefault="00D20324" w:rsidP="0023109D">
            <w:pPr>
              <w:spacing w:before="240" w:after="240"/>
              <w:rPr>
                <w:rFonts w:ascii="GHEA Grapalat" w:eastAsia="GHEA Grapalat" w:hAnsi="GHEA Grapalat" w:cs="GHEA Grapalat"/>
              </w:rPr>
            </w:pPr>
          </w:p>
        </w:tc>
      </w:tr>
      <w:tr w:rsidR="00D20324" w:rsidRPr="003E7AC5" w14:paraId="74E7DAD7"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2281F6" w14:textId="77777777" w:rsidR="00D20324" w:rsidRPr="00D20324" w:rsidRDefault="00D20324" w:rsidP="00D20324">
            <w:pPr>
              <w:numPr>
                <w:ilvl w:val="2"/>
                <w:numId w:val="34"/>
              </w:numPr>
              <w:spacing w:after="160" w:line="256" w:lineRule="auto"/>
              <w:ind w:left="0" w:firstLine="0"/>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44E088AB" w14:textId="77777777" w:rsidR="00D20324" w:rsidRPr="00D20324" w:rsidRDefault="00D20324" w:rsidP="0023109D">
            <w:pPr>
              <w:spacing w:before="240" w:after="240"/>
              <w:rPr>
                <w:rFonts w:ascii="GHEA Grapalat" w:eastAsia="GHEA Grapalat" w:hAnsi="GHEA Grapalat" w:cs="GHEA Grapalat"/>
                <w:lang w:val="ru-RU"/>
              </w:rPr>
            </w:pPr>
          </w:p>
        </w:tc>
      </w:tr>
    </w:tbl>
    <w:p w14:paraId="7DC35852" w14:textId="77777777" w:rsidR="00D20324" w:rsidRPr="00D20324" w:rsidRDefault="00D20324" w:rsidP="00D20324">
      <w:pPr>
        <w:numPr>
          <w:ilvl w:val="1"/>
          <w:numId w:val="34"/>
        </w:numPr>
        <w:spacing w:before="240" w:after="160" w:line="256" w:lineRule="auto"/>
        <w:rPr>
          <w:rFonts w:ascii="GHEA Grapalat" w:eastAsia="GHEA Grapalat" w:hAnsi="GHEA Grapalat" w:cs="GHEA Grapalat"/>
          <w:i/>
          <w:color w:val="000000"/>
          <w:lang w:val="ru-RU"/>
        </w:rPr>
      </w:pPr>
      <w:r w:rsidRPr="00D20324">
        <w:rPr>
          <w:rFonts w:ascii="GHEA Grapalat" w:eastAsia="GHEA Grapalat" w:hAnsi="GHEA Grapalat" w:cs="GHEA Grapalat"/>
          <w:i/>
          <w:color w:val="000000"/>
          <w:lang w:val="ru-RU"/>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324" w:rsidRPr="003E7AC5" w14:paraId="53AFF216" w14:textId="77777777" w:rsidTr="0023109D">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A20497C" w14:textId="77777777" w:rsidR="00D20324" w:rsidRPr="00D20324" w:rsidRDefault="00D20324" w:rsidP="0023109D">
            <w:pPr>
              <w:spacing w:before="240" w:after="240"/>
              <w:jc w:val="both"/>
              <w:rPr>
                <w:rFonts w:ascii="GHEA Grapalat" w:eastAsia="GHEA Grapalat" w:hAnsi="GHEA Grapalat" w:cs="GHEA Grapalat"/>
                <w:lang w:val="ru-RU"/>
              </w:rPr>
            </w:pPr>
            <w:r w:rsidRPr="00D20324">
              <w:rPr>
                <w:rFonts w:ascii="Segoe UI Symbol" w:eastAsia="MS Gothic" w:hAnsi="Segoe UI Symbol" w:cs="Segoe UI Symbol"/>
                <w:lang w:val="ru-RU"/>
              </w:rPr>
              <w:t>☐</w:t>
            </w:r>
            <w:r w:rsidRPr="00D20324">
              <w:rPr>
                <w:rFonts w:ascii="GHEA Grapalat" w:eastAsia="GHEA Grapalat" w:hAnsi="GHEA Grapalat" w:cs="GHEA Grapalat"/>
                <w:lang w:val="ru-RU"/>
              </w:rPr>
              <w:tab/>
            </w:r>
            <w:r>
              <w:rPr>
                <w:rFonts w:ascii="GHEA Grapalat" w:eastAsia="GHEA Grapalat" w:hAnsi="GHEA Grapalat" w:cs="GHEA Grapalat"/>
                <w:lang w:val="hy-AM"/>
              </w:rPr>
              <w:t>а</w:t>
            </w:r>
            <w:r w:rsidRPr="00D2032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20324" w14:paraId="4817D22B" w14:textId="77777777" w:rsidTr="0023109D">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FE7203E"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Pr>
                <w:rFonts w:ascii="GHEA Grapalat" w:eastAsia="GHEA Grapalat" w:hAnsi="GHEA Grapalat" w:cs="GHEA Grapalat"/>
                <w:color w:val="000000"/>
              </w:rPr>
              <w:t xml:space="preserve">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CCB3BC" w14:textId="77777777" w:rsidR="00D20324" w:rsidRDefault="00D20324" w:rsidP="0023109D">
            <w:pPr>
              <w:spacing w:before="240" w:after="240"/>
              <w:rPr>
                <w:rFonts w:ascii="GHEA Grapalat" w:eastAsia="GHEA Grapalat" w:hAnsi="GHEA Grapalat" w:cs="GHEA Grapalat"/>
              </w:rPr>
            </w:pPr>
          </w:p>
        </w:tc>
      </w:tr>
      <w:tr w:rsidR="00D20324" w14:paraId="2EBF4F25" w14:textId="77777777" w:rsidTr="0023109D">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E68F2B"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2C0F37DE" w14:textId="77777777" w:rsidR="00D20324" w:rsidRDefault="00D20324" w:rsidP="0023109D">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14:paraId="5EDF11EB" w14:textId="77777777" w:rsidR="00D20324" w:rsidRDefault="00D20324" w:rsidP="0023109D">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D20324" w:rsidRPr="003E7AC5" w14:paraId="0D5DBE91" w14:textId="77777777" w:rsidTr="0023109D">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C4C120F" w14:textId="77777777" w:rsidR="00D20324" w:rsidRPr="00D20324" w:rsidRDefault="00D20324" w:rsidP="0023109D">
            <w:pPr>
              <w:spacing w:before="240" w:after="240"/>
              <w:rPr>
                <w:rFonts w:ascii="GHEA Grapalat" w:eastAsia="GHEA Grapalat" w:hAnsi="GHEA Grapalat" w:cs="GHEA Grapalat"/>
                <w:lang w:val="ru-RU"/>
              </w:rPr>
            </w:pPr>
            <w:r w:rsidRPr="00D20324">
              <w:rPr>
                <w:rFonts w:ascii="Segoe UI Symbol" w:eastAsia="MS Gothic" w:hAnsi="Segoe UI Symbol" w:cs="Segoe UI Symbol"/>
                <w:lang w:val="ru-RU"/>
              </w:rPr>
              <w:t>☐</w:t>
            </w:r>
            <w:r w:rsidRPr="00D20324">
              <w:rPr>
                <w:rFonts w:ascii="GHEA Grapalat" w:eastAsia="GHEA Grapalat" w:hAnsi="GHEA Grapalat" w:cs="GHEA Grapalat"/>
                <w:lang w:val="ru-RU"/>
              </w:rPr>
              <w:tab/>
            </w:r>
            <w:r>
              <w:rPr>
                <w:rFonts w:ascii="GHEA Grapalat" w:eastAsia="GHEA Grapalat" w:hAnsi="GHEA Grapalat" w:cs="GHEA Grapalat"/>
                <w:lang w:val="hy-AM"/>
              </w:rPr>
              <w:t>б</w:t>
            </w:r>
            <w:r w:rsidRPr="00D20324">
              <w:rPr>
                <w:rFonts w:eastAsia="Cambria Math"/>
                <w:lang w:val="ru-RU"/>
              </w:rPr>
              <w:t>․</w:t>
            </w:r>
            <w:r w:rsidRPr="00D2032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D20324" w:rsidRPr="003E7AC5" w14:paraId="083ED40D" w14:textId="77777777" w:rsidTr="0023109D">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064708E" w14:textId="77777777" w:rsidR="00D20324" w:rsidRPr="00D20324" w:rsidRDefault="00D20324" w:rsidP="0023109D">
            <w:pPr>
              <w:spacing w:before="240" w:after="240"/>
              <w:jc w:val="both"/>
              <w:rPr>
                <w:rFonts w:ascii="GHEA Grapalat" w:eastAsia="GHEA Grapalat" w:hAnsi="GHEA Grapalat" w:cs="GHEA Grapalat"/>
                <w:lang w:val="ru-RU"/>
              </w:rPr>
            </w:pPr>
            <w:r w:rsidRPr="00D20324">
              <w:rPr>
                <w:rFonts w:ascii="Segoe UI Symbol" w:eastAsia="MS Gothic" w:hAnsi="Segoe UI Symbol" w:cs="Segoe UI Symbol"/>
                <w:lang w:val="ru-RU"/>
              </w:rPr>
              <w:t>☐</w:t>
            </w:r>
            <w:r w:rsidRPr="00D20324">
              <w:rPr>
                <w:rFonts w:ascii="GHEA Grapalat" w:eastAsia="GHEA Grapalat" w:hAnsi="GHEA Grapalat" w:cs="GHEA Grapalat"/>
                <w:lang w:val="ru-RU"/>
              </w:rPr>
              <w:tab/>
            </w:r>
            <w:r>
              <w:rPr>
                <w:rFonts w:ascii="GHEA Grapalat" w:eastAsia="GHEA Grapalat" w:hAnsi="GHEA Grapalat" w:cs="GHEA Grapalat"/>
                <w:lang w:val="hy-AM"/>
              </w:rPr>
              <w:t>в</w:t>
            </w:r>
            <w:r w:rsidRPr="00D2032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Pr>
                <w:rFonts w:ascii="GHEA Grapalat" w:eastAsia="GHEA Grapalat" w:hAnsi="GHEA Grapalat" w:cs="GHEA Grapalat"/>
                <w:lang w:val="hy-AM"/>
              </w:rPr>
              <w:t>б</w:t>
            </w:r>
            <w:r w:rsidRPr="00D20324">
              <w:rPr>
                <w:rFonts w:ascii="GHEA Grapalat" w:eastAsia="GHEA Grapalat" w:hAnsi="GHEA Grapalat" w:cs="GHEA Grapalat"/>
                <w:lang w:val="ru-RU"/>
              </w:rPr>
              <w:t>"</w:t>
            </w:r>
          </w:p>
        </w:tc>
      </w:tr>
    </w:tbl>
    <w:p w14:paraId="6D59AFBE" w14:textId="77777777" w:rsidR="00D20324" w:rsidRPr="00D20324" w:rsidRDefault="00D20324" w:rsidP="00D20324">
      <w:pPr>
        <w:numPr>
          <w:ilvl w:val="1"/>
          <w:numId w:val="34"/>
        </w:numPr>
        <w:spacing w:before="240" w:after="160" w:line="256" w:lineRule="auto"/>
        <w:ind w:left="788" w:hanging="431"/>
        <w:rPr>
          <w:rFonts w:ascii="GHEA Grapalat" w:eastAsia="GHEA Grapalat" w:hAnsi="GHEA Grapalat" w:cs="GHEA Grapalat"/>
          <w:i/>
          <w:color w:val="000000"/>
          <w:lang w:val="ru-RU"/>
        </w:rPr>
      </w:pPr>
      <w:r w:rsidRPr="00D20324">
        <w:rPr>
          <w:rFonts w:ascii="GHEA Grapalat" w:eastAsia="GHEA Grapalat" w:hAnsi="GHEA Grapalat" w:cs="GHEA Grapalat"/>
          <w:i/>
          <w:color w:val="000000"/>
          <w:lang w:val="ru-RU"/>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324" w:rsidRPr="003E7AC5" w14:paraId="3F4A71D4" w14:textId="77777777" w:rsidTr="0023109D">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4B7EEA2" w14:textId="77777777" w:rsidR="00D20324" w:rsidRPr="00D20324" w:rsidRDefault="00D20324" w:rsidP="0023109D">
            <w:pPr>
              <w:spacing w:before="240" w:after="240"/>
              <w:jc w:val="both"/>
              <w:rPr>
                <w:rFonts w:ascii="GHEA Grapalat" w:eastAsia="GHEA Grapalat" w:hAnsi="GHEA Grapalat" w:cs="GHEA Grapalat"/>
                <w:lang w:val="ru-RU"/>
              </w:rPr>
            </w:pPr>
            <w:r w:rsidRPr="00D20324">
              <w:rPr>
                <w:rFonts w:ascii="Segoe UI Symbol" w:eastAsia="MS Gothic" w:hAnsi="Segoe UI Symbol" w:cs="Segoe UI Symbol"/>
                <w:lang w:val="ru-RU"/>
              </w:rPr>
              <w:t>☐</w:t>
            </w:r>
            <w:r w:rsidRPr="00D20324">
              <w:rPr>
                <w:rFonts w:ascii="GHEA Grapalat" w:eastAsia="GHEA Grapalat" w:hAnsi="GHEA Grapalat" w:cs="GHEA Grapalat"/>
                <w:lang w:val="ru-RU"/>
              </w:rPr>
              <w:tab/>
            </w:r>
            <w:r>
              <w:rPr>
                <w:rFonts w:ascii="GHEA Grapalat" w:eastAsia="GHEA Grapalat" w:hAnsi="GHEA Grapalat" w:cs="GHEA Grapalat"/>
                <w:lang w:val="hy-AM"/>
              </w:rPr>
              <w:t>а</w:t>
            </w:r>
            <w:r w:rsidRPr="00D20324">
              <w:rPr>
                <w:rFonts w:eastAsia="Cambria Math"/>
                <w:lang w:val="ru-RU"/>
              </w:rPr>
              <w:t>․</w:t>
            </w:r>
            <w:r w:rsidRPr="00D20324">
              <w:rPr>
                <w:rFonts w:ascii="GHEA Grapalat" w:eastAsia="Cambria Math" w:hAnsi="GHEA Grapalat" w:cs="Cambria Math"/>
                <w:lang w:val="ru-RU"/>
              </w:rPr>
              <w:t xml:space="preserve"> </w:t>
            </w:r>
            <w:r w:rsidRPr="00D2032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D2032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D20324" w14:paraId="0195514D" w14:textId="77777777" w:rsidTr="0023109D">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FD959A"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Pr>
                <w:rFonts w:ascii="GHEA Grapalat" w:eastAsia="GHEA Grapalat" w:hAnsi="GHEA Grapalat" w:cs="GHEA Grapalat"/>
                <w:color w:val="000000"/>
              </w:rPr>
              <w:t xml:space="preserve"> (%)</w:t>
            </w:r>
          </w:p>
        </w:tc>
        <w:tc>
          <w:tcPr>
            <w:tcW w:w="4508" w:type="dxa"/>
            <w:tcBorders>
              <w:top w:val="single" w:sz="4" w:space="0" w:color="000000"/>
              <w:left w:val="single" w:sz="4" w:space="0" w:color="000000"/>
              <w:bottom w:val="single" w:sz="4" w:space="0" w:color="000000"/>
              <w:right w:val="single" w:sz="4" w:space="0" w:color="000000"/>
            </w:tcBorders>
            <w:vAlign w:val="center"/>
          </w:tcPr>
          <w:p w14:paraId="0C6108A5" w14:textId="77777777" w:rsidR="00D20324" w:rsidRDefault="00D20324" w:rsidP="0023109D">
            <w:pPr>
              <w:spacing w:before="240" w:after="240"/>
              <w:rPr>
                <w:rFonts w:ascii="GHEA Grapalat" w:eastAsia="GHEA Grapalat" w:hAnsi="GHEA Grapalat" w:cs="GHEA Grapalat"/>
              </w:rPr>
            </w:pPr>
          </w:p>
        </w:tc>
      </w:tr>
      <w:tr w:rsidR="00D20324" w14:paraId="00A69EFA" w14:textId="77777777" w:rsidTr="0023109D">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5CA2A8"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74D8DCE6" w14:textId="77777777" w:rsidR="00D20324" w:rsidRDefault="00D20324" w:rsidP="0023109D">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14:paraId="3E9F4F01" w14:textId="77777777" w:rsidR="00D20324" w:rsidRDefault="00D20324" w:rsidP="0023109D">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D20324" w:rsidRPr="003E7AC5" w14:paraId="548CF639" w14:textId="77777777" w:rsidTr="0023109D">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132D867C" w14:textId="77777777" w:rsidR="00D20324" w:rsidRPr="00D20324" w:rsidRDefault="00D20324" w:rsidP="0023109D">
            <w:pPr>
              <w:spacing w:before="240" w:after="240"/>
              <w:rPr>
                <w:rFonts w:ascii="GHEA Grapalat" w:eastAsia="GHEA Grapalat" w:hAnsi="GHEA Grapalat" w:cs="GHEA Grapalat"/>
                <w:lang w:val="ru-RU"/>
              </w:rPr>
            </w:pPr>
            <w:r w:rsidRPr="00D20324">
              <w:rPr>
                <w:rFonts w:ascii="Segoe UI Symbol" w:eastAsia="MS Gothic" w:hAnsi="Segoe UI Symbol" w:cs="Segoe UI Symbol"/>
                <w:lang w:val="ru-RU"/>
              </w:rPr>
              <w:t>☐</w:t>
            </w:r>
            <w:r w:rsidRPr="00D20324">
              <w:rPr>
                <w:rFonts w:ascii="GHEA Grapalat" w:eastAsia="GHEA Grapalat" w:hAnsi="GHEA Grapalat" w:cs="GHEA Grapalat"/>
                <w:lang w:val="ru-RU"/>
              </w:rPr>
              <w:tab/>
            </w:r>
            <w:r>
              <w:rPr>
                <w:rFonts w:ascii="GHEA Grapalat" w:eastAsia="GHEA Grapalat" w:hAnsi="GHEA Grapalat" w:cs="GHEA Grapalat"/>
                <w:lang w:val="hy-AM"/>
              </w:rPr>
              <w:t>б</w:t>
            </w:r>
            <w:r w:rsidRPr="00D20324">
              <w:rPr>
                <w:rFonts w:eastAsia="Cambria Math"/>
                <w:lang w:val="ru-RU"/>
              </w:rPr>
              <w:t>․</w:t>
            </w:r>
            <w:r w:rsidRPr="00D20324">
              <w:rPr>
                <w:rFonts w:ascii="GHEA Grapalat" w:eastAsia="Cambria Math" w:hAnsi="GHEA Grapalat" w:cs="Cambria Math"/>
                <w:lang w:val="ru-RU"/>
              </w:rPr>
              <w:t xml:space="preserve"> </w:t>
            </w:r>
            <w:r w:rsidRPr="00D20324">
              <w:rPr>
                <w:rFonts w:ascii="GHEA Grapalat" w:eastAsia="GHEA Grapalat" w:hAnsi="GHEA Grapalat" w:cs="GHEA Grapalat"/>
                <w:lang w:val="ru-RU"/>
              </w:rPr>
              <w:t xml:space="preserve">имеет право назначать или </w:t>
            </w:r>
            <w:r w:rsidRPr="00D20324">
              <w:rPr>
                <w:rFonts w:ascii="GHEA Grapalat" w:eastAsia="GHEA Grapalat" w:hAnsi="GHEA Grapalat" w:cs="GHEA Grapalat"/>
                <w:lang w:val="ru-RU" w:eastAsia="hy-AM"/>
              </w:rPr>
              <w:t>освобождать</w:t>
            </w:r>
            <w:r w:rsidRPr="00D20324">
              <w:rPr>
                <w:rFonts w:ascii="GHEA Grapalat" w:eastAsia="GHEA Grapalat" w:hAnsi="GHEA Grapalat" w:cs="GHEA Grapalat"/>
                <w:lang w:val="ru-RU"/>
              </w:rPr>
              <w:t xml:space="preserve"> большинство членов органов управления юридического лица</w:t>
            </w:r>
          </w:p>
        </w:tc>
      </w:tr>
      <w:tr w:rsidR="00D20324" w:rsidRPr="003E7AC5" w14:paraId="1F1C9EB6" w14:textId="77777777" w:rsidTr="0023109D">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ECED05F" w14:textId="77777777" w:rsidR="00D20324" w:rsidRPr="00D20324" w:rsidRDefault="00D20324" w:rsidP="0023109D">
            <w:pPr>
              <w:spacing w:before="240" w:after="240"/>
              <w:rPr>
                <w:rFonts w:ascii="GHEA Grapalat" w:eastAsia="GHEA Grapalat" w:hAnsi="GHEA Grapalat" w:cs="GHEA Grapalat"/>
                <w:lang w:val="ru-RU"/>
              </w:rPr>
            </w:pPr>
            <w:r w:rsidRPr="00D20324">
              <w:rPr>
                <w:rFonts w:ascii="Segoe UI Symbol" w:eastAsia="MS Gothic" w:hAnsi="Segoe UI Symbol" w:cs="Segoe UI Symbol"/>
                <w:lang w:val="ru-RU"/>
              </w:rPr>
              <w:t>☐</w:t>
            </w:r>
            <w:r w:rsidRPr="00D20324">
              <w:rPr>
                <w:rFonts w:ascii="GHEA Grapalat" w:eastAsia="GHEA Grapalat" w:hAnsi="GHEA Grapalat" w:cs="GHEA Grapalat"/>
                <w:lang w:val="ru-RU"/>
              </w:rPr>
              <w:tab/>
            </w:r>
            <w:r>
              <w:rPr>
                <w:rFonts w:ascii="GHEA Grapalat" w:eastAsia="GHEA Grapalat" w:hAnsi="GHEA Grapalat" w:cs="GHEA Grapalat"/>
                <w:lang w:val="hy-AM"/>
              </w:rPr>
              <w:t>в</w:t>
            </w:r>
            <w:r w:rsidRPr="00D20324">
              <w:rPr>
                <w:rFonts w:eastAsia="Cambria Math"/>
                <w:lang w:val="ru-RU"/>
              </w:rPr>
              <w:t>․</w:t>
            </w:r>
            <w:r w:rsidRPr="00D20324">
              <w:rPr>
                <w:rFonts w:ascii="GHEA Grapalat" w:eastAsia="Cambria Math" w:hAnsi="GHEA Grapalat" w:cs="Cambria Math"/>
                <w:lang w:val="ru-RU"/>
              </w:rPr>
              <w:t xml:space="preserve"> </w:t>
            </w:r>
            <w:r w:rsidRPr="00D2032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20324" w:rsidRPr="003E7AC5" w14:paraId="593B6AB0" w14:textId="77777777" w:rsidTr="0023109D">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801698F" w14:textId="77777777" w:rsidR="00D20324" w:rsidRPr="00D20324" w:rsidRDefault="00D20324" w:rsidP="0023109D">
            <w:pPr>
              <w:spacing w:before="240" w:after="240"/>
              <w:rPr>
                <w:rFonts w:ascii="GHEA Grapalat" w:eastAsia="GHEA Grapalat" w:hAnsi="GHEA Grapalat" w:cs="GHEA Grapalat"/>
                <w:lang w:val="ru-RU"/>
              </w:rPr>
            </w:pPr>
            <w:r w:rsidRPr="00D20324">
              <w:rPr>
                <w:rFonts w:ascii="Segoe UI Symbol" w:eastAsia="MS Gothic" w:hAnsi="Segoe UI Symbol" w:cs="Segoe UI Symbol"/>
                <w:lang w:val="ru-RU"/>
              </w:rPr>
              <w:t>☐</w:t>
            </w:r>
            <w:r w:rsidRPr="00D20324">
              <w:rPr>
                <w:rFonts w:ascii="GHEA Grapalat" w:eastAsia="GHEA Grapalat" w:hAnsi="GHEA Grapalat" w:cs="GHEA Grapalat"/>
                <w:lang w:val="ru-RU"/>
              </w:rPr>
              <w:tab/>
            </w:r>
            <w:r>
              <w:rPr>
                <w:rFonts w:ascii="GHEA Grapalat" w:eastAsia="GHEA Grapalat" w:hAnsi="GHEA Grapalat" w:cs="GHEA Grapalat"/>
                <w:lang w:val="hy-AM"/>
              </w:rPr>
              <w:t>г</w:t>
            </w:r>
            <w:r w:rsidRPr="00D20324">
              <w:rPr>
                <w:rFonts w:eastAsia="Cambria Math"/>
                <w:lang w:val="ru-RU"/>
              </w:rPr>
              <w:t>․</w:t>
            </w:r>
            <w:r w:rsidRPr="00D20324">
              <w:rPr>
                <w:rFonts w:ascii="GHEA Grapalat" w:eastAsia="Cambria Math" w:hAnsi="GHEA Grapalat" w:cs="Cambria Math"/>
                <w:lang w:val="ru-RU"/>
              </w:rPr>
              <w:t xml:space="preserve"> </w:t>
            </w:r>
            <w:r w:rsidRPr="00D2032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D20324" w:rsidRPr="003E7AC5" w14:paraId="51D08489" w14:textId="77777777" w:rsidTr="0023109D">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778D6AD" w14:textId="77777777" w:rsidR="00D20324" w:rsidRPr="00D20324" w:rsidRDefault="00D20324" w:rsidP="0023109D">
            <w:pPr>
              <w:spacing w:before="240" w:after="240"/>
              <w:rPr>
                <w:rFonts w:ascii="GHEA Grapalat" w:eastAsia="GHEA Grapalat" w:hAnsi="GHEA Grapalat" w:cs="GHEA Grapalat"/>
                <w:lang w:val="ru-RU"/>
              </w:rPr>
            </w:pPr>
            <w:r w:rsidRPr="00D20324">
              <w:rPr>
                <w:rFonts w:ascii="Segoe UI Symbol" w:eastAsia="MS Gothic" w:hAnsi="Segoe UI Symbol" w:cs="Segoe UI Symbol"/>
                <w:lang w:val="ru-RU"/>
              </w:rPr>
              <w:t>☐</w:t>
            </w:r>
            <w:r w:rsidRPr="00D20324">
              <w:rPr>
                <w:rFonts w:ascii="GHEA Grapalat" w:eastAsia="GHEA Grapalat" w:hAnsi="GHEA Grapalat" w:cs="GHEA Grapalat"/>
                <w:lang w:val="ru-RU"/>
              </w:rPr>
              <w:tab/>
            </w:r>
            <w:r>
              <w:rPr>
                <w:rFonts w:ascii="GHEA Grapalat" w:eastAsia="GHEA Grapalat" w:hAnsi="GHEA Grapalat" w:cs="GHEA Grapalat"/>
                <w:lang w:val="hy-AM"/>
              </w:rPr>
              <w:t>д</w:t>
            </w:r>
            <w:r w:rsidRPr="00D20324">
              <w:rPr>
                <w:rFonts w:eastAsia="Cambria Math"/>
                <w:lang w:val="ru-RU"/>
              </w:rPr>
              <w:t>․</w:t>
            </w:r>
            <w:r w:rsidRPr="00D20324">
              <w:rPr>
                <w:rFonts w:ascii="GHEA Grapalat" w:eastAsia="Cambria Math" w:hAnsi="GHEA Grapalat" w:cs="Cambria Math"/>
                <w:lang w:val="ru-RU"/>
              </w:rPr>
              <w:t xml:space="preserve"> </w:t>
            </w:r>
            <w:r w:rsidRPr="00D2032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77965DE" w14:textId="77777777" w:rsidR="00D20324" w:rsidRPr="00D20324" w:rsidRDefault="00D20324" w:rsidP="00D20324">
      <w:pPr>
        <w:numPr>
          <w:ilvl w:val="1"/>
          <w:numId w:val="34"/>
        </w:numPr>
        <w:spacing w:before="240" w:after="160" w:line="256" w:lineRule="auto"/>
        <w:rPr>
          <w:rFonts w:ascii="GHEA Grapalat" w:eastAsia="GHEA Grapalat" w:hAnsi="GHEA Grapalat" w:cs="GHEA Grapalat"/>
          <w:i/>
          <w:color w:val="000000"/>
          <w:lang w:val="ru-RU"/>
        </w:rPr>
      </w:pPr>
      <w:r w:rsidRPr="00D20324">
        <w:rPr>
          <w:rFonts w:ascii="GHEA Grapalat" w:eastAsia="GHEA Grapalat" w:hAnsi="GHEA Grapalat" w:cs="GHEA Grapalat"/>
          <w:i/>
          <w:color w:val="000000"/>
          <w:lang w:val="ru-RU"/>
        </w:rPr>
        <w:t>Информация о статусе реального бене фициара</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D20324" w:rsidRPr="003E7AC5" w14:paraId="31B1C3A6"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45D748" w14:textId="77777777" w:rsidR="00D20324" w:rsidRPr="00D20324" w:rsidRDefault="00D20324" w:rsidP="00D20324">
            <w:pPr>
              <w:numPr>
                <w:ilvl w:val="2"/>
                <w:numId w:val="34"/>
              </w:numPr>
              <w:spacing w:after="160" w:line="256" w:lineRule="auto"/>
              <w:ind w:left="284" w:hanging="284"/>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День, месяц, год становления реальным 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6D60B2A1" w14:textId="77777777" w:rsidR="00D20324" w:rsidRPr="00D20324" w:rsidRDefault="00D20324" w:rsidP="0023109D">
            <w:pPr>
              <w:spacing w:before="240" w:after="240"/>
              <w:rPr>
                <w:rFonts w:ascii="GHEA Grapalat" w:eastAsia="GHEA Grapalat" w:hAnsi="GHEA Grapalat" w:cs="GHEA Grapalat"/>
                <w:lang w:val="ru-RU"/>
              </w:rPr>
            </w:pPr>
          </w:p>
        </w:tc>
      </w:tr>
      <w:tr w:rsidR="00D20324" w14:paraId="15E53BB9"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AB8635" w14:textId="77777777" w:rsidR="00D20324" w:rsidRDefault="00D20324" w:rsidP="00D20324">
            <w:pPr>
              <w:numPr>
                <w:ilvl w:val="2"/>
                <w:numId w:val="34"/>
              </w:numPr>
              <w:spacing w:after="160" w:line="256" w:lineRule="auto"/>
              <w:ind w:left="142" w:hanging="142"/>
              <w:rPr>
                <w:rFonts w:ascii="GHEA Grapalat" w:eastAsia="GHEA Grapalat" w:hAnsi="GHEA Grapalat" w:cs="GHEA Grapalat"/>
                <w:color w:val="000000"/>
              </w:rPr>
            </w:pPr>
            <w:proofErr w:type="spellStart"/>
            <w:r>
              <w:rPr>
                <w:rFonts w:ascii="GHEA Grapalat" w:eastAsia="GHEA Grapalat" w:hAnsi="GHEA Grapalat" w:cs="GHEA Grapalat"/>
                <w:color w:val="000000"/>
              </w:rPr>
              <w:t>Осуществление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контроля</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за</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организацией</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E485CFF" w14:textId="77777777" w:rsidR="00D20324" w:rsidRDefault="00D20324" w:rsidP="0023109D">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14:paraId="49246FE3" w14:textId="77777777" w:rsidR="00D20324" w:rsidRDefault="00D20324" w:rsidP="0023109D">
            <w:pPr>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Совместно</w:t>
            </w:r>
            <w:proofErr w:type="spellEnd"/>
            <w:r>
              <w:rPr>
                <w:rFonts w:ascii="GHEA Grapalat" w:eastAsia="GHEA Grapalat" w:hAnsi="GHEA Grapalat" w:cs="GHEA Grapalat"/>
              </w:rPr>
              <w:t xml:space="preserve"> с </w:t>
            </w:r>
            <w:proofErr w:type="spellStart"/>
            <w:r>
              <w:rPr>
                <w:rFonts w:ascii="GHEA Grapalat" w:eastAsia="GHEA Grapalat" w:hAnsi="GHEA Grapalat" w:cs="GHEA Grapalat"/>
              </w:rPr>
              <w:t>аффилированными</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лицами</w:t>
            </w:r>
            <w:proofErr w:type="spellEnd"/>
          </w:p>
        </w:tc>
      </w:tr>
      <w:tr w:rsidR="00D20324" w14:paraId="715CE1BD"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30DD09" w14:textId="77777777" w:rsidR="00D20324" w:rsidRPr="00D20324" w:rsidRDefault="00D20324" w:rsidP="00D20324">
            <w:pPr>
              <w:numPr>
                <w:ilvl w:val="2"/>
                <w:numId w:val="34"/>
              </w:numPr>
              <w:spacing w:after="160" w:line="256" w:lineRule="auto"/>
              <w:ind w:left="142" w:hanging="142"/>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6B9C57EA" w14:textId="77777777" w:rsidR="00D20324" w:rsidRDefault="00D20324" w:rsidP="0023109D">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Да</w:t>
            </w:r>
            <w:proofErr w:type="spellEnd"/>
          </w:p>
          <w:p w14:paraId="67E5AE4E" w14:textId="77777777" w:rsidR="00D20324" w:rsidRDefault="00D20324" w:rsidP="0023109D">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14:paraId="134D1616" w14:textId="77777777" w:rsidR="00D20324" w:rsidRDefault="00D20324" w:rsidP="00D20324">
      <w:pPr>
        <w:numPr>
          <w:ilvl w:val="1"/>
          <w:numId w:val="34"/>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324" w14:paraId="6BF833BE"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F54F83A"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Адрес</w:t>
            </w:r>
            <w:proofErr w:type="spellEnd"/>
            <w:r>
              <w:rPr>
                <w:rFonts w:ascii="GHEA Grapalat" w:eastAsia="GHEA Grapalat" w:hAnsi="GHEA Grapalat" w:cs="GHEA Grapalat"/>
                <w:color w:val="000000"/>
              </w:rPr>
              <w:t xml:space="preserve"> </w:t>
            </w:r>
            <w:r>
              <w:rPr>
                <w:rFonts w:ascii="Calibri" w:eastAsia="GHEA Grapalat" w:hAnsi="Calibri" w:cs="Calibri"/>
                <w:color w:val="000000"/>
              </w:rPr>
              <w:t> </w:t>
            </w:r>
            <w:proofErr w:type="spellStart"/>
            <w:r>
              <w:rPr>
                <w:rFonts w:ascii="GHEA Grapalat" w:eastAsia="GHEA Grapalat" w:hAnsi="GHEA Grapalat" w:cs="GHEA Grapalat"/>
                <w:color w:val="000000"/>
              </w:rPr>
              <w:t>электронной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почты</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9C37F51" w14:textId="77777777" w:rsidR="00D20324" w:rsidRDefault="00D20324" w:rsidP="0023109D">
            <w:pPr>
              <w:spacing w:before="240" w:after="240"/>
              <w:rPr>
                <w:rFonts w:ascii="GHEA Grapalat" w:eastAsia="GHEA Grapalat" w:hAnsi="GHEA Grapalat" w:cs="GHEA Grapalat"/>
              </w:rPr>
            </w:pPr>
          </w:p>
        </w:tc>
      </w:tr>
      <w:tr w:rsidR="00D20324" w14:paraId="6CC871A5" w14:textId="77777777" w:rsidTr="0023109D">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BE600C0"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1B7A1D7" w14:textId="77777777" w:rsidR="00D20324" w:rsidRDefault="00D20324" w:rsidP="0023109D">
            <w:pPr>
              <w:spacing w:before="240" w:after="240"/>
              <w:rPr>
                <w:rFonts w:ascii="GHEA Grapalat" w:eastAsia="GHEA Grapalat" w:hAnsi="GHEA Grapalat" w:cs="GHEA Grapalat"/>
              </w:rPr>
            </w:pPr>
          </w:p>
        </w:tc>
      </w:tr>
    </w:tbl>
    <w:p w14:paraId="60BCBE27" w14:textId="77777777" w:rsidR="00D20324" w:rsidRDefault="00D20324" w:rsidP="00D20324">
      <w:pPr>
        <w:ind w:left="792"/>
        <w:rPr>
          <w:rFonts w:ascii="GHEA Grapalat" w:eastAsia="GHEA Grapalat" w:hAnsi="GHEA Grapalat" w:cs="GHEA Grapalat"/>
          <w:i/>
          <w:color w:val="000000"/>
        </w:rPr>
      </w:pPr>
      <w:r>
        <w:rPr>
          <w:rFonts w:ascii="GHEA Grapalat" w:hAnsi="GHEA Grapalat"/>
        </w:rPr>
        <w:br w:type="page"/>
      </w:r>
    </w:p>
    <w:p w14:paraId="43D7B7B5" w14:textId="77777777" w:rsidR="00D20324" w:rsidRDefault="00D20324" w:rsidP="00D20324">
      <w:pPr>
        <w:numPr>
          <w:ilvl w:val="0"/>
          <w:numId w:val="34"/>
        </w:numPr>
        <w:spacing w:after="0" w:line="256"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14:paraId="45AF76EA" w14:textId="77777777" w:rsidR="00D20324" w:rsidRDefault="00D20324" w:rsidP="00D20324">
      <w:pPr>
        <w:numPr>
          <w:ilvl w:val="1"/>
          <w:numId w:val="34"/>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324" w14:paraId="6536F8DA"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71D8E1"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59A22D3" w14:textId="77777777" w:rsidR="00D20324" w:rsidRDefault="00D20324" w:rsidP="0023109D">
            <w:pPr>
              <w:spacing w:before="240" w:after="240"/>
              <w:rPr>
                <w:rFonts w:ascii="GHEA Grapalat" w:eastAsia="GHEA Grapalat" w:hAnsi="GHEA Grapalat" w:cs="GHEA Grapalat"/>
              </w:rPr>
            </w:pPr>
          </w:p>
        </w:tc>
      </w:tr>
      <w:tr w:rsidR="00D20324" w14:paraId="232C2FE1"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F5BB3C"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61C9FD2" w14:textId="77777777" w:rsidR="00D20324" w:rsidRDefault="00D20324" w:rsidP="0023109D">
            <w:pPr>
              <w:spacing w:before="240" w:after="240"/>
              <w:rPr>
                <w:rFonts w:ascii="GHEA Grapalat" w:eastAsia="GHEA Grapalat" w:hAnsi="GHEA Grapalat" w:cs="GHEA Grapalat"/>
              </w:rPr>
            </w:pPr>
          </w:p>
        </w:tc>
      </w:tr>
      <w:tr w:rsidR="00D20324" w14:paraId="062A45A3"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135967D"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FDB2BC1" w14:textId="77777777" w:rsidR="00D20324" w:rsidRDefault="00D20324" w:rsidP="0023109D">
            <w:pPr>
              <w:spacing w:before="240" w:after="240"/>
              <w:rPr>
                <w:rFonts w:ascii="GHEA Grapalat" w:eastAsia="GHEA Grapalat" w:hAnsi="GHEA Grapalat" w:cs="GHEA Grapalat"/>
              </w:rPr>
            </w:pPr>
          </w:p>
        </w:tc>
      </w:tr>
      <w:tr w:rsidR="00D20324" w14:paraId="5660DF9C"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EBE2C5F"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0B90E29" w14:textId="77777777" w:rsidR="00D20324" w:rsidRDefault="00D20324" w:rsidP="0023109D">
            <w:pPr>
              <w:spacing w:before="240" w:after="240"/>
              <w:rPr>
                <w:rFonts w:ascii="GHEA Grapalat" w:eastAsia="GHEA Grapalat" w:hAnsi="GHEA Grapalat" w:cs="GHEA Grapalat"/>
              </w:rPr>
            </w:pPr>
          </w:p>
        </w:tc>
      </w:tr>
      <w:tr w:rsidR="00D20324" w14:paraId="24972FBA"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D6F3DA9"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9D6778" w14:textId="77777777" w:rsidR="00D20324" w:rsidRDefault="00D20324" w:rsidP="0023109D">
            <w:pPr>
              <w:spacing w:before="240" w:after="240"/>
              <w:rPr>
                <w:rFonts w:ascii="GHEA Grapalat" w:eastAsia="GHEA Grapalat" w:hAnsi="GHEA Grapalat" w:cs="GHEA Grapalat"/>
              </w:rPr>
            </w:pPr>
          </w:p>
        </w:tc>
      </w:tr>
      <w:tr w:rsidR="00D20324" w14:paraId="277B588E"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70EB0D6"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9A2D968" w14:textId="77777777" w:rsidR="00D20324" w:rsidRDefault="00D20324" w:rsidP="0023109D">
            <w:pPr>
              <w:spacing w:before="240" w:after="240"/>
              <w:rPr>
                <w:rFonts w:ascii="GHEA Grapalat" w:eastAsia="GHEA Grapalat" w:hAnsi="GHEA Grapalat" w:cs="GHEA Grapalat"/>
              </w:rPr>
            </w:pPr>
          </w:p>
        </w:tc>
      </w:tr>
      <w:tr w:rsidR="00D20324" w:rsidRPr="003E7AC5" w14:paraId="598A20A4"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00F708" w14:textId="77777777" w:rsidR="00D20324" w:rsidRPr="00D20324" w:rsidRDefault="00D20324" w:rsidP="00D20324">
            <w:pPr>
              <w:numPr>
                <w:ilvl w:val="2"/>
                <w:numId w:val="34"/>
              </w:numPr>
              <w:spacing w:after="160" w:line="256" w:lineRule="auto"/>
              <w:ind w:left="0" w:firstLine="0"/>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3A11D7A1" w14:textId="77777777" w:rsidR="00D20324" w:rsidRPr="00D20324" w:rsidRDefault="00D20324" w:rsidP="0023109D">
            <w:pPr>
              <w:spacing w:before="240" w:after="240"/>
              <w:rPr>
                <w:rFonts w:ascii="GHEA Grapalat" w:eastAsia="GHEA Grapalat" w:hAnsi="GHEA Grapalat" w:cs="GHEA Grapalat"/>
                <w:lang w:val="ru-RU"/>
              </w:rPr>
            </w:pPr>
          </w:p>
        </w:tc>
      </w:tr>
    </w:tbl>
    <w:p w14:paraId="231315A9" w14:textId="77777777" w:rsidR="00D20324" w:rsidRDefault="00D20324" w:rsidP="00D20324">
      <w:pPr>
        <w:numPr>
          <w:ilvl w:val="1"/>
          <w:numId w:val="34"/>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324" w:rsidRPr="003E7AC5" w14:paraId="66038CFE" w14:textId="77777777" w:rsidTr="0023109D">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E32C552" w14:textId="77777777" w:rsidR="00D20324" w:rsidRPr="00D20324" w:rsidRDefault="00D20324" w:rsidP="00D20324">
            <w:pPr>
              <w:numPr>
                <w:ilvl w:val="2"/>
                <w:numId w:val="34"/>
              </w:numPr>
              <w:spacing w:after="160" w:line="256" w:lineRule="auto"/>
              <w:ind w:left="142" w:hanging="142"/>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6CC894DB" w14:textId="77777777" w:rsidR="00D20324" w:rsidRPr="00D20324" w:rsidRDefault="00D20324" w:rsidP="0023109D">
            <w:pPr>
              <w:spacing w:before="240" w:after="240"/>
              <w:rPr>
                <w:rFonts w:ascii="GHEA Grapalat" w:eastAsia="GHEA Grapalat" w:hAnsi="GHEA Grapalat" w:cs="GHEA Grapalat"/>
                <w:lang w:val="ru-RU"/>
              </w:rPr>
            </w:pPr>
          </w:p>
        </w:tc>
      </w:tr>
      <w:tr w:rsidR="00D20324" w:rsidRPr="003E7AC5" w14:paraId="3317D8B0" w14:textId="77777777" w:rsidTr="0023109D">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144DAA5" w14:textId="77777777" w:rsidR="00D20324" w:rsidRPr="00D20324" w:rsidRDefault="00D20324" w:rsidP="0023109D">
            <w:pPr>
              <w:rPr>
                <w:rFonts w:ascii="GHEA Grapalat" w:eastAsia="GHEA Grapalat" w:hAnsi="GHEA Grapalat" w:cs="GHEA Grapalat"/>
                <w:color w:val="000000"/>
                <w:lang w:val="ru-RU"/>
              </w:rPr>
            </w:pPr>
          </w:p>
        </w:tc>
        <w:tc>
          <w:tcPr>
            <w:tcW w:w="6180" w:type="dxa"/>
            <w:tcBorders>
              <w:top w:val="single" w:sz="4" w:space="0" w:color="000000"/>
              <w:left w:val="single" w:sz="4" w:space="0" w:color="000000"/>
              <w:bottom w:val="single" w:sz="4" w:space="0" w:color="000000"/>
              <w:right w:val="single" w:sz="4" w:space="0" w:color="000000"/>
            </w:tcBorders>
          </w:tcPr>
          <w:p w14:paraId="3984B4C6" w14:textId="77777777" w:rsidR="00D20324" w:rsidRPr="00D20324" w:rsidRDefault="00D20324" w:rsidP="0023109D">
            <w:pPr>
              <w:spacing w:before="240" w:after="240"/>
              <w:rPr>
                <w:rFonts w:ascii="GHEA Grapalat" w:eastAsia="GHEA Grapalat" w:hAnsi="GHEA Grapalat" w:cs="GHEA Grapalat"/>
                <w:lang w:val="ru-RU"/>
              </w:rPr>
            </w:pPr>
          </w:p>
        </w:tc>
      </w:tr>
      <w:tr w:rsidR="00D20324" w:rsidRPr="003E7AC5" w14:paraId="7DAE4637" w14:textId="77777777" w:rsidTr="0023109D">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4E099BA" w14:textId="77777777" w:rsidR="00D20324" w:rsidRPr="00D20324" w:rsidRDefault="00D20324" w:rsidP="0023109D">
            <w:pPr>
              <w:rPr>
                <w:rFonts w:ascii="GHEA Grapalat" w:eastAsia="GHEA Grapalat" w:hAnsi="GHEA Grapalat" w:cs="GHEA Grapalat"/>
                <w:color w:val="000000"/>
                <w:lang w:val="ru-RU"/>
              </w:rPr>
            </w:pPr>
          </w:p>
        </w:tc>
        <w:tc>
          <w:tcPr>
            <w:tcW w:w="6180" w:type="dxa"/>
            <w:tcBorders>
              <w:top w:val="single" w:sz="4" w:space="0" w:color="000000"/>
              <w:left w:val="single" w:sz="4" w:space="0" w:color="000000"/>
              <w:bottom w:val="single" w:sz="4" w:space="0" w:color="000000"/>
              <w:right w:val="single" w:sz="4" w:space="0" w:color="000000"/>
            </w:tcBorders>
          </w:tcPr>
          <w:p w14:paraId="27763A7B" w14:textId="77777777" w:rsidR="00D20324" w:rsidRPr="00D20324" w:rsidRDefault="00D20324" w:rsidP="0023109D">
            <w:pPr>
              <w:spacing w:before="240" w:after="240"/>
              <w:rPr>
                <w:rFonts w:ascii="GHEA Grapalat" w:eastAsia="GHEA Grapalat" w:hAnsi="GHEA Grapalat" w:cs="GHEA Grapalat"/>
                <w:lang w:val="ru-RU"/>
              </w:rPr>
            </w:pPr>
          </w:p>
        </w:tc>
      </w:tr>
      <w:tr w:rsidR="00D20324" w:rsidRPr="003E7AC5" w14:paraId="67F9A923" w14:textId="77777777" w:rsidTr="0023109D">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1C89B67" w14:textId="77777777" w:rsidR="00D20324" w:rsidRPr="00D20324" w:rsidRDefault="00D20324" w:rsidP="0023109D">
            <w:pPr>
              <w:rPr>
                <w:rFonts w:ascii="GHEA Grapalat" w:eastAsia="GHEA Grapalat" w:hAnsi="GHEA Grapalat" w:cs="GHEA Grapalat"/>
                <w:color w:val="000000"/>
                <w:lang w:val="ru-RU"/>
              </w:rPr>
            </w:pPr>
          </w:p>
        </w:tc>
        <w:tc>
          <w:tcPr>
            <w:tcW w:w="6180" w:type="dxa"/>
            <w:tcBorders>
              <w:top w:val="single" w:sz="4" w:space="0" w:color="000000"/>
              <w:left w:val="single" w:sz="4" w:space="0" w:color="000000"/>
              <w:bottom w:val="single" w:sz="4" w:space="0" w:color="000000"/>
              <w:right w:val="single" w:sz="4" w:space="0" w:color="000000"/>
            </w:tcBorders>
          </w:tcPr>
          <w:p w14:paraId="27FE75CB" w14:textId="77777777" w:rsidR="00D20324" w:rsidRPr="00D20324" w:rsidRDefault="00D20324" w:rsidP="0023109D">
            <w:pPr>
              <w:spacing w:before="240" w:after="240"/>
              <w:rPr>
                <w:rFonts w:ascii="GHEA Grapalat" w:eastAsia="GHEA Grapalat" w:hAnsi="GHEA Grapalat" w:cs="GHEA Grapalat"/>
                <w:lang w:val="ru-RU"/>
              </w:rPr>
            </w:pPr>
          </w:p>
        </w:tc>
      </w:tr>
      <w:tr w:rsidR="00D20324" w:rsidRPr="003E7AC5" w14:paraId="26AE2CD8" w14:textId="77777777" w:rsidTr="0023109D">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FDA8CFD" w14:textId="77777777" w:rsidR="00D20324" w:rsidRPr="00D20324" w:rsidRDefault="00D20324" w:rsidP="0023109D">
            <w:pPr>
              <w:rPr>
                <w:rFonts w:ascii="GHEA Grapalat" w:eastAsia="GHEA Grapalat" w:hAnsi="GHEA Grapalat" w:cs="GHEA Grapalat"/>
                <w:color w:val="000000"/>
                <w:lang w:val="ru-RU"/>
              </w:rPr>
            </w:pPr>
          </w:p>
        </w:tc>
        <w:tc>
          <w:tcPr>
            <w:tcW w:w="6180" w:type="dxa"/>
            <w:tcBorders>
              <w:top w:val="single" w:sz="4" w:space="0" w:color="000000"/>
              <w:left w:val="single" w:sz="4" w:space="0" w:color="000000"/>
              <w:bottom w:val="single" w:sz="4" w:space="0" w:color="000000"/>
              <w:right w:val="single" w:sz="4" w:space="0" w:color="000000"/>
            </w:tcBorders>
          </w:tcPr>
          <w:p w14:paraId="2E5FA79E" w14:textId="77777777" w:rsidR="00D20324" w:rsidRPr="00D20324" w:rsidRDefault="00D20324" w:rsidP="0023109D">
            <w:pPr>
              <w:spacing w:before="240" w:after="240"/>
              <w:rPr>
                <w:rFonts w:ascii="GHEA Grapalat" w:eastAsia="GHEA Grapalat" w:hAnsi="GHEA Grapalat" w:cs="GHEA Grapalat"/>
                <w:lang w:val="ru-RU"/>
              </w:rPr>
            </w:pPr>
          </w:p>
        </w:tc>
      </w:tr>
    </w:tbl>
    <w:p w14:paraId="02FB2926" w14:textId="77777777" w:rsidR="00D20324" w:rsidRPr="00D20324" w:rsidRDefault="00D20324" w:rsidP="00D20324">
      <w:pPr>
        <w:numPr>
          <w:ilvl w:val="1"/>
          <w:numId w:val="34"/>
        </w:numPr>
        <w:spacing w:before="240" w:after="160" w:line="256" w:lineRule="auto"/>
        <w:rPr>
          <w:rFonts w:ascii="GHEA Grapalat" w:eastAsia="GHEA Grapalat" w:hAnsi="GHEA Grapalat" w:cs="GHEA Grapalat"/>
          <w:i/>
          <w:lang w:val="ru-RU"/>
        </w:rPr>
      </w:pPr>
      <w:r w:rsidRPr="00D20324">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324" w14:paraId="0BA561DD"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8663FA3" w14:textId="77777777" w:rsidR="00D20324" w:rsidRDefault="00D20324" w:rsidP="00D20324">
            <w:pPr>
              <w:numPr>
                <w:ilvl w:val="2"/>
                <w:numId w:val="34"/>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5A45033" w14:textId="77777777" w:rsidR="00D20324" w:rsidRDefault="00D20324" w:rsidP="0023109D">
            <w:pPr>
              <w:spacing w:before="240" w:after="240"/>
              <w:rPr>
                <w:rFonts w:ascii="GHEA Grapalat" w:eastAsia="GHEA Grapalat" w:hAnsi="GHEA Grapalat" w:cs="GHEA Grapalat"/>
              </w:rPr>
            </w:pPr>
          </w:p>
        </w:tc>
      </w:tr>
      <w:tr w:rsidR="00D20324" w:rsidRPr="003E7AC5" w14:paraId="000A5AFF" w14:textId="77777777" w:rsidTr="0023109D">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2A80AA3" w14:textId="77777777" w:rsidR="00D20324" w:rsidRPr="00D20324" w:rsidRDefault="00D20324" w:rsidP="00D20324">
            <w:pPr>
              <w:numPr>
                <w:ilvl w:val="2"/>
                <w:numId w:val="34"/>
              </w:numPr>
              <w:spacing w:after="160" w:line="256" w:lineRule="auto"/>
              <w:ind w:left="0" w:firstLine="0"/>
              <w:rPr>
                <w:rFonts w:ascii="GHEA Grapalat" w:eastAsia="GHEA Grapalat" w:hAnsi="GHEA Grapalat" w:cs="GHEA Grapalat"/>
                <w:color w:val="000000"/>
                <w:lang w:val="ru-RU"/>
              </w:rPr>
            </w:pPr>
            <w:r w:rsidRPr="00D20324">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63AD079F" w14:textId="77777777" w:rsidR="00D20324" w:rsidRPr="00D20324" w:rsidRDefault="00D20324" w:rsidP="0023109D">
            <w:pPr>
              <w:spacing w:before="240" w:after="240"/>
              <w:rPr>
                <w:rFonts w:ascii="GHEA Grapalat" w:eastAsia="GHEA Grapalat" w:hAnsi="GHEA Grapalat" w:cs="GHEA Grapalat"/>
                <w:lang w:val="ru-RU"/>
              </w:rPr>
            </w:pPr>
          </w:p>
        </w:tc>
      </w:tr>
    </w:tbl>
    <w:p w14:paraId="2851A242" w14:textId="77777777" w:rsidR="00D20324" w:rsidRPr="00D20324" w:rsidRDefault="00D20324" w:rsidP="00D20324">
      <w:pPr>
        <w:spacing w:before="240"/>
        <w:rPr>
          <w:rFonts w:ascii="GHEA Grapalat" w:eastAsia="GHEA Grapalat" w:hAnsi="GHEA Grapalat" w:cs="GHEA Grapalat"/>
          <w:i/>
          <w:lang w:val="ru-RU"/>
        </w:rPr>
      </w:pPr>
      <w:r w:rsidRPr="00D20324">
        <w:rPr>
          <w:rFonts w:ascii="GHEA Grapalat" w:eastAsia="GHEA Grapalat" w:hAnsi="GHEA Grapalat" w:cs="GHEA Grapalat"/>
          <w:i/>
          <w:lang w:val="ru-RU"/>
        </w:rPr>
        <w:br w:type="page"/>
      </w:r>
    </w:p>
    <w:p w14:paraId="5ECA8B9A" w14:textId="77777777" w:rsidR="00D20324" w:rsidRDefault="00D20324" w:rsidP="00D20324">
      <w:pPr>
        <w:pStyle w:val="NormalWeb"/>
        <w:numPr>
          <w:ilvl w:val="0"/>
          <w:numId w:val="34"/>
        </w:numPr>
        <w:spacing w:before="0" w:beforeAutospacing="0" w:after="0" w:afterAutospacing="0"/>
        <w:rPr>
          <w:rFonts w:ascii="GHEA Grapalat" w:eastAsia="GHEA Grapalat" w:hAnsi="GHEA Grapalat" w:cs="GHEA Grapalat"/>
          <w:b/>
          <w:color w:val="000000"/>
        </w:rPr>
      </w:pPr>
      <w:r>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D20324" w:rsidRPr="003E7AC5" w14:paraId="7A1FC941" w14:textId="77777777" w:rsidTr="0023109D">
        <w:tc>
          <w:tcPr>
            <w:tcW w:w="901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B5A8151" w14:textId="77777777" w:rsidR="00D20324" w:rsidRPr="00D20324" w:rsidRDefault="00D20324" w:rsidP="0023109D">
            <w:pPr>
              <w:spacing w:before="240" w:after="160" w:line="256" w:lineRule="auto"/>
              <w:rPr>
                <w:rFonts w:ascii="GHEA Grapalat" w:eastAsia="GHEA Grapalat" w:hAnsi="GHEA Grapalat" w:cs="GHEA Grapalat"/>
                <w:i/>
                <w:color w:val="000000"/>
                <w:lang w:val="ru-RU"/>
              </w:rPr>
            </w:pPr>
            <w:r w:rsidRPr="00D20324">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D20324" w:rsidRPr="003E7AC5" w14:paraId="21473B29" w14:textId="77777777" w:rsidTr="0023109D">
        <w:trPr>
          <w:trHeight w:val="10187"/>
        </w:trPr>
        <w:tc>
          <w:tcPr>
            <w:tcW w:w="9016" w:type="dxa"/>
            <w:tcBorders>
              <w:top w:val="single" w:sz="4" w:space="0" w:color="auto"/>
              <w:left w:val="single" w:sz="4" w:space="0" w:color="auto"/>
              <w:bottom w:val="single" w:sz="4" w:space="0" w:color="auto"/>
              <w:right w:val="single" w:sz="4" w:space="0" w:color="auto"/>
            </w:tcBorders>
          </w:tcPr>
          <w:p w14:paraId="3078B1BC" w14:textId="77777777" w:rsidR="00D20324" w:rsidRPr="00D20324" w:rsidRDefault="00D20324" w:rsidP="0023109D">
            <w:pPr>
              <w:rPr>
                <w:rFonts w:ascii="GHEA Grapalat" w:eastAsia="GHEA Grapalat" w:hAnsi="GHEA Grapalat" w:cs="GHEA Grapalat"/>
                <w:b/>
                <w:color w:val="000000"/>
                <w:lang w:val="ru-RU"/>
              </w:rPr>
            </w:pPr>
          </w:p>
        </w:tc>
      </w:tr>
    </w:tbl>
    <w:p w14:paraId="44B560C5" w14:textId="77777777" w:rsidR="00D20324" w:rsidRPr="00D20324" w:rsidRDefault="00D20324" w:rsidP="00D20324">
      <w:pPr>
        <w:rPr>
          <w:rFonts w:ascii="GHEA Grapalat" w:eastAsia="GHEA Grapalat" w:hAnsi="GHEA Grapalat" w:cs="GHEA Grapalat"/>
          <w:b/>
          <w:color w:val="000000"/>
          <w:lang w:val="ru-RU"/>
        </w:rPr>
      </w:pPr>
    </w:p>
    <w:p w14:paraId="7D4E4D57" w14:textId="77777777" w:rsidR="00D20324" w:rsidRPr="00D20324" w:rsidRDefault="00D20324" w:rsidP="00D20324">
      <w:pPr>
        <w:rPr>
          <w:rFonts w:ascii="GHEA Grapalat" w:hAnsi="GHEA Grapalat"/>
          <w:b/>
          <w:lang w:val="ru-RU"/>
        </w:rPr>
      </w:pPr>
    </w:p>
    <w:p w14:paraId="3FF9F266" w14:textId="77777777" w:rsidR="00D20324" w:rsidRPr="00D20324" w:rsidRDefault="00D20324" w:rsidP="00D20324">
      <w:pPr>
        <w:rPr>
          <w:ins w:id="5" w:author="Inesa Kocharyan" w:date="2021-09-01T11:45:00Z"/>
          <w:rFonts w:ascii="GHEA Grapalat" w:hAnsi="GHEA Grapalat"/>
          <w:b/>
          <w:lang w:val="ru-RU"/>
        </w:rPr>
      </w:pPr>
    </w:p>
    <w:p w14:paraId="72D50D31" w14:textId="77777777" w:rsidR="00D20324" w:rsidRPr="00D20324" w:rsidRDefault="00D20324" w:rsidP="00D20324">
      <w:pPr>
        <w:rPr>
          <w:rFonts w:ascii="GHEA Grapalat" w:hAnsi="GHEA Grapalat"/>
          <w:b/>
          <w:lang w:val="ru-RU"/>
        </w:rPr>
      </w:pPr>
      <w:r w:rsidRPr="00D20324">
        <w:rPr>
          <w:rFonts w:ascii="GHEA Grapalat" w:hAnsi="GHEA Grapalat"/>
          <w:b/>
          <w:lang w:val="ru-RU"/>
        </w:rPr>
        <w:br w:type="page"/>
      </w:r>
    </w:p>
    <w:p w14:paraId="7267FE58" w14:textId="77777777" w:rsidR="00D20324" w:rsidRDefault="00D20324" w:rsidP="00D20324">
      <w:pPr>
        <w:spacing w:line="360" w:lineRule="auto"/>
        <w:jc w:val="center"/>
        <w:rPr>
          <w:rFonts w:ascii="GHEA Grapalat" w:hAnsi="GHEA Grapalat"/>
          <w:b/>
          <w:lang w:val="hy-AM"/>
        </w:rPr>
      </w:pPr>
      <w:proofErr w:type="spellStart"/>
      <w:r>
        <w:rPr>
          <w:rFonts w:ascii="GHEA Grapalat" w:hAnsi="GHEA Grapalat"/>
          <w:b/>
        </w:rPr>
        <w:lastRenderedPageBreak/>
        <w:t>Порядок</w:t>
      </w:r>
      <w:proofErr w:type="spellEnd"/>
      <w:r>
        <w:rPr>
          <w:rFonts w:ascii="GHEA Grapalat" w:hAnsi="GHEA Grapalat"/>
          <w:b/>
        </w:rPr>
        <w:t xml:space="preserve"> </w:t>
      </w:r>
      <w:proofErr w:type="spellStart"/>
      <w:r>
        <w:rPr>
          <w:rFonts w:ascii="GHEA Grapalat" w:hAnsi="GHEA Grapalat"/>
          <w:b/>
        </w:rPr>
        <w:t>заполнения</w:t>
      </w:r>
      <w:proofErr w:type="spellEnd"/>
      <w:r>
        <w:rPr>
          <w:rFonts w:ascii="GHEA Grapalat" w:hAnsi="GHEA Grapalat"/>
          <w:b/>
        </w:rPr>
        <w:t xml:space="preserve"> </w:t>
      </w:r>
      <w:proofErr w:type="spellStart"/>
      <w:r>
        <w:rPr>
          <w:rFonts w:ascii="GHEA Grapalat" w:hAnsi="GHEA Grapalat"/>
          <w:b/>
        </w:rPr>
        <w:t>декларации</w:t>
      </w:r>
      <w:proofErr w:type="spellEnd"/>
    </w:p>
    <w:p w14:paraId="1A95653D" w14:textId="77777777" w:rsidR="00D20324" w:rsidRDefault="00D20324" w:rsidP="00D20324">
      <w:pPr>
        <w:pStyle w:val="NormalWeb"/>
        <w:numPr>
          <w:ilvl w:val="0"/>
          <w:numId w:val="35"/>
        </w:numPr>
        <w:spacing w:before="0" w:beforeAutospacing="0" w:after="200" w:afterAutospacing="0" w:line="360" w:lineRule="auto"/>
        <w:ind w:left="0"/>
        <w:contextualSpacing/>
        <w:jc w:val="both"/>
        <w:rPr>
          <w:rFonts w:ascii="GHEA Grapalat" w:hAnsi="GHEA Grapalat"/>
        </w:rPr>
      </w:pPr>
      <w:r>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59A4F5" w14:textId="77777777" w:rsidR="00D20324" w:rsidRDefault="00D20324" w:rsidP="00D20324">
      <w:pPr>
        <w:pStyle w:val="NormalWeb"/>
        <w:numPr>
          <w:ilvl w:val="0"/>
          <w:numId w:val="36"/>
        </w:numPr>
        <w:spacing w:before="0" w:beforeAutospacing="0" w:after="200" w:afterAutospacing="0" w:line="360" w:lineRule="auto"/>
        <w:ind w:left="0" w:firstLine="142"/>
        <w:contextualSpacing/>
        <w:jc w:val="both"/>
        <w:rPr>
          <w:rFonts w:ascii="GHEA Grapalat" w:hAnsi="GHEA Grapalat"/>
        </w:rPr>
      </w:pPr>
      <w:r>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A1A3601" w14:textId="77777777" w:rsidR="00D20324" w:rsidRDefault="00D20324" w:rsidP="00D20324">
      <w:pPr>
        <w:pStyle w:val="NormalWeb"/>
        <w:numPr>
          <w:ilvl w:val="0"/>
          <w:numId w:val="36"/>
        </w:numPr>
        <w:spacing w:before="0" w:beforeAutospacing="0" w:after="200" w:afterAutospacing="0" w:line="360" w:lineRule="auto"/>
        <w:contextualSpacing/>
        <w:jc w:val="both"/>
        <w:rPr>
          <w:rFonts w:ascii="GHEA Grapalat" w:hAnsi="GHEA Grapalat"/>
        </w:rPr>
      </w:pPr>
      <w:r>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A968687" w14:textId="77777777" w:rsidR="00D20324" w:rsidRDefault="00D20324" w:rsidP="00D20324">
      <w:pPr>
        <w:pStyle w:val="NormalWeb"/>
        <w:numPr>
          <w:ilvl w:val="0"/>
          <w:numId w:val="36"/>
        </w:numPr>
        <w:spacing w:before="0" w:beforeAutospacing="0" w:after="200" w:afterAutospacing="0" w:line="360" w:lineRule="auto"/>
        <w:ind w:left="0" w:firstLine="0"/>
        <w:contextualSpacing/>
        <w:jc w:val="both"/>
        <w:rPr>
          <w:rFonts w:ascii="GHEA Grapalat" w:hAnsi="GHEA Grapalat"/>
        </w:rPr>
      </w:pPr>
      <w:r>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BB3AB6F" w14:textId="77777777" w:rsidR="00D20324" w:rsidRDefault="00D20324" w:rsidP="00D20324">
      <w:pPr>
        <w:pStyle w:val="NormalWeb"/>
        <w:numPr>
          <w:ilvl w:val="0"/>
          <w:numId w:val="35"/>
        </w:numPr>
        <w:spacing w:before="0" w:beforeAutospacing="0" w:after="200" w:afterAutospacing="0" w:line="360" w:lineRule="auto"/>
        <w:ind w:left="142" w:hanging="284"/>
        <w:contextualSpacing/>
        <w:jc w:val="both"/>
        <w:rPr>
          <w:rFonts w:ascii="GHEA Grapalat" w:hAnsi="GHEA Grapalat"/>
        </w:rPr>
      </w:pPr>
      <w:r>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t xml:space="preserve"> </w:t>
      </w:r>
      <w:r>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6C47240" w14:textId="77777777" w:rsidR="00D20324" w:rsidRDefault="00D20324" w:rsidP="00D20324">
      <w:pPr>
        <w:pStyle w:val="NormalWeb"/>
        <w:numPr>
          <w:ilvl w:val="0"/>
          <w:numId w:val="37"/>
        </w:numPr>
        <w:spacing w:before="0" w:beforeAutospacing="0" w:after="200" w:afterAutospacing="0" w:line="360" w:lineRule="auto"/>
        <w:contextualSpacing/>
        <w:jc w:val="both"/>
        <w:rPr>
          <w:rFonts w:ascii="GHEA Grapalat" w:hAnsi="GHEA Grapalat"/>
        </w:rPr>
      </w:pPr>
      <w:r>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95FF28B" w14:textId="77777777" w:rsidR="00D20324" w:rsidRDefault="00D20324" w:rsidP="00D20324">
      <w:pPr>
        <w:pStyle w:val="NormalWeb"/>
        <w:numPr>
          <w:ilvl w:val="0"/>
          <w:numId w:val="37"/>
        </w:numPr>
        <w:spacing w:before="0" w:beforeAutospacing="0" w:after="200" w:afterAutospacing="0" w:line="360" w:lineRule="auto"/>
        <w:contextualSpacing/>
        <w:jc w:val="both"/>
        <w:rPr>
          <w:rFonts w:ascii="GHEA Grapalat" w:hAnsi="GHEA Grapalat"/>
        </w:rPr>
      </w:pPr>
      <w:r>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0E88A8D" w14:textId="77777777" w:rsidR="00D20324" w:rsidRDefault="00D20324" w:rsidP="00D20324">
      <w:pPr>
        <w:pStyle w:val="NormalWeb"/>
        <w:numPr>
          <w:ilvl w:val="0"/>
          <w:numId w:val="37"/>
        </w:numPr>
        <w:spacing w:before="0" w:beforeAutospacing="0" w:after="200" w:afterAutospacing="0" w:line="360" w:lineRule="auto"/>
        <w:contextualSpacing/>
        <w:jc w:val="both"/>
        <w:rPr>
          <w:rFonts w:ascii="GHEA Grapalat" w:hAnsi="GHEA Grapalat"/>
        </w:rPr>
      </w:pPr>
      <w:r>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1804B5" w14:textId="77777777" w:rsidR="00D20324" w:rsidRDefault="00D20324" w:rsidP="00D20324">
      <w:pPr>
        <w:pStyle w:val="NormalWeb"/>
        <w:numPr>
          <w:ilvl w:val="0"/>
          <w:numId w:val="35"/>
        </w:numPr>
        <w:spacing w:before="0" w:beforeAutospacing="0" w:after="200" w:afterAutospacing="0" w:line="360" w:lineRule="auto"/>
        <w:ind w:left="0"/>
        <w:contextualSpacing/>
        <w:jc w:val="both"/>
        <w:rPr>
          <w:rFonts w:ascii="GHEA Grapalat" w:hAnsi="GHEA Grapalat"/>
        </w:rPr>
      </w:pPr>
      <w:r>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Pr>
          <w:rFonts w:ascii="MS Mincho" w:eastAsia="MS Mincho" w:hAnsi="MS Mincho" w:cs="MS Mincho" w:hint="eastAsia"/>
        </w:rPr>
        <w:t>․</w:t>
      </w:r>
    </w:p>
    <w:p w14:paraId="58798A84" w14:textId="77777777" w:rsidR="00D20324" w:rsidRDefault="00D20324" w:rsidP="00D20324">
      <w:pPr>
        <w:pStyle w:val="NormalWeb"/>
        <w:numPr>
          <w:ilvl w:val="0"/>
          <w:numId w:val="38"/>
        </w:numPr>
        <w:spacing w:before="0" w:beforeAutospacing="0" w:after="200" w:afterAutospacing="0" w:line="360" w:lineRule="auto"/>
        <w:ind w:left="0" w:hanging="426"/>
        <w:contextualSpacing/>
        <w:jc w:val="both"/>
        <w:rPr>
          <w:rFonts w:ascii="GHEA Grapalat" w:hAnsi="GHEA Grapalat"/>
        </w:rPr>
      </w:pPr>
      <w:r>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9C3CB6F" w14:textId="77777777" w:rsidR="00D20324" w:rsidRPr="00D20324" w:rsidRDefault="00D20324" w:rsidP="00D20324">
      <w:pPr>
        <w:spacing w:line="360" w:lineRule="auto"/>
        <w:ind w:left="-360"/>
        <w:contextualSpacing/>
        <w:jc w:val="both"/>
        <w:rPr>
          <w:rFonts w:ascii="GHEA Grapalat" w:hAnsi="GHEA Grapalat"/>
          <w:lang w:val="ru-RU"/>
        </w:rPr>
      </w:pPr>
      <w:r w:rsidRPr="00D20324">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7604739" w14:textId="77777777" w:rsidR="00D20324" w:rsidRDefault="00D20324" w:rsidP="00D20324">
      <w:pPr>
        <w:pStyle w:val="NormalWeb"/>
        <w:numPr>
          <w:ilvl w:val="0"/>
          <w:numId w:val="35"/>
        </w:numPr>
        <w:spacing w:before="0" w:beforeAutospacing="0" w:after="200" w:afterAutospacing="0" w:line="360" w:lineRule="auto"/>
        <w:ind w:left="0"/>
        <w:contextualSpacing/>
        <w:jc w:val="both"/>
        <w:rPr>
          <w:rFonts w:ascii="GHEA Grapalat" w:hAnsi="GHEA Grapalat"/>
        </w:rPr>
      </w:pPr>
      <w:r>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Pr>
          <w:rFonts w:ascii="MS Mincho" w:eastAsia="MS Mincho" w:hAnsi="MS Mincho" w:cs="MS Mincho" w:hint="eastAsia"/>
        </w:rPr>
        <w:t>․</w:t>
      </w:r>
    </w:p>
    <w:p w14:paraId="4399571C" w14:textId="77777777" w:rsidR="00D20324" w:rsidRDefault="00D20324" w:rsidP="00D20324">
      <w:pPr>
        <w:pStyle w:val="NormalWeb"/>
        <w:numPr>
          <w:ilvl w:val="0"/>
          <w:numId w:val="39"/>
        </w:numPr>
        <w:spacing w:before="0" w:beforeAutospacing="0" w:after="200" w:afterAutospacing="0" w:line="360" w:lineRule="auto"/>
        <w:ind w:left="0"/>
        <w:contextualSpacing/>
        <w:jc w:val="both"/>
        <w:rPr>
          <w:rFonts w:ascii="GHEA Grapalat" w:hAnsi="GHEA Grapalat"/>
        </w:rPr>
      </w:pPr>
      <w:r>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CAF9B52" w14:textId="77777777" w:rsidR="00D20324" w:rsidRPr="00D20324" w:rsidRDefault="00D20324" w:rsidP="00D20324">
      <w:pPr>
        <w:spacing w:line="360" w:lineRule="auto"/>
        <w:ind w:left="-375"/>
        <w:contextualSpacing/>
        <w:jc w:val="both"/>
        <w:rPr>
          <w:rFonts w:ascii="GHEA Grapalat" w:hAnsi="GHEA Grapalat"/>
          <w:highlight w:val="yellow"/>
          <w:lang w:val="ru-RU"/>
        </w:rPr>
      </w:pPr>
      <w:r w:rsidRPr="00D20324">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27E683F0" w14:textId="77777777" w:rsidR="00D20324" w:rsidRPr="00D20324" w:rsidRDefault="00D20324" w:rsidP="00D20324">
      <w:pPr>
        <w:spacing w:line="360" w:lineRule="auto"/>
        <w:ind w:left="-375"/>
        <w:contextualSpacing/>
        <w:jc w:val="both"/>
        <w:rPr>
          <w:rFonts w:ascii="GHEA Grapalat" w:hAnsi="GHEA Grapalat"/>
          <w:highlight w:val="yellow"/>
          <w:lang w:val="ru-RU"/>
        </w:rPr>
      </w:pPr>
      <w:r w:rsidRPr="00D20324">
        <w:rPr>
          <w:rFonts w:ascii="GHEA Grapalat" w:hAnsi="GHEA Grapalat"/>
          <w:lang w:val="ru-RU"/>
        </w:rPr>
        <w:t>3) в подразделе "Адрес учета лица" заполняется адрес места учета реального бенефициара;</w:t>
      </w:r>
    </w:p>
    <w:p w14:paraId="51605E49" w14:textId="77777777" w:rsidR="00D20324" w:rsidRPr="00D20324" w:rsidRDefault="00D20324" w:rsidP="00D20324">
      <w:pPr>
        <w:spacing w:line="360" w:lineRule="auto"/>
        <w:ind w:left="-375"/>
        <w:contextualSpacing/>
        <w:jc w:val="both"/>
        <w:rPr>
          <w:rFonts w:ascii="GHEA Grapalat" w:hAnsi="GHEA Grapalat"/>
          <w:highlight w:val="yellow"/>
          <w:lang w:val="ru-RU"/>
        </w:rPr>
      </w:pPr>
      <w:r w:rsidRPr="00D20324">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90DF706" w14:textId="77777777" w:rsidR="00D20324" w:rsidRPr="00D20324" w:rsidRDefault="00D20324" w:rsidP="00D20324">
      <w:pPr>
        <w:spacing w:line="360" w:lineRule="auto"/>
        <w:ind w:left="-375"/>
        <w:contextualSpacing/>
        <w:jc w:val="both"/>
        <w:rPr>
          <w:rFonts w:ascii="GHEA Grapalat" w:hAnsi="GHEA Grapalat"/>
          <w:lang w:val="ru-RU"/>
        </w:rPr>
      </w:pPr>
      <w:r w:rsidRPr="00D20324">
        <w:rPr>
          <w:rFonts w:ascii="GHEA Grapalat" w:hAnsi="GHEA Grapalat"/>
          <w:lang w:val="ru-RU"/>
        </w:rPr>
        <w:t xml:space="preserve">5) подраздел "Основания </w:t>
      </w:r>
      <w:r w:rsidRPr="00D20324">
        <w:rPr>
          <w:rFonts w:ascii="GHEA Grapalat" w:eastAsiaTheme="minorHAnsi" w:hAnsi="GHEA Grapalat"/>
          <w:lang w:val="ru-RU"/>
        </w:rPr>
        <w:t>являться</w:t>
      </w:r>
      <w:r w:rsidRPr="00D20324">
        <w:rPr>
          <w:rFonts w:ascii="GHEA Grapalat" w:hAnsi="GHEA Grapalat"/>
          <w:lang w:val="ru-RU"/>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CA9F96" w14:textId="77777777" w:rsidR="00D20324" w:rsidRPr="00D20324" w:rsidRDefault="00D20324" w:rsidP="00D20324">
      <w:pPr>
        <w:spacing w:line="360" w:lineRule="auto"/>
        <w:jc w:val="both"/>
        <w:rPr>
          <w:rFonts w:ascii="GHEA Grapalat" w:eastAsia="GHEA Grapalat" w:hAnsi="GHEA Grapalat" w:cs="GHEA Grapalat"/>
          <w:lang w:val="ru-RU"/>
        </w:rPr>
      </w:pPr>
      <w:r w:rsidRPr="00D20324">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r w:rsidRPr="00D20324">
        <w:rPr>
          <w:rFonts w:ascii="GHEA Grapalat" w:hAnsi="GHEA Grapalat"/>
          <w:lang w:val="ru-RU"/>
        </w:rPr>
        <w:t xml:space="preserve">рганизации в процентном </w:t>
      </w:r>
      <w:r w:rsidRPr="00D20324">
        <w:rPr>
          <w:rFonts w:ascii="GHEA Grapalat" w:hAnsi="GHEA Grapalat"/>
          <w:lang w:val="ru-RU"/>
        </w:rPr>
        <w:lastRenderedPageBreak/>
        <w:t xml:space="preserve">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r w:rsidRPr="00D20324">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r w:rsidRPr="00D20324">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20324">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3590174" w14:textId="77777777" w:rsidR="00D20324" w:rsidRDefault="00D20324" w:rsidP="00D20324">
      <w:pPr>
        <w:spacing w:line="360" w:lineRule="auto"/>
        <w:jc w:val="both"/>
        <w:rPr>
          <w:rFonts w:ascii="GHEA Grapalat" w:hAnsi="GHEA Grapalat"/>
          <w:lang w:val="hy-AM"/>
        </w:rPr>
      </w:pPr>
      <w:r w:rsidRPr="00D20324">
        <w:rPr>
          <w:rFonts w:ascii="GHEA Grapalat" w:hAnsi="GHEA Grapalat"/>
          <w:lang w:val="ru-RU"/>
        </w:rPr>
        <w:t xml:space="preserve">б. в пункте </w:t>
      </w:r>
      <w:r w:rsidRPr="00D20324">
        <w:rPr>
          <w:rFonts w:ascii="GHEA Grapalat" w:eastAsia="GHEA Grapalat" w:hAnsi="GHEA Grapalat" w:cs="GHEA Grapalat"/>
          <w:lang w:val="ru-RU"/>
        </w:rPr>
        <w:t>"</w:t>
      </w:r>
      <w:r w:rsidRPr="00D20324">
        <w:rPr>
          <w:rFonts w:ascii="GHEA Grapalat" w:hAnsi="GHEA Grapalat"/>
          <w:lang w:val="ru-RU"/>
        </w:rPr>
        <w:t>б</w:t>
      </w:r>
      <w:r w:rsidRPr="00D20324">
        <w:rPr>
          <w:rFonts w:ascii="GHEA Grapalat" w:eastAsia="GHEA Grapalat" w:hAnsi="GHEA Grapalat" w:cs="GHEA Grapalat"/>
          <w:lang w:val="ru-RU"/>
        </w:rPr>
        <w:t>"</w:t>
      </w:r>
      <w:r w:rsidRPr="00D20324">
        <w:rPr>
          <w:rFonts w:ascii="GHEA Grapalat" w:hAnsi="GHEA Grapalat"/>
          <w:lang w:val="ru-RU"/>
        </w:rPr>
        <w:t xml:space="preserve"> этого подраздела делается отметка, если лицо по смыслу пункта </w:t>
      </w:r>
      <w:r w:rsidRPr="00D20324">
        <w:rPr>
          <w:rFonts w:ascii="GHEA Grapalat" w:eastAsia="GHEA Grapalat" w:hAnsi="GHEA Grapalat" w:cs="GHEA Grapalat"/>
          <w:lang w:val="ru-RU"/>
        </w:rPr>
        <w:t>"</w:t>
      </w:r>
      <w:r w:rsidRPr="00D20324">
        <w:rPr>
          <w:rFonts w:ascii="GHEA Grapalat" w:hAnsi="GHEA Grapalat"/>
          <w:lang w:val="ru-RU"/>
        </w:rPr>
        <w:t>а</w:t>
      </w:r>
      <w:r w:rsidRPr="00D20324">
        <w:rPr>
          <w:rFonts w:ascii="GHEA Grapalat" w:eastAsia="GHEA Grapalat" w:hAnsi="GHEA Grapalat" w:cs="GHEA Grapalat"/>
          <w:lang w:val="ru-RU"/>
        </w:rPr>
        <w:t>"</w:t>
      </w:r>
      <w:r w:rsidRPr="00D20324">
        <w:rPr>
          <w:rFonts w:ascii="GHEA Grapalat" w:hAnsi="GHEA Grapalat"/>
          <w:lang w:val="ru-RU"/>
        </w:rPr>
        <w:t xml:space="preserve"> не является реальным бенефициаром Организации, но контролирует </w:t>
      </w:r>
      <w:r>
        <w:rPr>
          <w:rFonts w:ascii="GHEA Grapalat" w:hAnsi="GHEA Grapalat"/>
          <w:lang w:val="hy-AM"/>
        </w:rPr>
        <w:t>Օ</w:t>
      </w:r>
      <w:r w:rsidRPr="00D20324">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28998F51"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в</w:t>
      </w:r>
      <w:r>
        <w:rPr>
          <w:rFonts w:ascii="GHEA Grapalat" w:hAnsi="GHEA Grapalat"/>
          <w:lang w:val="hy-AM"/>
        </w:rPr>
        <w:t xml:space="preserve">. </w:t>
      </w:r>
      <w:r w:rsidRPr="00D20324">
        <w:rPr>
          <w:rFonts w:ascii="GHEA Grapalat" w:hAnsi="GHEA Grapalat"/>
          <w:lang w:val="ru-RU"/>
        </w:rPr>
        <w:t>в</w:t>
      </w:r>
      <w:r>
        <w:rPr>
          <w:rFonts w:ascii="GHEA Grapalat" w:hAnsi="GHEA Grapalat"/>
          <w:lang w:val="hy-AM"/>
        </w:rPr>
        <w:t xml:space="preserve"> пункте </w:t>
      </w:r>
      <w:r w:rsidRPr="00D20324">
        <w:rPr>
          <w:rFonts w:ascii="GHEA Grapalat" w:eastAsia="GHEA Grapalat" w:hAnsi="GHEA Grapalat" w:cs="GHEA Grapalat"/>
          <w:lang w:val="ru-RU"/>
        </w:rPr>
        <w:t>"</w:t>
      </w:r>
      <w:r w:rsidRPr="00D20324">
        <w:rPr>
          <w:rFonts w:ascii="GHEA Grapalat" w:hAnsi="GHEA Grapalat"/>
          <w:lang w:val="ru-RU"/>
        </w:rPr>
        <w:t>в</w:t>
      </w:r>
      <w:r w:rsidRPr="00D20324">
        <w:rPr>
          <w:rFonts w:ascii="GHEA Grapalat" w:eastAsia="GHEA Grapalat" w:hAnsi="GHEA Grapalat" w:cs="GHEA Grapalat"/>
          <w:lang w:val="ru-RU"/>
        </w:rPr>
        <w:t>"</w:t>
      </w:r>
      <w:r w:rsidRPr="00D20324">
        <w:rPr>
          <w:rFonts w:ascii="GHEA Grapalat" w:hAnsi="GHEA Grapalat"/>
          <w:lang w:val="ru-RU"/>
        </w:rPr>
        <w:t xml:space="preserve"> </w:t>
      </w:r>
      <w:r>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20324">
        <w:rPr>
          <w:rFonts w:ascii="GHEA Grapalat" w:hAnsi="GHEA Grapalat"/>
          <w:lang w:val="ru-RU"/>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sidRPr="00D20324">
        <w:rPr>
          <w:rFonts w:ascii="GHEA Grapalat" w:eastAsia="GHEA Grapalat" w:hAnsi="GHEA Grapalat" w:cs="GHEA Grapalat"/>
          <w:lang w:val="ru-RU"/>
        </w:rPr>
        <w:t>"</w:t>
      </w:r>
      <w:r w:rsidRPr="00D20324">
        <w:rPr>
          <w:rFonts w:ascii="GHEA Grapalat" w:hAnsi="GHEA Grapalat"/>
          <w:lang w:val="ru-RU"/>
        </w:rPr>
        <w:t>а</w:t>
      </w:r>
      <w:r w:rsidRPr="00D20324">
        <w:rPr>
          <w:rFonts w:ascii="GHEA Grapalat" w:eastAsia="GHEA Grapalat" w:hAnsi="GHEA Grapalat" w:cs="GHEA Grapalat"/>
          <w:lang w:val="ru-RU"/>
        </w:rPr>
        <w:t>"</w:t>
      </w:r>
      <w:r w:rsidRPr="00D20324">
        <w:rPr>
          <w:rFonts w:ascii="GHEA Grapalat" w:hAnsi="GHEA Grapalat"/>
          <w:lang w:val="ru-RU"/>
        </w:rPr>
        <w:t xml:space="preserve"> </w:t>
      </w:r>
      <w:r>
        <w:rPr>
          <w:rFonts w:ascii="GHEA Grapalat" w:hAnsi="GHEA Grapalat"/>
          <w:lang w:val="hy-AM"/>
        </w:rPr>
        <w:t xml:space="preserve">и </w:t>
      </w:r>
      <w:r w:rsidRPr="00D20324">
        <w:rPr>
          <w:rFonts w:ascii="GHEA Grapalat" w:eastAsia="GHEA Grapalat" w:hAnsi="GHEA Grapalat" w:cs="GHEA Grapalat"/>
          <w:lang w:val="ru-RU"/>
        </w:rPr>
        <w:t>"</w:t>
      </w:r>
      <w:r w:rsidRPr="00D20324">
        <w:rPr>
          <w:rFonts w:ascii="GHEA Grapalat" w:hAnsi="GHEA Grapalat"/>
          <w:lang w:val="ru-RU"/>
        </w:rPr>
        <w:t>б</w:t>
      </w:r>
      <w:r w:rsidRPr="00D20324">
        <w:rPr>
          <w:rFonts w:ascii="GHEA Grapalat" w:eastAsia="GHEA Grapalat" w:hAnsi="GHEA Grapalat" w:cs="GHEA Grapalat"/>
          <w:lang w:val="ru-RU"/>
        </w:rPr>
        <w:t>"</w:t>
      </w:r>
      <w:r w:rsidRPr="00D20324">
        <w:rPr>
          <w:rFonts w:ascii="GHEA Grapalat" w:hAnsi="GHEA Grapalat"/>
          <w:lang w:val="ru-RU"/>
        </w:rPr>
        <w:t xml:space="preserve"> </w:t>
      </w:r>
      <w:r>
        <w:rPr>
          <w:rFonts w:ascii="GHEA Grapalat" w:hAnsi="GHEA Grapalat"/>
          <w:lang w:val="hy-AM"/>
        </w:rPr>
        <w:t>этого подраздела</w:t>
      </w:r>
      <w:r w:rsidRPr="00D20324">
        <w:rPr>
          <w:rFonts w:ascii="GHEA Grapalat" w:hAnsi="GHEA Grapalat"/>
          <w:lang w:val="ru-RU"/>
        </w:rPr>
        <w:t>.</w:t>
      </w:r>
    </w:p>
    <w:p w14:paraId="261BD78A" w14:textId="77777777" w:rsidR="00D20324" w:rsidRPr="00D20324" w:rsidRDefault="00D20324" w:rsidP="00D20324">
      <w:pPr>
        <w:spacing w:line="360" w:lineRule="auto"/>
        <w:jc w:val="both"/>
        <w:rPr>
          <w:rFonts w:ascii="Cambria Math" w:hAnsi="Cambria Math" w:cs="Cambria Math"/>
          <w:lang w:val="ru-RU"/>
        </w:rPr>
      </w:pPr>
      <w:r>
        <w:rPr>
          <w:rFonts w:ascii="GHEA Grapalat" w:hAnsi="GHEA Grapalat"/>
          <w:lang w:val="hy-AM"/>
        </w:rPr>
        <w:t xml:space="preserve">6) </w:t>
      </w:r>
      <w:r w:rsidRPr="00D20324">
        <w:rPr>
          <w:rFonts w:ascii="GHEA Grapalat" w:hAnsi="GHEA Grapalat"/>
          <w:lang w:val="ru-RU"/>
        </w:rPr>
        <w:t>П</w:t>
      </w:r>
      <w:r>
        <w:rPr>
          <w:rFonts w:ascii="GHEA Grapalat" w:hAnsi="GHEA Grapalat"/>
          <w:lang w:val="hy-AM"/>
        </w:rPr>
        <w:t xml:space="preserve">одраздел </w:t>
      </w:r>
      <w:r w:rsidRPr="00D20324">
        <w:rPr>
          <w:rFonts w:ascii="GHEA Grapalat" w:eastAsia="GHEA Grapalat" w:hAnsi="GHEA Grapalat" w:cs="GHEA Grapalat"/>
          <w:lang w:val="ru-RU"/>
        </w:rPr>
        <w:t>"</w:t>
      </w:r>
      <w:r w:rsidRPr="00D20324">
        <w:rPr>
          <w:rFonts w:ascii="GHEA Grapalat" w:hAnsi="GHEA Grapalat"/>
          <w:lang w:val="ru-RU"/>
        </w:rPr>
        <w:t>О</w:t>
      </w:r>
      <w:r>
        <w:rPr>
          <w:rFonts w:ascii="GHEA Grapalat" w:hAnsi="GHEA Grapalat"/>
          <w:lang w:val="hy-AM"/>
        </w:rPr>
        <w:t xml:space="preserve">снования </w:t>
      </w:r>
      <w:r w:rsidRPr="00D20324">
        <w:rPr>
          <w:rFonts w:ascii="GHEA Grapalat" w:hAnsi="GHEA Grapalat"/>
          <w:lang w:val="ru-RU"/>
        </w:rPr>
        <w:t>являться</w:t>
      </w:r>
      <w:r>
        <w:rPr>
          <w:rFonts w:ascii="GHEA Grapalat" w:hAnsi="GHEA Grapalat"/>
          <w:lang w:val="hy-AM"/>
        </w:rPr>
        <w:t xml:space="preserve"> реальн</w:t>
      </w:r>
      <w:r w:rsidRPr="00D20324">
        <w:rPr>
          <w:rFonts w:ascii="GHEA Grapalat" w:hAnsi="GHEA Grapalat"/>
          <w:lang w:val="ru-RU"/>
        </w:rPr>
        <w:t>ым</w:t>
      </w:r>
      <w:r>
        <w:rPr>
          <w:rFonts w:ascii="GHEA Grapalat" w:hAnsi="GHEA Grapalat"/>
          <w:lang w:val="hy-AM"/>
        </w:rPr>
        <w:t xml:space="preserve"> </w:t>
      </w:r>
      <w:r w:rsidRPr="00D20324">
        <w:rPr>
          <w:rFonts w:ascii="GHEA Grapalat" w:hAnsi="GHEA Grapalat"/>
          <w:lang w:val="ru-RU"/>
        </w:rPr>
        <w:t>бенефициаром</w:t>
      </w:r>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lang w:val="hy-AM"/>
        </w:rPr>
        <w:t xml:space="preserve"> </w:t>
      </w:r>
      <w:r>
        <w:rPr>
          <w:rFonts w:ascii="GHEA Grapalat" w:hAnsi="GHEA Grapalat"/>
          <w:lang w:val="hy-AM"/>
        </w:rPr>
        <w:t xml:space="preserve">Раскрытие реальных </w:t>
      </w:r>
      <w:r w:rsidRPr="00D20324">
        <w:rPr>
          <w:rFonts w:ascii="GHEA Grapalat" w:hAnsi="GHEA Grapalat"/>
          <w:lang w:val="ru-RU"/>
        </w:rPr>
        <w:t>бенефициаров</w:t>
      </w:r>
      <w:r>
        <w:rPr>
          <w:rFonts w:ascii="GHEA Grapalat" w:hAnsi="GHEA Grapalat"/>
          <w:lang w:val="hy-AM"/>
        </w:rPr>
        <w:t xml:space="preserve"> осуществляется по критериям, установленным Кодексом О недрах</w:t>
      </w:r>
      <w:r w:rsidRPr="00D20324">
        <w:rPr>
          <w:rFonts w:ascii="GHEA Grapalat" w:hAnsi="GHEA Grapalat"/>
          <w:lang w:val="ru-RU"/>
        </w:rPr>
        <w:t>.</w:t>
      </w:r>
      <w:r w:rsidRPr="00D20324">
        <w:rPr>
          <w:lang w:val="ru-RU"/>
        </w:rPr>
        <w:t xml:space="preserve"> </w:t>
      </w:r>
      <w:r w:rsidRPr="00D20324">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20324">
        <w:rPr>
          <w:rFonts w:ascii="Cambria Math" w:hAnsi="Cambria Math" w:cs="Cambria Math"/>
          <w:lang w:val="ru-RU"/>
        </w:rPr>
        <w:t>:</w:t>
      </w:r>
    </w:p>
    <w:p w14:paraId="15289D0E"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 xml:space="preserve">а. в пункте </w:t>
      </w:r>
      <w:r w:rsidRPr="00D20324">
        <w:rPr>
          <w:rFonts w:ascii="GHEA Grapalat" w:eastAsia="GHEA Grapalat" w:hAnsi="GHEA Grapalat" w:cs="GHEA Grapalat"/>
          <w:lang w:val="ru-RU"/>
        </w:rPr>
        <w:t>"</w:t>
      </w:r>
      <w:r w:rsidRPr="00D20324">
        <w:rPr>
          <w:rFonts w:ascii="GHEA Grapalat" w:hAnsi="GHEA Grapalat"/>
          <w:lang w:val="ru-RU"/>
        </w:rPr>
        <w:t>а</w:t>
      </w:r>
      <w:r w:rsidRPr="00D20324">
        <w:rPr>
          <w:rFonts w:ascii="GHEA Grapalat" w:eastAsia="GHEA Grapalat" w:hAnsi="GHEA Grapalat" w:cs="GHEA Grapalat"/>
          <w:lang w:val="ru-RU"/>
        </w:rPr>
        <w:t>"</w:t>
      </w:r>
      <w:r w:rsidRPr="00D20324">
        <w:rPr>
          <w:rFonts w:ascii="GHEA Grapalat" w:hAnsi="GHEA Grapalat"/>
          <w:lang w:val="ru-RU"/>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20324">
        <w:rPr>
          <w:rFonts w:ascii="GHEA Grapalat" w:eastAsia="GHEA Grapalat" w:hAnsi="GHEA Grapalat" w:cs="GHEA Grapalat"/>
          <w:lang w:val="ru-RU"/>
        </w:rPr>
        <w:t>"</w:t>
      </w:r>
      <w:r w:rsidRPr="00D20324">
        <w:rPr>
          <w:rFonts w:ascii="GHEA Grapalat" w:hAnsi="GHEA Grapalat"/>
          <w:lang w:val="ru-RU"/>
        </w:rPr>
        <w:t>а</w:t>
      </w:r>
      <w:r w:rsidRPr="00D20324">
        <w:rPr>
          <w:rFonts w:ascii="GHEA Grapalat" w:eastAsia="GHEA Grapalat" w:hAnsi="GHEA Grapalat" w:cs="GHEA Grapalat"/>
          <w:lang w:val="ru-RU"/>
        </w:rPr>
        <w:t>"</w:t>
      </w:r>
      <w:r w:rsidRPr="00D20324">
        <w:rPr>
          <w:rFonts w:ascii="GHEA Grapalat" w:hAnsi="GHEA Grapalat"/>
          <w:lang w:val="ru-RU"/>
        </w:rPr>
        <w:t xml:space="preserve"> подпункта 5 пункта 4 настоящего Порядка;</w:t>
      </w:r>
    </w:p>
    <w:p w14:paraId="521DE658" w14:textId="77777777" w:rsidR="00D20324" w:rsidRDefault="00D20324" w:rsidP="00D20324">
      <w:pPr>
        <w:spacing w:line="360" w:lineRule="auto"/>
        <w:jc w:val="both"/>
        <w:rPr>
          <w:rFonts w:ascii="GHEA Grapalat" w:hAnsi="GHEA Grapalat"/>
          <w:lang w:val="hy-AM"/>
        </w:rPr>
      </w:pPr>
      <w:r>
        <w:rPr>
          <w:rFonts w:ascii="GHEA Grapalat" w:hAnsi="GHEA Grapalat"/>
          <w:lang w:val="hy-AM"/>
        </w:rPr>
        <w:t xml:space="preserve">б.в пункте </w:t>
      </w:r>
      <w:r w:rsidRPr="00D20324">
        <w:rPr>
          <w:rFonts w:ascii="GHEA Grapalat" w:eastAsia="GHEA Grapalat" w:hAnsi="GHEA Grapalat" w:cs="GHEA Grapalat"/>
          <w:lang w:val="ru-RU"/>
        </w:rPr>
        <w:t>"</w:t>
      </w:r>
      <w:r w:rsidRPr="00D20324">
        <w:rPr>
          <w:rFonts w:ascii="GHEA Grapalat" w:hAnsi="GHEA Grapalat"/>
          <w:lang w:val="ru-RU"/>
        </w:rPr>
        <w:t>б</w:t>
      </w:r>
      <w:r w:rsidRPr="00D20324">
        <w:rPr>
          <w:rFonts w:ascii="GHEA Grapalat" w:eastAsia="GHEA Grapalat" w:hAnsi="GHEA Grapalat" w:cs="GHEA Grapalat"/>
          <w:lang w:val="ru-RU"/>
        </w:rPr>
        <w:t>"</w:t>
      </w:r>
      <w:r w:rsidRPr="00D20324">
        <w:rPr>
          <w:rFonts w:ascii="GHEA Grapalat" w:hAnsi="GHEA Grapalat"/>
          <w:lang w:val="ru-RU"/>
        </w:rPr>
        <w:t xml:space="preserve"> </w:t>
      </w:r>
      <w:r>
        <w:rPr>
          <w:rFonts w:ascii="GHEA Grapalat" w:hAnsi="GHEA Grapalat"/>
          <w:lang w:val="hy-AM"/>
        </w:rPr>
        <w:t xml:space="preserve">этого подраздела производится отметка, если лицо имеет право назначать или </w:t>
      </w:r>
      <w:r w:rsidRPr="00D20324">
        <w:rPr>
          <w:rFonts w:ascii="GHEA Grapalat" w:hAnsi="GHEA Grapalat"/>
          <w:lang w:val="ru-RU"/>
        </w:rPr>
        <w:t>отстраня</w:t>
      </w:r>
      <w:r>
        <w:rPr>
          <w:rFonts w:ascii="GHEA Grapalat" w:hAnsi="GHEA Grapalat"/>
          <w:lang w:val="hy-AM"/>
        </w:rPr>
        <w:t>ть большинство членов органов управления юридического лица;</w:t>
      </w:r>
    </w:p>
    <w:p w14:paraId="601AAA04"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lastRenderedPageBreak/>
        <w:t xml:space="preserve">в. В пункте </w:t>
      </w:r>
      <w:r w:rsidRPr="00D20324">
        <w:rPr>
          <w:rFonts w:ascii="GHEA Grapalat" w:eastAsia="GHEA Grapalat" w:hAnsi="GHEA Grapalat" w:cs="GHEA Grapalat"/>
          <w:lang w:val="ru-RU"/>
        </w:rPr>
        <w:t>"</w:t>
      </w:r>
      <w:r w:rsidRPr="00D20324">
        <w:rPr>
          <w:rFonts w:ascii="GHEA Grapalat" w:hAnsi="GHEA Grapalat"/>
          <w:lang w:val="ru-RU"/>
        </w:rPr>
        <w:t>в</w:t>
      </w:r>
      <w:r w:rsidRPr="00D20324">
        <w:rPr>
          <w:rFonts w:ascii="GHEA Grapalat" w:eastAsia="GHEA Grapalat" w:hAnsi="GHEA Grapalat" w:cs="GHEA Grapalat"/>
          <w:lang w:val="ru-RU"/>
        </w:rPr>
        <w:t>"</w:t>
      </w:r>
      <w:r w:rsidRPr="00D20324">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9F93271"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 xml:space="preserve">г. в пункте </w:t>
      </w:r>
      <w:r w:rsidRPr="00D20324">
        <w:rPr>
          <w:rFonts w:ascii="GHEA Grapalat" w:eastAsia="GHEA Grapalat" w:hAnsi="GHEA Grapalat" w:cs="GHEA Grapalat"/>
          <w:lang w:val="ru-RU"/>
        </w:rPr>
        <w:t>"</w:t>
      </w:r>
      <w:r w:rsidRPr="00D20324">
        <w:rPr>
          <w:rFonts w:ascii="GHEA Grapalat" w:hAnsi="GHEA Grapalat"/>
          <w:lang w:val="ru-RU"/>
        </w:rPr>
        <w:t>г</w:t>
      </w:r>
      <w:r w:rsidRPr="00D20324">
        <w:rPr>
          <w:rFonts w:ascii="GHEA Grapalat" w:eastAsia="GHEA Grapalat" w:hAnsi="GHEA Grapalat" w:cs="GHEA Grapalat"/>
          <w:lang w:val="ru-RU"/>
        </w:rPr>
        <w:t>"</w:t>
      </w:r>
      <w:r w:rsidRPr="00D20324">
        <w:rPr>
          <w:rFonts w:ascii="GHEA Grapalat" w:hAnsi="GHEA Grapalat"/>
          <w:lang w:val="ru-RU"/>
        </w:rPr>
        <w:t xml:space="preserve"> этого подраздела производится отметка, если лицо по смыслу пунктов </w:t>
      </w:r>
      <w:r w:rsidRPr="00D20324">
        <w:rPr>
          <w:rFonts w:ascii="GHEA Grapalat" w:eastAsia="GHEA Grapalat" w:hAnsi="GHEA Grapalat" w:cs="GHEA Grapalat"/>
          <w:lang w:val="ru-RU"/>
        </w:rPr>
        <w:t>"</w:t>
      </w:r>
      <w:r w:rsidRPr="00D20324">
        <w:rPr>
          <w:rFonts w:ascii="GHEA Grapalat" w:hAnsi="GHEA Grapalat"/>
          <w:lang w:val="ru-RU"/>
        </w:rPr>
        <w:t>а</w:t>
      </w:r>
      <w:r w:rsidRPr="00D20324">
        <w:rPr>
          <w:rFonts w:ascii="GHEA Grapalat" w:eastAsia="GHEA Grapalat" w:hAnsi="GHEA Grapalat" w:cs="GHEA Grapalat"/>
          <w:lang w:val="ru-RU"/>
        </w:rPr>
        <w:t>"</w:t>
      </w:r>
      <w:r>
        <w:rPr>
          <w:rFonts w:ascii="GHEA Grapalat" w:eastAsia="GHEA Grapalat" w:hAnsi="GHEA Grapalat" w:cs="GHEA Grapalat"/>
          <w:lang w:val="hy-AM"/>
        </w:rPr>
        <w:t xml:space="preserve"> </w:t>
      </w:r>
      <w:r w:rsidRPr="00D20324">
        <w:rPr>
          <w:rFonts w:ascii="GHEA Grapalat" w:hAnsi="GHEA Grapalat"/>
          <w:lang w:val="ru-RU"/>
        </w:rPr>
        <w:t>-</w:t>
      </w:r>
      <w:r>
        <w:rPr>
          <w:rFonts w:ascii="GHEA Grapalat" w:hAnsi="GHEA Grapalat"/>
          <w:lang w:val="hy-AM"/>
        </w:rPr>
        <w:t xml:space="preserve"> </w:t>
      </w:r>
      <w:r w:rsidRPr="00D20324">
        <w:rPr>
          <w:rFonts w:ascii="GHEA Grapalat" w:eastAsia="GHEA Grapalat" w:hAnsi="GHEA Grapalat" w:cs="GHEA Grapalat"/>
          <w:lang w:val="ru-RU"/>
        </w:rPr>
        <w:t>"</w:t>
      </w:r>
      <w:r w:rsidRPr="00D20324">
        <w:rPr>
          <w:rFonts w:ascii="GHEA Grapalat" w:hAnsi="GHEA Grapalat"/>
          <w:lang w:val="ru-RU"/>
        </w:rPr>
        <w:t>в</w:t>
      </w:r>
      <w:r w:rsidRPr="00D20324">
        <w:rPr>
          <w:rFonts w:ascii="GHEA Grapalat" w:eastAsia="GHEA Grapalat" w:hAnsi="GHEA Grapalat" w:cs="GHEA Grapalat"/>
          <w:lang w:val="ru-RU"/>
        </w:rPr>
        <w:t>"</w:t>
      </w:r>
      <w:r w:rsidRPr="00D20324">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81114D5"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 xml:space="preserve">д. в пункте </w:t>
      </w:r>
      <w:r w:rsidRPr="00D20324">
        <w:rPr>
          <w:rFonts w:ascii="GHEA Grapalat" w:eastAsia="GHEA Grapalat" w:hAnsi="GHEA Grapalat" w:cs="GHEA Grapalat"/>
          <w:lang w:val="ru-RU"/>
        </w:rPr>
        <w:t>"</w:t>
      </w:r>
      <w:r w:rsidRPr="00D20324">
        <w:rPr>
          <w:rFonts w:ascii="GHEA Grapalat" w:hAnsi="GHEA Grapalat"/>
          <w:lang w:val="ru-RU"/>
        </w:rPr>
        <w:t>д</w:t>
      </w:r>
      <w:r w:rsidRPr="00D20324">
        <w:rPr>
          <w:rFonts w:ascii="GHEA Grapalat" w:eastAsia="GHEA Grapalat" w:hAnsi="GHEA Grapalat" w:cs="GHEA Grapalat"/>
          <w:lang w:val="ru-RU"/>
        </w:rPr>
        <w:t>"</w:t>
      </w:r>
      <w:r w:rsidRPr="00D20324">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20324">
        <w:rPr>
          <w:rFonts w:ascii="GHEA Grapalat" w:eastAsia="GHEA Grapalat" w:hAnsi="GHEA Grapalat" w:cs="GHEA Grapalat"/>
          <w:lang w:val="ru-RU"/>
        </w:rPr>
        <w:t>"</w:t>
      </w:r>
      <w:r w:rsidRPr="00D20324">
        <w:rPr>
          <w:rFonts w:ascii="GHEA Grapalat" w:hAnsi="GHEA Grapalat"/>
          <w:lang w:val="ru-RU"/>
        </w:rPr>
        <w:t>а</w:t>
      </w:r>
      <w:r w:rsidRPr="00D20324">
        <w:rPr>
          <w:rFonts w:ascii="GHEA Grapalat" w:eastAsia="GHEA Grapalat" w:hAnsi="GHEA Grapalat" w:cs="GHEA Grapalat"/>
          <w:lang w:val="ru-RU"/>
        </w:rPr>
        <w:t xml:space="preserve">" </w:t>
      </w:r>
      <w:r w:rsidRPr="00D20324">
        <w:rPr>
          <w:rFonts w:ascii="GHEA Grapalat" w:hAnsi="GHEA Grapalat"/>
          <w:lang w:val="ru-RU"/>
        </w:rPr>
        <w:t xml:space="preserve">- </w:t>
      </w:r>
      <w:r w:rsidRPr="00D20324">
        <w:rPr>
          <w:rFonts w:ascii="GHEA Grapalat" w:eastAsia="GHEA Grapalat" w:hAnsi="GHEA Grapalat" w:cs="GHEA Grapalat"/>
          <w:lang w:val="ru-RU"/>
        </w:rPr>
        <w:t>"</w:t>
      </w:r>
      <w:r w:rsidRPr="00D20324">
        <w:rPr>
          <w:rFonts w:ascii="GHEA Grapalat" w:hAnsi="GHEA Grapalat"/>
          <w:lang w:val="ru-RU"/>
        </w:rPr>
        <w:t>г</w:t>
      </w:r>
      <w:r w:rsidRPr="00D20324">
        <w:rPr>
          <w:rFonts w:ascii="GHEA Grapalat" w:eastAsia="GHEA Grapalat" w:hAnsi="GHEA Grapalat" w:cs="GHEA Grapalat"/>
          <w:lang w:val="ru-RU"/>
        </w:rPr>
        <w:t>"</w:t>
      </w:r>
      <w:r w:rsidRPr="00D20324">
        <w:rPr>
          <w:rFonts w:ascii="GHEA Grapalat" w:hAnsi="GHEA Grapalat"/>
          <w:lang w:val="ru-RU"/>
        </w:rPr>
        <w:t xml:space="preserve"> этого подраздела.</w:t>
      </w:r>
    </w:p>
    <w:p w14:paraId="72590BEA"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r w:rsidRPr="00D20324">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D2AF65C" w14:textId="77777777" w:rsidR="00D20324" w:rsidRPr="00D20324" w:rsidRDefault="00D20324" w:rsidP="00D20324">
      <w:pPr>
        <w:spacing w:line="360" w:lineRule="auto"/>
        <w:jc w:val="both"/>
        <w:rPr>
          <w:rFonts w:ascii="GHEA Grapalat" w:eastAsia="GHEA Grapalat" w:hAnsi="GHEA Grapalat" w:cs="GHEA Grapalat"/>
          <w:lang w:val="ru-RU"/>
        </w:rPr>
      </w:pPr>
      <w:r w:rsidRPr="00D20324">
        <w:rPr>
          <w:rFonts w:ascii="GHEA Grapalat" w:eastAsia="GHEA Grapalat" w:hAnsi="GHEA Grapalat" w:cs="GHEA Grapalat"/>
          <w:lang w:val="ru-RU"/>
        </w:rPr>
        <w:t>8) в подразделе</w:t>
      </w:r>
      <w:r>
        <w:rPr>
          <w:rFonts w:ascii="GHEA Grapalat" w:eastAsia="GHEA Grapalat" w:hAnsi="GHEA Grapalat" w:cs="GHEA Grapalat"/>
          <w:lang w:val="hy-AM"/>
        </w:rPr>
        <w:t xml:space="preserve"> </w:t>
      </w:r>
      <w:r w:rsidRPr="00D20324">
        <w:rPr>
          <w:rFonts w:ascii="GHEA Grapalat" w:eastAsia="GHEA Grapalat" w:hAnsi="GHEA Grapalat" w:cs="GHEA Grapalat"/>
          <w:lang w:val="ru-RU"/>
        </w:rPr>
        <w:t xml:space="preserve">"Контактные данные реального </w:t>
      </w:r>
      <w:r w:rsidRPr="00D20324">
        <w:rPr>
          <w:rFonts w:ascii="GHEA Grapalat" w:hAnsi="GHEA Grapalat"/>
          <w:lang w:val="ru-RU"/>
        </w:rPr>
        <w:t>бенефициара</w:t>
      </w:r>
      <w:r w:rsidRPr="00D20324">
        <w:rPr>
          <w:rFonts w:ascii="GHEA Grapalat" w:eastAsia="GHEA Grapalat" w:hAnsi="GHEA Grapalat" w:cs="GHEA Grapalat"/>
          <w:lang w:val="ru-RU"/>
        </w:rPr>
        <w:t xml:space="preserve">" заполняются адрес электронной почты и номер телефона реального </w:t>
      </w:r>
      <w:r w:rsidRPr="00D20324">
        <w:rPr>
          <w:rFonts w:ascii="GHEA Grapalat" w:hAnsi="GHEA Grapalat"/>
          <w:lang w:val="ru-RU"/>
        </w:rPr>
        <w:t>бенефициара</w:t>
      </w:r>
      <w:r w:rsidRPr="00D20324">
        <w:rPr>
          <w:rFonts w:ascii="GHEA Grapalat" w:eastAsia="GHEA Grapalat" w:hAnsi="GHEA Grapalat" w:cs="GHEA Grapalat"/>
          <w:lang w:val="ru-RU"/>
        </w:rPr>
        <w:t>.</w:t>
      </w:r>
    </w:p>
    <w:p w14:paraId="543A05E8"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 xml:space="preserve">5. Раздел 5 декларации (Промежуточные юридические лица) заполняется, </w:t>
      </w:r>
    </w:p>
    <w:p w14:paraId="510170FE"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20324">
        <w:rPr>
          <w:rFonts w:ascii="MS Mincho" w:eastAsia="MS Mincho" w:hAnsi="MS Mincho" w:cs="MS Mincho" w:hint="eastAsia"/>
          <w:lang w:val="ru-RU"/>
        </w:rPr>
        <w:t>․</w:t>
      </w:r>
    </w:p>
    <w:p w14:paraId="3F58A6B3"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1) в подразделе</w:t>
      </w:r>
      <w:r>
        <w:rPr>
          <w:rFonts w:ascii="GHEA Grapalat" w:hAnsi="GHEA Grapalat"/>
          <w:lang w:val="hy-AM"/>
        </w:rPr>
        <w:t xml:space="preserve"> </w:t>
      </w:r>
      <w:r w:rsidRPr="00D20324">
        <w:rPr>
          <w:rFonts w:ascii="GHEA Grapalat" w:eastAsia="GHEA Grapalat" w:hAnsi="GHEA Grapalat" w:cs="GHEA Grapalat"/>
          <w:lang w:val="ru-RU"/>
        </w:rPr>
        <w:t>"</w:t>
      </w:r>
      <w:r w:rsidRPr="00D20324">
        <w:rPr>
          <w:rFonts w:ascii="GHEA Grapalat" w:hAnsi="GHEA Grapalat"/>
          <w:lang w:val="ru-RU"/>
        </w:rPr>
        <w:t>Данные организации"</w:t>
      </w:r>
      <w:r>
        <w:rPr>
          <w:rFonts w:ascii="GHEA Grapalat" w:hAnsi="GHEA Grapalat"/>
          <w:lang w:val="hy-AM"/>
        </w:rPr>
        <w:t xml:space="preserve"> </w:t>
      </w:r>
      <w:r w:rsidRPr="00D20324">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700067B"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7057446"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3) Подраздел</w:t>
      </w:r>
      <w:r>
        <w:rPr>
          <w:rFonts w:ascii="GHEA Grapalat" w:hAnsi="GHEA Grapalat"/>
          <w:lang w:val="hy-AM"/>
        </w:rPr>
        <w:t xml:space="preserve"> </w:t>
      </w:r>
      <w:r w:rsidRPr="00D20324">
        <w:rPr>
          <w:rFonts w:ascii="GHEA Grapalat" w:eastAsia="GHEA Grapalat" w:hAnsi="GHEA Grapalat" w:cs="GHEA Grapalat"/>
          <w:lang w:val="ru-RU"/>
        </w:rPr>
        <w:t>"</w:t>
      </w:r>
      <w:r w:rsidRPr="00D20324">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Pr>
          <w:rFonts w:ascii="GHEA Grapalat" w:hAnsi="GHEA Grapalat"/>
        </w:rPr>
        <w:t>Market</w:t>
      </w:r>
      <w:r w:rsidRPr="00D20324">
        <w:rPr>
          <w:rFonts w:ascii="GHEA Grapalat" w:hAnsi="GHEA Grapalat"/>
          <w:lang w:val="ru-RU"/>
        </w:rPr>
        <w:t xml:space="preserve"> </w:t>
      </w:r>
      <w:r>
        <w:rPr>
          <w:rFonts w:ascii="GHEA Grapalat" w:hAnsi="GHEA Grapalat"/>
        </w:rPr>
        <w:t>Identifier</w:t>
      </w:r>
      <w:r w:rsidRPr="00D20324">
        <w:rPr>
          <w:rFonts w:ascii="GHEA Grapalat" w:hAnsi="GHEA Grapalat"/>
          <w:lang w:val="ru-RU"/>
        </w:rPr>
        <w:t xml:space="preserve"> </w:t>
      </w:r>
      <w:r>
        <w:rPr>
          <w:rFonts w:ascii="GHEA Grapalat" w:hAnsi="GHEA Grapalat"/>
        </w:rPr>
        <w:t>Code</w:t>
      </w:r>
      <w:r w:rsidRPr="00D20324">
        <w:rPr>
          <w:rFonts w:ascii="GHEA Grapalat" w:hAnsi="GHEA Grapalat"/>
          <w:lang w:val="ru-RU"/>
        </w:rPr>
        <w:t>), где листингуются акции юридического лица, а также ссылается на имеющиеся на бирже документы.</w:t>
      </w:r>
    </w:p>
    <w:p w14:paraId="574A883B"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159215D" w14:textId="77777777" w:rsidR="00D20324" w:rsidRPr="00D20324" w:rsidRDefault="00D20324" w:rsidP="00D20324">
      <w:pPr>
        <w:spacing w:line="360" w:lineRule="auto"/>
        <w:jc w:val="both"/>
        <w:rPr>
          <w:rFonts w:ascii="GHEA Grapalat" w:hAnsi="GHEA Grapalat"/>
          <w:lang w:val="ru-RU"/>
        </w:rPr>
      </w:pPr>
      <w:r w:rsidRPr="00D20324">
        <w:rPr>
          <w:rFonts w:ascii="GHEA Grapalat" w:hAnsi="GHEA Grapalat"/>
          <w:lang w:val="ru-RU"/>
        </w:rPr>
        <w:t>7. Декларация заполняется и подписывается лицом, подающим заявку.</w:t>
      </w:r>
      <w:r>
        <w:rPr>
          <w:rFonts w:ascii="GHEA Grapalat" w:hAnsi="GHEA Grapalat"/>
          <w:lang w:val="hy-AM"/>
        </w:rPr>
        <w:t xml:space="preserve"> </w:t>
      </w:r>
    </w:p>
    <w:p w14:paraId="3361D623" w14:textId="77777777" w:rsidR="00D20324" w:rsidRPr="00D20324" w:rsidRDefault="00D20324" w:rsidP="00D20324">
      <w:pPr>
        <w:spacing w:line="360" w:lineRule="auto"/>
        <w:jc w:val="both"/>
        <w:rPr>
          <w:rFonts w:ascii="GHEA Grapalat" w:hAnsi="GHEA Grapalat"/>
          <w:lang w:val="ru-RU"/>
        </w:rPr>
      </w:pPr>
    </w:p>
    <w:p w14:paraId="4B60BF07" w14:textId="77777777" w:rsidR="00D20324" w:rsidRPr="00D20324" w:rsidRDefault="00D20324" w:rsidP="00D20324">
      <w:pPr>
        <w:jc w:val="both"/>
        <w:rPr>
          <w:rFonts w:ascii="GHEA Grapalat" w:hAnsi="GHEA Grapalat"/>
          <w:i/>
          <w:sz w:val="18"/>
          <w:szCs w:val="18"/>
          <w:lang w:val="ru-RU"/>
        </w:rPr>
      </w:pPr>
      <w:r w:rsidRPr="00D20324">
        <w:rPr>
          <w:rFonts w:ascii="GHEA Grapalat" w:hAnsi="GHEA Grapalat"/>
          <w:sz w:val="18"/>
          <w:szCs w:val="18"/>
          <w:lang w:val="ru-RU"/>
        </w:rPr>
        <w:t xml:space="preserve">* </w:t>
      </w:r>
      <w:r w:rsidRPr="00D20324">
        <w:rPr>
          <w:rFonts w:ascii="GHEA Grapalat" w:hAnsi="GHEA Grapalat"/>
          <w:i/>
          <w:sz w:val="18"/>
          <w:szCs w:val="18"/>
          <w:lang w:val="ru-RU"/>
        </w:rPr>
        <w:t>заполняется секретарем комиссии до публикации приглашения в бюллетене:</w:t>
      </w:r>
    </w:p>
    <w:p w14:paraId="598D3FDD" w14:textId="77777777" w:rsidR="00D20324" w:rsidRPr="00D20324" w:rsidRDefault="00D20324" w:rsidP="00D20324">
      <w:pPr>
        <w:jc w:val="both"/>
        <w:rPr>
          <w:rFonts w:ascii="GHEA Grapalat" w:hAnsi="GHEA Grapalat"/>
          <w:i/>
          <w:sz w:val="18"/>
          <w:szCs w:val="18"/>
          <w:lang w:val="ru-RU"/>
        </w:rPr>
      </w:pPr>
      <w:r w:rsidRPr="00D20324">
        <w:rPr>
          <w:rFonts w:ascii="GHEA Grapalat" w:hAnsi="GHEA Grapalat"/>
          <w:i/>
          <w:sz w:val="18"/>
          <w:szCs w:val="18"/>
          <w:lang w:val="ru-RU"/>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AD7F6B3" w14:textId="77777777" w:rsidR="00D20324" w:rsidRPr="00D20324" w:rsidRDefault="00D20324" w:rsidP="00D20324">
      <w:pPr>
        <w:rPr>
          <w:rFonts w:ascii="GHEA Grapalat" w:hAnsi="GHEA Grapalat"/>
          <w:b/>
          <w:lang w:val="ru-RU"/>
        </w:rPr>
      </w:pPr>
      <w:r w:rsidRPr="00D20324">
        <w:rPr>
          <w:rFonts w:ascii="GHEA Grapalat" w:hAnsi="GHEA Grapalat"/>
          <w:b/>
          <w:lang w:val="ru-RU"/>
        </w:rPr>
        <w:br w:type="page"/>
      </w:r>
    </w:p>
    <w:p w14:paraId="6A1FFCB4" w14:textId="77777777" w:rsidR="00D20324" w:rsidRDefault="00D20324" w:rsidP="00D20324">
      <w:pPr>
        <w:pStyle w:val="NormalWeb"/>
        <w:widowControl w:val="0"/>
        <w:spacing w:after="160"/>
        <w:jc w:val="right"/>
        <w:rPr>
          <w:rFonts w:ascii="GHEA Grapalat" w:hAnsi="GHEA Grapalat" w:cs="Arial"/>
          <w:b/>
        </w:rPr>
      </w:pPr>
      <w:r>
        <w:rPr>
          <w:rFonts w:ascii="GHEA Grapalat" w:hAnsi="GHEA Grapalat"/>
          <w:b/>
        </w:rPr>
        <w:lastRenderedPageBreak/>
        <w:t>Приложение № 2</w:t>
      </w:r>
    </w:p>
    <w:p w14:paraId="682E70C3" w14:textId="77777777" w:rsidR="00D20324" w:rsidRDefault="00D20324" w:rsidP="00D20324">
      <w:pPr>
        <w:pStyle w:val="NormalWeb"/>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"---BMTsDzB---/---"</w:t>
      </w:r>
      <w:r>
        <w:rPr>
          <w:rStyle w:val="FootnoteReference"/>
          <w:rFonts w:ascii="GHEA Grapalat" w:hAnsi="GHEA Grapalat"/>
          <w:b/>
        </w:rPr>
        <w:footnoteReference w:customMarkFollows="1" w:id="12"/>
        <w:t>*</w:t>
      </w:r>
    </w:p>
    <w:p w14:paraId="58A8CDD8" w14:textId="77777777" w:rsidR="00D20324" w:rsidRPr="00D20324" w:rsidRDefault="00D20324" w:rsidP="00D20324">
      <w:pPr>
        <w:widowControl w:val="0"/>
        <w:spacing w:after="120"/>
        <w:ind w:firstLine="567"/>
        <w:jc w:val="center"/>
        <w:rPr>
          <w:rFonts w:ascii="GHEA Grapalat" w:hAnsi="GHEA Grapalat"/>
          <w:lang w:val="ru-RU"/>
        </w:rPr>
      </w:pPr>
    </w:p>
    <w:p w14:paraId="5EEDAB9D" w14:textId="77777777" w:rsidR="00D20324" w:rsidRPr="00D20324" w:rsidRDefault="00D20324" w:rsidP="00D20324">
      <w:pPr>
        <w:widowControl w:val="0"/>
        <w:spacing w:after="120"/>
        <w:ind w:left="-66"/>
        <w:jc w:val="center"/>
        <w:rPr>
          <w:rFonts w:ascii="GHEA Grapalat" w:hAnsi="GHEA Grapalat"/>
          <w:b/>
          <w:lang w:val="ru-RU"/>
        </w:rPr>
      </w:pPr>
      <w:r w:rsidRPr="00D20324">
        <w:rPr>
          <w:rFonts w:ascii="GHEA Grapalat" w:hAnsi="GHEA Grapalat"/>
          <w:b/>
          <w:lang w:val="ru-RU"/>
        </w:rPr>
        <w:t>ЦЕНОВОЕ ПРЕДЛОЖЕНИЕ</w:t>
      </w:r>
    </w:p>
    <w:p w14:paraId="5EDD7F33" w14:textId="77777777" w:rsidR="00D20324" w:rsidRPr="00D20324" w:rsidRDefault="00D20324" w:rsidP="00D20324">
      <w:pPr>
        <w:widowControl w:val="0"/>
        <w:spacing w:after="120"/>
        <w:ind w:firstLine="567"/>
        <w:jc w:val="center"/>
        <w:rPr>
          <w:rFonts w:ascii="GHEA Grapalat" w:hAnsi="GHEA Grapalat"/>
          <w:lang w:val="ru-RU"/>
        </w:rPr>
      </w:pPr>
    </w:p>
    <w:p w14:paraId="7265A735" w14:textId="77777777" w:rsidR="00D20324" w:rsidRPr="00D20324" w:rsidRDefault="00D20324" w:rsidP="00D20324">
      <w:pPr>
        <w:widowControl w:val="0"/>
        <w:spacing w:after="160"/>
        <w:ind w:firstLine="567"/>
        <w:jc w:val="both"/>
        <w:rPr>
          <w:rFonts w:ascii="GHEA Grapalat" w:hAnsi="GHEA Grapalat"/>
          <w:lang w:val="ru-RU"/>
        </w:rPr>
      </w:pPr>
      <w:r w:rsidRPr="00D20324">
        <w:rPr>
          <w:rFonts w:ascii="GHEA Grapalat" w:hAnsi="GHEA Grapalat"/>
          <w:spacing w:val="-6"/>
          <w:lang w:val="ru-RU"/>
        </w:rPr>
        <w:t>Рассмотрев приглашение на открытый конкурс под кодом "---</w:t>
      </w:r>
      <w:proofErr w:type="spellStart"/>
      <w:r>
        <w:rPr>
          <w:rFonts w:ascii="GHEA Grapalat" w:hAnsi="GHEA Grapalat"/>
          <w:spacing w:val="-6"/>
        </w:rPr>
        <w:t>BMTsDzB</w:t>
      </w:r>
      <w:proofErr w:type="spellEnd"/>
      <w:r w:rsidRPr="00D20324">
        <w:rPr>
          <w:rFonts w:ascii="GHEA Grapalat" w:hAnsi="GHEA Grapalat"/>
          <w:spacing w:val="-6"/>
          <w:lang w:val="ru-RU"/>
        </w:rPr>
        <w:t>---/---"*,</w:t>
      </w:r>
      <w:r w:rsidRPr="00D20324">
        <w:rPr>
          <w:rFonts w:ascii="GHEA Grapalat" w:hAnsi="GHEA Grapalat"/>
          <w:lang w:val="ru-RU"/>
        </w:rPr>
        <w:t xml:space="preserve"> </w:t>
      </w:r>
    </w:p>
    <w:p w14:paraId="40CC9ABC"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в том числе проект заключаемого договора __________________________________</w:t>
      </w:r>
    </w:p>
    <w:p w14:paraId="0458E927" w14:textId="77777777" w:rsidR="00D20324" w:rsidRPr="00D20324" w:rsidRDefault="00D20324" w:rsidP="00D20324">
      <w:pPr>
        <w:widowControl w:val="0"/>
        <w:spacing w:after="160"/>
        <w:ind w:left="6237"/>
        <w:jc w:val="both"/>
        <w:rPr>
          <w:rFonts w:ascii="GHEA Grapalat" w:hAnsi="GHEA Grapalat"/>
          <w:vertAlign w:val="superscript"/>
          <w:lang w:val="ru-RU"/>
        </w:rPr>
      </w:pPr>
      <w:r w:rsidRPr="00D20324">
        <w:rPr>
          <w:rFonts w:ascii="GHEA Grapalat" w:hAnsi="GHEA Grapalat"/>
          <w:vertAlign w:val="superscript"/>
          <w:lang w:val="ru-RU"/>
        </w:rPr>
        <w:t>наименование участника</w:t>
      </w:r>
    </w:p>
    <w:p w14:paraId="61F54240" w14:textId="77777777" w:rsidR="00D20324" w:rsidRPr="00D20324" w:rsidRDefault="00D20324" w:rsidP="00D20324">
      <w:pPr>
        <w:widowControl w:val="0"/>
        <w:spacing w:after="160"/>
        <w:jc w:val="both"/>
        <w:rPr>
          <w:rFonts w:ascii="GHEA Grapalat" w:hAnsi="GHEA Grapalat"/>
          <w:lang w:val="ru-RU"/>
        </w:rPr>
      </w:pPr>
      <w:r w:rsidRPr="00D20324">
        <w:rPr>
          <w:rFonts w:ascii="GHEA Grapalat" w:hAnsi="GHEA Grapalat"/>
          <w:lang w:val="ru-RU"/>
        </w:rPr>
        <w:t>предлагает выполнить договор по нижеуказанным общим ценам:</w:t>
      </w:r>
    </w:p>
    <w:p w14:paraId="18FB7D39" w14:textId="77777777" w:rsidR="00D20324" w:rsidRDefault="00D20324" w:rsidP="00D20324">
      <w:pPr>
        <w:widowControl w:val="0"/>
        <w:spacing w:after="160"/>
        <w:jc w:val="right"/>
        <w:rPr>
          <w:rFonts w:ascii="GHEA Grapalat" w:hAnsi="GHEA Grapalat"/>
        </w:rPr>
      </w:pPr>
      <w:proofErr w:type="spellStart"/>
      <w:r>
        <w:rPr>
          <w:rFonts w:ascii="GHEA Grapalat" w:hAnsi="GHEA Grapalat"/>
        </w:rPr>
        <w:t>драмов</w:t>
      </w:r>
      <w:proofErr w:type="spellEnd"/>
      <w:r>
        <w:rPr>
          <w:rFonts w:ascii="GHEA Grapalat" w:hAnsi="GHEA Grapalat"/>
        </w:rPr>
        <w:t xml:space="preserve"> РА</w:t>
      </w:r>
    </w:p>
    <w:tbl>
      <w:tblPr>
        <w:tblW w:w="81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83"/>
        <w:gridCol w:w="1701"/>
        <w:gridCol w:w="1914"/>
        <w:gridCol w:w="1904"/>
        <w:gridCol w:w="1498"/>
      </w:tblGrid>
      <w:tr w:rsidR="00D20324" w:rsidRPr="003E7AC5" w14:paraId="45370752" w14:textId="77777777" w:rsidTr="0023109D">
        <w:trPr>
          <w:trHeight w:val="916"/>
          <w:jc w:val="center"/>
        </w:trPr>
        <w:tc>
          <w:tcPr>
            <w:tcW w:w="1084" w:type="dxa"/>
            <w:tcBorders>
              <w:top w:val="single" w:sz="4" w:space="0" w:color="auto"/>
              <w:left w:val="single" w:sz="4" w:space="0" w:color="auto"/>
              <w:bottom w:val="nil"/>
              <w:right w:val="single" w:sz="4" w:space="0" w:color="auto"/>
            </w:tcBorders>
            <w:vAlign w:val="center"/>
            <w:hideMark/>
          </w:tcPr>
          <w:p w14:paraId="02FFC3BC" w14:textId="77777777" w:rsidR="00D20324" w:rsidRDefault="00D20324" w:rsidP="0023109D">
            <w:pPr>
              <w:widowControl w:val="0"/>
              <w:jc w:val="center"/>
              <w:rPr>
                <w:rFonts w:ascii="GHEA Grapalat" w:hAnsi="GHEA Grapalat"/>
                <w:b/>
                <w:bCs/>
                <w:sz w:val="20"/>
                <w:szCs w:val="20"/>
              </w:rPr>
            </w:pPr>
            <w:proofErr w:type="spellStart"/>
            <w:r>
              <w:rPr>
                <w:rFonts w:ascii="GHEA Grapalat" w:hAnsi="GHEA Grapalat"/>
                <w:b/>
                <w:sz w:val="20"/>
                <w:szCs w:val="20"/>
              </w:rPr>
              <w:t>Номера</w:t>
            </w:r>
            <w:proofErr w:type="spellEnd"/>
            <w:r>
              <w:rPr>
                <w:rFonts w:ascii="GHEA Grapalat" w:hAnsi="GHEA Grapalat"/>
                <w:b/>
                <w:sz w:val="20"/>
                <w:szCs w:val="20"/>
              </w:rPr>
              <w:t xml:space="preserve"> </w:t>
            </w:r>
            <w:proofErr w:type="spellStart"/>
            <w:r>
              <w:rPr>
                <w:rFonts w:ascii="GHEA Grapalat" w:hAnsi="GHEA Grapalat"/>
                <w:b/>
                <w:sz w:val="20"/>
                <w:szCs w:val="20"/>
              </w:rPr>
              <w:t>лотов</w:t>
            </w:r>
            <w:proofErr w:type="spellEnd"/>
          </w:p>
        </w:tc>
        <w:tc>
          <w:tcPr>
            <w:tcW w:w="1701" w:type="dxa"/>
            <w:tcBorders>
              <w:top w:val="single" w:sz="4" w:space="0" w:color="auto"/>
              <w:left w:val="single" w:sz="4" w:space="0" w:color="auto"/>
              <w:bottom w:val="nil"/>
              <w:right w:val="single" w:sz="4" w:space="0" w:color="auto"/>
            </w:tcBorders>
            <w:vAlign w:val="center"/>
            <w:hideMark/>
          </w:tcPr>
          <w:p w14:paraId="2904B67A" w14:textId="77777777" w:rsidR="00D20324" w:rsidRDefault="00D20324" w:rsidP="0023109D">
            <w:pPr>
              <w:widowControl w:val="0"/>
              <w:jc w:val="center"/>
              <w:rPr>
                <w:rFonts w:ascii="GHEA Grapalat" w:hAnsi="GHEA Grapalat"/>
                <w:b/>
                <w:bCs/>
                <w:sz w:val="20"/>
                <w:szCs w:val="20"/>
              </w:rPr>
            </w:pPr>
            <w:proofErr w:type="spellStart"/>
            <w:r>
              <w:rPr>
                <w:rFonts w:ascii="GHEA Grapalat" w:hAnsi="GHEA Grapalat"/>
                <w:b/>
                <w:sz w:val="20"/>
                <w:szCs w:val="20"/>
              </w:rPr>
              <w:t>Наименование</w:t>
            </w:r>
            <w:proofErr w:type="spellEnd"/>
            <w:r>
              <w:rPr>
                <w:rFonts w:ascii="Courier New" w:hAnsi="Courier New" w:cs="Courier New"/>
                <w:b/>
                <w:sz w:val="20"/>
                <w:szCs w:val="20"/>
              </w:rPr>
              <w:t> </w:t>
            </w:r>
            <w:proofErr w:type="spellStart"/>
            <w:r>
              <w:rPr>
                <w:rFonts w:ascii="GHEA Grapalat" w:hAnsi="GHEA Grapalat"/>
                <w:b/>
                <w:sz w:val="20"/>
                <w:szCs w:val="20"/>
              </w:rPr>
              <w:t>услуги</w:t>
            </w:r>
            <w:proofErr w:type="spellEnd"/>
          </w:p>
        </w:tc>
        <w:tc>
          <w:tcPr>
            <w:tcW w:w="1914" w:type="dxa"/>
            <w:tcBorders>
              <w:top w:val="single" w:sz="4" w:space="0" w:color="auto"/>
              <w:left w:val="single" w:sz="4" w:space="0" w:color="auto"/>
              <w:bottom w:val="nil"/>
              <w:right w:val="single" w:sz="4" w:space="0" w:color="auto"/>
            </w:tcBorders>
            <w:vAlign w:val="center"/>
            <w:hideMark/>
          </w:tcPr>
          <w:p w14:paraId="34D91C1F" w14:textId="77777777" w:rsidR="00D20324" w:rsidRPr="00D20324" w:rsidRDefault="00D20324" w:rsidP="0023109D">
            <w:pPr>
              <w:widowControl w:val="0"/>
              <w:jc w:val="center"/>
              <w:rPr>
                <w:rFonts w:ascii="GHEA Grapalat" w:hAnsi="GHEA Grapalat"/>
                <w:b/>
                <w:sz w:val="20"/>
                <w:szCs w:val="20"/>
                <w:lang w:val="ru-RU"/>
              </w:rPr>
            </w:pPr>
            <w:r w:rsidRPr="00D20324">
              <w:rPr>
                <w:rFonts w:ascii="GHEA Grapalat" w:hAnsi="GHEA Grapalat"/>
                <w:b/>
                <w:sz w:val="20"/>
                <w:szCs w:val="20"/>
                <w:lang w:val="ru-RU"/>
              </w:rPr>
              <w:t>Стоимость</w:t>
            </w:r>
          </w:p>
          <w:p w14:paraId="0818ABC7" w14:textId="77777777" w:rsidR="00D20324" w:rsidRPr="00D20324" w:rsidRDefault="00D20324" w:rsidP="0023109D">
            <w:pPr>
              <w:widowControl w:val="0"/>
              <w:jc w:val="center"/>
              <w:rPr>
                <w:rFonts w:ascii="GHEA Grapalat" w:hAnsi="GHEA Grapalat"/>
                <w:b/>
                <w:bCs/>
                <w:sz w:val="20"/>
                <w:szCs w:val="20"/>
                <w:lang w:val="ru-RU"/>
              </w:rPr>
            </w:pPr>
            <w:r w:rsidRPr="00D20324">
              <w:rPr>
                <w:rFonts w:ascii="GHEA Grapalat" w:hAnsi="GHEA Grapalat"/>
                <w:sz w:val="16"/>
                <w:szCs w:val="16"/>
                <w:lang w:val="ru-RU"/>
              </w:rPr>
              <w:t>(совокупность себестоимости и прогнозируемой прибыли)</w:t>
            </w:r>
            <w:r w:rsidRPr="00D20324">
              <w:rPr>
                <w:rFonts w:ascii="GHEA Grapalat" w:hAnsi="GHEA Grapalat"/>
                <w:lang w:val="ru-RU"/>
              </w:rPr>
              <w:t xml:space="preserve">  </w:t>
            </w:r>
            <w:r w:rsidRPr="00D20324">
              <w:rPr>
                <w:rFonts w:ascii="GHEA Grapalat" w:hAnsi="GHEA Grapalat"/>
                <w:b/>
                <w:sz w:val="20"/>
                <w:szCs w:val="20"/>
                <w:lang w:val="ru-RU"/>
              </w:rPr>
              <w:t xml:space="preserve"> /прописью и цифрами/</w:t>
            </w:r>
          </w:p>
        </w:tc>
        <w:tc>
          <w:tcPr>
            <w:tcW w:w="1904" w:type="dxa"/>
            <w:tcBorders>
              <w:top w:val="single" w:sz="4" w:space="0" w:color="auto"/>
              <w:left w:val="single" w:sz="4" w:space="0" w:color="auto"/>
              <w:bottom w:val="nil"/>
              <w:right w:val="single" w:sz="4" w:space="0" w:color="auto"/>
            </w:tcBorders>
            <w:vAlign w:val="center"/>
            <w:hideMark/>
          </w:tcPr>
          <w:p w14:paraId="3582B4F4" w14:textId="77777777" w:rsidR="00D20324" w:rsidRDefault="00D20324" w:rsidP="0023109D">
            <w:pPr>
              <w:widowControl w:val="0"/>
              <w:jc w:val="center"/>
              <w:rPr>
                <w:rFonts w:ascii="GHEA Grapalat" w:hAnsi="GHEA Grapalat"/>
                <w:b/>
                <w:bCs/>
                <w:sz w:val="20"/>
                <w:szCs w:val="20"/>
              </w:rPr>
            </w:pPr>
            <w:r>
              <w:rPr>
                <w:rFonts w:ascii="GHEA Grapalat" w:hAnsi="GHEA Grapalat"/>
                <w:b/>
                <w:sz w:val="20"/>
                <w:szCs w:val="20"/>
              </w:rPr>
              <w:t>НДС</w:t>
            </w:r>
            <w:r>
              <w:rPr>
                <w:rStyle w:val="FootnoteReference"/>
                <w:rFonts w:ascii="GHEA Grapalat" w:hAnsi="GHEA Grapalat"/>
                <w:b/>
                <w:sz w:val="20"/>
                <w:szCs w:val="20"/>
              </w:rPr>
              <w:footnoteReference w:customMarkFollows="1" w:id="13"/>
              <w:t>**</w:t>
            </w:r>
            <w:r>
              <w:rPr>
                <w:rFonts w:ascii="GHEA Grapalat" w:hAnsi="GHEA Grapalat"/>
                <w:b/>
                <w:sz w:val="20"/>
                <w:szCs w:val="20"/>
              </w:rPr>
              <w:t xml:space="preserve">/прописью и </w:t>
            </w:r>
            <w:proofErr w:type="spellStart"/>
            <w:r>
              <w:rPr>
                <w:rFonts w:ascii="GHEA Grapalat" w:hAnsi="GHEA Grapalat"/>
                <w:b/>
                <w:sz w:val="20"/>
                <w:szCs w:val="20"/>
              </w:rPr>
              <w:t>цифрами</w:t>
            </w:r>
            <w:proofErr w:type="spellEnd"/>
            <w:r>
              <w:rPr>
                <w:rFonts w:ascii="GHEA Grapalat" w:hAnsi="GHEA Grapalat"/>
                <w:b/>
                <w:sz w:val="20"/>
                <w:szCs w:val="20"/>
              </w:rPr>
              <w:t>/</w:t>
            </w:r>
          </w:p>
        </w:tc>
        <w:tc>
          <w:tcPr>
            <w:tcW w:w="1498" w:type="dxa"/>
            <w:tcBorders>
              <w:top w:val="single" w:sz="4" w:space="0" w:color="auto"/>
              <w:left w:val="single" w:sz="4" w:space="0" w:color="auto"/>
              <w:bottom w:val="nil"/>
              <w:right w:val="single" w:sz="4" w:space="0" w:color="auto"/>
            </w:tcBorders>
            <w:vAlign w:val="center"/>
            <w:hideMark/>
          </w:tcPr>
          <w:p w14:paraId="7264CF4D" w14:textId="77777777" w:rsidR="00D20324" w:rsidRPr="00D20324" w:rsidRDefault="00D20324" w:rsidP="0023109D">
            <w:pPr>
              <w:widowControl w:val="0"/>
              <w:jc w:val="center"/>
              <w:rPr>
                <w:rFonts w:ascii="GHEA Grapalat" w:hAnsi="GHEA Grapalat"/>
                <w:b/>
                <w:bCs/>
                <w:sz w:val="20"/>
                <w:szCs w:val="20"/>
                <w:lang w:val="ru-RU"/>
              </w:rPr>
            </w:pPr>
            <w:r w:rsidRPr="00D20324">
              <w:rPr>
                <w:rFonts w:ascii="GHEA Grapalat" w:hAnsi="GHEA Grapalat"/>
                <w:b/>
                <w:sz w:val="20"/>
                <w:szCs w:val="20"/>
                <w:lang w:val="ru-RU"/>
              </w:rPr>
              <w:t>Общая цена</w:t>
            </w:r>
          </w:p>
          <w:p w14:paraId="2071B4EF" w14:textId="77777777" w:rsidR="00D20324" w:rsidRPr="00D20324" w:rsidRDefault="00D20324" w:rsidP="0023109D">
            <w:pPr>
              <w:widowControl w:val="0"/>
              <w:jc w:val="center"/>
              <w:rPr>
                <w:rFonts w:ascii="GHEA Grapalat" w:hAnsi="GHEA Grapalat"/>
                <w:b/>
                <w:bCs/>
                <w:sz w:val="20"/>
                <w:szCs w:val="20"/>
                <w:lang w:val="ru-RU"/>
              </w:rPr>
            </w:pPr>
            <w:r w:rsidRPr="00D20324">
              <w:rPr>
                <w:rFonts w:ascii="GHEA Grapalat" w:hAnsi="GHEA Grapalat"/>
                <w:b/>
                <w:sz w:val="20"/>
                <w:szCs w:val="20"/>
                <w:lang w:val="ru-RU"/>
              </w:rPr>
              <w:t>/прописью и цифрами/</w:t>
            </w:r>
          </w:p>
        </w:tc>
      </w:tr>
      <w:tr w:rsidR="00D20324" w14:paraId="25CA57EA" w14:textId="77777777" w:rsidTr="0023109D">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B20AE1A" w14:textId="77777777" w:rsidR="00D20324" w:rsidRDefault="00D20324" w:rsidP="0023109D">
            <w:pPr>
              <w:widowControl w:val="0"/>
              <w:jc w:val="center"/>
              <w:rPr>
                <w:rFonts w:ascii="GHEA Grapalat" w:hAnsi="GHEA Grapalat"/>
                <w:b/>
                <w:i/>
                <w:sz w:val="20"/>
                <w:szCs w:val="20"/>
              </w:rPr>
            </w:pPr>
            <w:r>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hideMark/>
          </w:tcPr>
          <w:p w14:paraId="5FC40910" w14:textId="77777777" w:rsidR="00D20324" w:rsidRDefault="00D20324" w:rsidP="0023109D">
            <w:pPr>
              <w:widowControl w:val="0"/>
              <w:jc w:val="center"/>
              <w:rPr>
                <w:rFonts w:ascii="GHEA Grapalat" w:hAnsi="GHEA Grapalat"/>
                <w:b/>
                <w:i/>
                <w:sz w:val="20"/>
                <w:szCs w:val="20"/>
              </w:rPr>
            </w:pPr>
            <w:r>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hideMark/>
          </w:tcPr>
          <w:p w14:paraId="7E9CA11F" w14:textId="77777777" w:rsidR="00D20324" w:rsidRDefault="00D20324" w:rsidP="0023109D">
            <w:pPr>
              <w:widowControl w:val="0"/>
              <w:jc w:val="center"/>
              <w:rPr>
                <w:rFonts w:ascii="GHEA Grapalat" w:hAnsi="GHEA Grapalat"/>
                <w:i/>
                <w:sz w:val="20"/>
                <w:szCs w:val="20"/>
              </w:rPr>
            </w:pPr>
            <w:r>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hideMark/>
          </w:tcPr>
          <w:p w14:paraId="59DE1B32" w14:textId="77777777" w:rsidR="00D20324" w:rsidRDefault="00D20324" w:rsidP="0023109D">
            <w:pPr>
              <w:widowControl w:val="0"/>
              <w:jc w:val="center"/>
              <w:rPr>
                <w:rFonts w:ascii="GHEA Grapalat" w:hAnsi="GHEA Grapalat"/>
                <w:i/>
                <w:sz w:val="20"/>
                <w:szCs w:val="20"/>
              </w:rPr>
            </w:pPr>
            <w:r>
              <w:rPr>
                <w:rFonts w:ascii="GHEA Grapalat" w:hAnsi="GHEA Grapalat"/>
                <w:b/>
                <w:i/>
                <w:sz w:val="20"/>
                <w:szCs w:val="20"/>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hideMark/>
          </w:tcPr>
          <w:p w14:paraId="38C62D73" w14:textId="77777777" w:rsidR="00D20324" w:rsidRDefault="00D20324" w:rsidP="0023109D">
            <w:pPr>
              <w:widowControl w:val="0"/>
              <w:jc w:val="center"/>
              <w:rPr>
                <w:rFonts w:ascii="GHEA Grapalat" w:hAnsi="GHEA Grapalat"/>
                <w:i/>
                <w:sz w:val="20"/>
                <w:szCs w:val="20"/>
              </w:rPr>
            </w:pPr>
            <w:r>
              <w:rPr>
                <w:rFonts w:ascii="GHEA Grapalat" w:hAnsi="GHEA Grapalat"/>
                <w:b/>
                <w:i/>
                <w:sz w:val="20"/>
                <w:szCs w:val="20"/>
              </w:rPr>
              <w:t>5=3+4</w:t>
            </w:r>
          </w:p>
        </w:tc>
      </w:tr>
      <w:tr w:rsidR="00D20324" w14:paraId="08FEC6E1" w14:textId="77777777" w:rsidTr="0023109D">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5E9B7C41" w14:textId="77777777" w:rsidR="00D20324" w:rsidRDefault="00D20324" w:rsidP="0023109D">
            <w:pPr>
              <w:widowControl w:val="0"/>
              <w:jc w:val="center"/>
              <w:rPr>
                <w:rFonts w:ascii="GHEA Grapalat" w:hAnsi="GHEA Grapalat"/>
                <w:b/>
                <w:bCs/>
                <w:sz w:val="20"/>
                <w:szCs w:val="20"/>
              </w:rPr>
            </w:pPr>
            <w:r>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DFAB810" w14:textId="77777777" w:rsidR="00D20324" w:rsidRDefault="00D20324" w:rsidP="0023109D">
            <w:pPr>
              <w:widowControl w:val="0"/>
              <w:rPr>
                <w:rFonts w:ascii="GHEA Grapalat" w:hAnsi="GHEA Grapalat"/>
                <w:sz w:val="20"/>
                <w:szCs w:val="20"/>
              </w:rPr>
            </w:pPr>
            <w:r>
              <w:rPr>
                <w:rFonts w:ascii="GHEA Grapalat" w:hAnsi="GHEA Grapalat"/>
                <w:sz w:val="20"/>
                <w:szCs w:val="20"/>
                <w:u w:val="single"/>
                <w:vertAlign w:val="subscript"/>
              </w:rPr>
              <w:t>"</w:t>
            </w:r>
            <w:proofErr w:type="spellStart"/>
            <w:r>
              <w:rPr>
                <w:rFonts w:ascii="GHEA Grapalat" w:hAnsi="GHEA Grapalat"/>
                <w:sz w:val="20"/>
                <w:szCs w:val="20"/>
                <w:u w:val="single"/>
                <w:vertAlign w:val="subscript"/>
              </w:rPr>
              <w:t>Наименование</w:t>
            </w:r>
            <w:proofErr w:type="spellEnd"/>
            <w:r>
              <w:rPr>
                <w:rFonts w:ascii="GHEA Grapalat" w:hAnsi="GHEA Grapalat"/>
                <w:sz w:val="20"/>
                <w:szCs w:val="20"/>
                <w:u w:val="single"/>
                <w:vertAlign w:val="subscript"/>
              </w:rPr>
              <w:t xml:space="preserve"> </w:t>
            </w:r>
            <w:proofErr w:type="spellStart"/>
            <w:r>
              <w:rPr>
                <w:rFonts w:ascii="GHEA Grapalat" w:hAnsi="GHEA Grapalat"/>
                <w:sz w:val="20"/>
                <w:szCs w:val="20"/>
                <w:u w:val="single"/>
                <w:vertAlign w:val="subscript"/>
              </w:rPr>
              <w:t>лота</w:t>
            </w:r>
            <w:proofErr w:type="spellEnd"/>
            <w:r>
              <w:rPr>
                <w:rFonts w:ascii="GHEA Grapalat" w:hAnsi="GHEA Grapalat"/>
                <w:sz w:val="20"/>
                <w:szCs w:val="20"/>
                <w:u w:val="single"/>
                <w:vertAlign w:val="subscript"/>
              </w:rPr>
              <w:t xml:space="preserve"> </w:t>
            </w:r>
            <w:proofErr w:type="spellStart"/>
            <w:r>
              <w:rPr>
                <w:rFonts w:ascii="GHEA Grapalat" w:hAnsi="GHEA Grapalat"/>
                <w:sz w:val="20"/>
                <w:szCs w:val="20"/>
                <w:u w:val="single"/>
                <w:vertAlign w:val="subscript"/>
              </w:rPr>
              <w:t>предмета</w:t>
            </w:r>
            <w:proofErr w:type="spellEnd"/>
            <w:r>
              <w:rPr>
                <w:rFonts w:ascii="GHEA Grapalat" w:hAnsi="GHEA Grapalat"/>
                <w:sz w:val="20"/>
                <w:szCs w:val="20"/>
                <w:u w:val="single"/>
                <w:vertAlign w:val="subscript"/>
              </w:rPr>
              <w:t xml:space="preserve"> </w:t>
            </w:r>
            <w:proofErr w:type="spellStart"/>
            <w:r>
              <w:rPr>
                <w:rFonts w:ascii="GHEA Grapalat" w:hAnsi="GHEA Grapalat"/>
                <w:sz w:val="20"/>
                <w:szCs w:val="20"/>
                <w:u w:val="single"/>
                <w:vertAlign w:val="subscript"/>
              </w:rPr>
              <w:t>закупки</w:t>
            </w:r>
            <w:proofErr w:type="spellEnd"/>
            <w:r>
              <w:rPr>
                <w:rFonts w:ascii="GHEA Grapalat" w:hAnsi="GHEA Grapalat"/>
                <w:sz w:val="20"/>
                <w:szCs w:val="20"/>
                <w:u w:val="single"/>
                <w:vertAlign w:val="subscript"/>
              </w:rPr>
              <w:t xml:space="preserve"> № 1"</w:t>
            </w:r>
          </w:p>
        </w:tc>
        <w:tc>
          <w:tcPr>
            <w:tcW w:w="1914" w:type="dxa"/>
            <w:tcBorders>
              <w:top w:val="single" w:sz="4" w:space="0" w:color="auto"/>
              <w:left w:val="single" w:sz="4" w:space="0" w:color="auto"/>
              <w:bottom w:val="single" w:sz="4" w:space="0" w:color="auto"/>
              <w:right w:val="single" w:sz="4" w:space="0" w:color="auto"/>
            </w:tcBorders>
          </w:tcPr>
          <w:p w14:paraId="6673E73F" w14:textId="77777777" w:rsidR="00D20324" w:rsidRDefault="00D20324" w:rsidP="0023109D">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77B46E3" w14:textId="77777777" w:rsidR="00D20324" w:rsidRDefault="00D20324" w:rsidP="0023109D">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F5B34A1" w14:textId="77777777" w:rsidR="00D20324" w:rsidRDefault="00D20324" w:rsidP="0023109D">
            <w:pPr>
              <w:widowControl w:val="0"/>
              <w:jc w:val="center"/>
              <w:rPr>
                <w:rFonts w:ascii="GHEA Grapalat" w:hAnsi="GHEA Grapalat"/>
                <w:sz w:val="20"/>
                <w:szCs w:val="20"/>
              </w:rPr>
            </w:pPr>
          </w:p>
        </w:tc>
      </w:tr>
      <w:tr w:rsidR="00D20324" w14:paraId="16A00E1B" w14:textId="77777777" w:rsidTr="0023109D">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312056AB" w14:textId="77777777" w:rsidR="00D20324" w:rsidRDefault="00D20324" w:rsidP="0023109D">
            <w:pPr>
              <w:widowControl w:val="0"/>
              <w:jc w:val="center"/>
              <w:rPr>
                <w:rFonts w:ascii="GHEA Grapalat" w:hAnsi="GHEA Grapalat"/>
                <w:b/>
                <w:bCs/>
                <w:sz w:val="20"/>
                <w:szCs w:val="20"/>
              </w:rPr>
            </w:pPr>
            <w:r>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A9A90D" w14:textId="77777777" w:rsidR="00D20324" w:rsidRDefault="00D20324" w:rsidP="0023109D">
            <w:pPr>
              <w:widowControl w:val="0"/>
              <w:rPr>
                <w:rFonts w:ascii="GHEA Grapalat" w:hAnsi="GHEA Grapalat"/>
                <w:sz w:val="20"/>
                <w:szCs w:val="20"/>
              </w:rPr>
            </w:pPr>
            <w:r>
              <w:rPr>
                <w:rFonts w:ascii="GHEA Grapalat" w:hAnsi="GHEA Grapalat"/>
                <w:sz w:val="20"/>
                <w:szCs w:val="20"/>
                <w:u w:val="single"/>
                <w:vertAlign w:val="subscript"/>
              </w:rPr>
              <w:t>"</w:t>
            </w:r>
            <w:proofErr w:type="spellStart"/>
            <w:r>
              <w:rPr>
                <w:rFonts w:ascii="GHEA Grapalat" w:hAnsi="GHEA Grapalat"/>
                <w:sz w:val="20"/>
                <w:szCs w:val="20"/>
                <w:u w:val="single"/>
                <w:vertAlign w:val="subscript"/>
              </w:rPr>
              <w:t>Наименование</w:t>
            </w:r>
            <w:proofErr w:type="spellEnd"/>
            <w:r>
              <w:rPr>
                <w:rFonts w:ascii="GHEA Grapalat" w:hAnsi="GHEA Grapalat"/>
                <w:sz w:val="20"/>
                <w:szCs w:val="20"/>
                <w:u w:val="single"/>
                <w:vertAlign w:val="subscript"/>
              </w:rPr>
              <w:t xml:space="preserve"> </w:t>
            </w:r>
            <w:proofErr w:type="spellStart"/>
            <w:r>
              <w:rPr>
                <w:rFonts w:ascii="GHEA Grapalat" w:hAnsi="GHEA Grapalat"/>
                <w:sz w:val="20"/>
                <w:szCs w:val="20"/>
                <w:u w:val="single"/>
                <w:vertAlign w:val="subscript"/>
              </w:rPr>
              <w:t>лота</w:t>
            </w:r>
            <w:proofErr w:type="spellEnd"/>
            <w:r>
              <w:rPr>
                <w:rFonts w:ascii="GHEA Grapalat" w:hAnsi="GHEA Grapalat"/>
                <w:sz w:val="20"/>
                <w:szCs w:val="20"/>
                <w:u w:val="single"/>
                <w:vertAlign w:val="subscript"/>
              </w:rPr>
              <w:t xml:space="preserve"> </w:t>
            </w:r>
            <w:proofErr w:type="spellStart"/>
            <w:r>
              <w:rPr>
                <w:rFonts w:ascii="GHEA Grapalat" w:hAnsi="GHEA Grapalat"/>
                <w:sz w:val="20"/>
                <w:szCs w:val="20"/>
                <w:u w:val="single"/>
                <w:vertAlign w:val="subscript"/>
              </w:rPr>
              <w:t>предмета</w:t>
            </w:r>
            <w:proofErr w:type="spellEnd"/>
            <w:r>
              <w:rPr>
                <w:rFonts w:ascii="GHEA Grapalat" w:hAnsi="GHEA Grapalat"/>
                <w:sz w:val="20"/>
                <w:szCs w:val="20"/>
                <w:u w:val="single"/>
                <w:vertAlign w:val="subscript"/>
              </w:rPr>
              <w:t xml:space="preserve"> </w:t>
            </w:r>
            <w:proofErr w:type="spellStart"/>
            <w:r>
              <w:rPr>
                <w:rFonts w:ascii="GHEA Grapalat" w:hAnsi="GHEA Grapalat"/>
                <w:sz w:val="20"/>
                <w:szCs w:val="20"/>
                <w:u w:val="single"/>
                <w:vertAlign w:val="subscript"/>
              </w:rPr>
              <w:t>закупки</w:t>
            </w:r>
            <w:proofErr w:type="spellEnd"/>
            <w:r>
              <w:rPr>
                <w:rFonts w:ascii="GHEA Grapalat" w:hAnsi="GHEA Grapalat"/>
                <w:sz w:val="20"/>
                <w:szCs w:val="20"/>
                <w:u w:val="single"/>
                <w:vertAlign w:val="subscript"/>
              </w:rPr>
              <w:t xml:space="preserve"> № 2"</w:t>
            </w:r>
          </w:p>
        </w:tc>
        <w:tc>
          <w:tcPr>
            <w:tcW w:w="1914" w:type="dxa"/>
            <w:tcBorders>
              <w:top w:val="single" w:sz="4" w:space="0" w:color="auto"/>
              <w:left w:val="single" w:sz="4" w:space="0" w:color="auto"/>
              <w:bottom w:val="single" w:sz="4" w:space="0" w:color="auto"/>
              <w:right w:val="single" w:sz="4" w:space="0" w:color="auto"/>
            </w:tcBorders>
          </w:tcPr>
          <w:p w14:paraId="47C723C6" w14:textId="77777777" w:rsidR="00D20324" w:rsidRDefault="00D20324" w:rsidP="0023109D">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3DB44AC8" w14:textId="77777777" w:rsidR="00D20324" w:rsidRDefault="00D20324" w:rsidP="0023109D">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48A5AB0E" w14:textId="77777777" w:rsidR="00D20324" w:rsidRDefault="00D20324" w:rsidP="0023109D">
            <w:pPr>
              <w:widowControl w:val="0"/>
              <w:rPr>
                <w:rFonts w:ascii="GHEA Grapalat" w:hAnsi="GHEA Grapalat"/>
                <w:sz w:val="20"/>
                <w:szCs w:val="20"/>
              </w:rPr>
            </w:pPr>
          </w:p>
        </w:tc>
      </w:tr>
      <w:tr w:rsidR="00D20324" w14:paraId="17041084" w14:textId="77777777" w:rsidTr="0023109D">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1549E95E" w14:textId="77777777" w:rsidR="00D20324" w:rsidRDefault="00D20324" w:rsidP="0023109D">
            <w:pPr>
              <w:widowControl w:val="0"/>
              <w:jc w:val="center"/>
              <w:rPr>
                <w:rFonts w:ascii="GHEA Grapalat" w:hAnsi="GHEA Grapalat"/>
                <w:b/>
                <w:bCs/>
                <w:sz w:val="20"/>
                <w:szCs w:val="20"/>
              </w:rPr>
            </w:pPr>
            <w:r>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8A8088" w14:textId="77777777" w:rsidR="00D20324" w:rsidRDefault="00D20324" w:rsidP="0023109D">
            <w:pPr>
              <w:widowControl w:val="0"/>
              <w:rPr>
                <w:rFonts w:ascii="GHEA Grapalat" w:hAnsi="GHEA Grapalat"/>
                <w:sz w:val="20"/>
                <w:szCs w:val="20"/>
              </w:rPr>
            </w:pPr>
            <w:r>
              <w:rPr>
                <w:rFonts w:ascii="GHEA Grapalat" w:hAnsi="GHEA Grapalat"/>
                <w:sz w:val="20"/>
                <w:szCs w:val="20"/>
                <w:u w:val="single"/>
                <w:vertAlign w:val="subscript"/>
              </w:rPr>
              <w:t>"</w:t>
            </w:r>
            <w:proofErr w:type="spellStart"/>
            <w:r>
              <w:rPr>
                <w:rFonts w:ascii="GHEA Grapalat" w:hAnsi="GHEA Grapalat"/>
                <w:sz w:val="20"/>
                <w:szCs w:val="20"/>
                <w:u w:val="single"/>
                <w:vertAlign w:val="subscript"/>
              </w:rPr>
              <w:t>Наименование</w:t>
            </w:r>
            <w:proofErr w:type="spellEnd"/>
            <w:r>
              <w:rPr>
                <w:rFonts w:ascii="GHEA Grapalat" w:hAnsi="GHEA Grapalat"/>
                <w:sz w:val="20"/>
                <w:szCs w:val="20"/>
                <w:u w:val="single"/>
                <w:vertAlign w:val="subscript"/>
              </w:rPr>
              <w:t xml:space="preserve"> </w:t>
            </w:r>
            <w:proofErr w:type="spellStart"/>
            <w:r>
              <w:rPr>
                <w:rFonts w:ascii="GHEA Grapalat" w:hAnsi="GHEA Grapalat"/>
                <w:sz w:val="20"/>
                <w:szCs w:val="20"/>
                <w:u w:val="single"/>
                <w:vertAlign w:val="subscript"/>
              </w:rPr>
              <w:t>лота</w:t>
            </w:r>
            <w:proofErr w:type="spellEnd"/>
            <w:r>
              <w:rPr>
                <w:rFonts w:ascii="GHEA Grapalat" w:hAnsi="GHEA Grapalat"/>
                <w:sz w:val="20"/>
                <w:szCs w:val="20"/>
                <w:u w:val="single"/>
                <w:vertAlign w:val="subscript"/>
              </w:rPr>
              <w:t xml:space="preserve"> </w:t>
            </w:r>
            <w:proofErr w:type="spellStart"/>
            <w:r>
              <w:rPr>
                <w:rFonts w:ascii="GHEA Grapalat" w:hAnsi="GHEA Grapalat"/>
                <w:sz w:val="20"/>
                <w:szCs w:val="20"/>
                <w:u w:val="single"/>
                <w:vertAlign w:val="subscript"/>
              </w:rPr>
              <w:t>предмета</w:t>
            </w:r>
            <w:proofErr w:type="spellEnd"/>
            <w:r>
              <w:rPr>
                <w:rFonts w:ascii="GHEA Grapalat" w:hAnsi="GHEA Grapalat"/>
                <w:sz w:val="20"/>
                <w:szCs w:val="20"/>
                <w:u w:val="single"/>
                <w:vertAlign w:val="subscript"/>
              </w:rPr>
              <w:t xml:space="preserve"> </w:t>
            </w:r>
            <w:proofErr w:type="spellStart"/>
            <w:r>
              <w:rPr>
                <w:rFonts w:ascii="GHEA Grapalat" w:hAnsi="GHEA Grapalat"/>
                <w:sz w:val="20"/>
                <w:szCs w:val="20"/>
                <w:u w:val="single"/>
                <w:vertAlign w:val="subscript"/>
              </w:rPr>
              <w:t>закупки</w:t>
            </w:r>
            <w:proofErr w:type="spellEnd"/>
            <w:r>
              <w:rPr>
                <w:rFonts w:ascii="GHEA Grapalat" w:hAnsi="GHEA Grapalat"/>
                <w:sz w:val="20"/>
                <w:szCs w:val="20"/>
                <w:u w:val="single"/>
                <w:vertAlign w:val="subscript"/>
              </w:rPr>
              <w:t xml:space="preserve"> № 3"</w:t>
            </w:r>
          </w:p>
        </w:tc>
        <w:tc>
          <w:tcPr>
            <w:tcW w:w="1914" w:type="dxa"/>
            <w:tcBorders>
              <w:top w:val="single" w:sz="4" w:space="0" w:color="auto"/>
              <w:left w:val="single" w:sz="4" w:space="0" w:color="auto"/>
              <w:bottom w:val="single" w:sz="4" w:space="0" w:color="auto"/>
              <w:right w:val="single" w:sz="4" w:space="0" w:color="auto"/>
            </w:tcBorders>
          </w:tcPr>
          <w:p w14:paraId="0F71C2E4" w14:textId="77777777" w:rsidR="00D20324" w:rsidRDefault="00D20324" w:rsidP="0023109D">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1A4E645F" w14:textId="77777777" w:rsidR="00D20324" w:rsidRDefault="00D20324" w:rsidP="0023109D">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4C6D4530" w14:textId="77777777" w:rsidR="00D20324" w:rsidRDefault="00D20324" w:rsidP="0023109D">
            <w:pPr>
              <w:widowControl w:val="0"/>
              <w:jc w:val="center"/>
              <w:rPr>
                <w:rFonts w:ascii="GHEA Grapalat" w:hAnsi="GHEA Grapalat"/>
                <w:sz w:val="20"/>
                <w:szCs w:val="20"/>
              </w:rPr>
            </w:pPr>
          </w:p>
        </w:tc>
      </w:tr>
      <w:tr w:rsidR="00D20324" w14:paraId="0B5CA2EF" w14:textId="77777777" w:rsidTr="0023109D">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11FA55C6" w14:textId="77777777" w:rsidR="00D20324" w:rsidRDefault="00D20324" w:rsidP="0023109D">
            <w:pPr>
              <w:widowControl w:val="0"/>
              <w:jc w:val="center"/>
              <w:rPr>
                <w:rFonts w:ascii="GHEA Grapalat" w:hAnsi="GHEA Grapalat"/>
                <w:b/>
                <w:bCs/>
                <w:sz w:val="20"/>
                <w:szCs w:val="20"/>
              </w:rPr>
            </w:pPr>
            <w:r>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BB93AC9" w14:textId="77777777" w:rsidR="00D20324" w:rsidRDefault="00D20324" w:rsidP="0023109D">
            <w:pPr>
              <w:widowControl w:val="0"/>
              <w:rPr>
                <w:rFonts w:ascii="GHEA Grapalat" w:hAnsi="GHEA Grapalat"/>
                <w:sz w:val="20"/>
                <w:szCs w:val="20"/>
              </w:rPr>
            </w:pPr>
            <w:r>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1C111128" w14:textId="77777777" w:rsidR="00D20324" w:rsidRDefault="00D20324" w:rsidP="0023109D">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5CBE0BB" w14:textId="77777777" w:rsidR="00D20324" w:rsidRDefault="00D20324" w:rsidP="0023109D">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9793E6D" w14:textId="77777777" w:rsidR="00D20324" w:rsidRDefault="00D20324" w:rsidP="0023109D">
            <w:pPr>
              <w:widowControl w:val="0"/>
              <w:jc w:val="center"/>
              <w:rPr>
                <w:rFonts w:ascii="GHEA Grapalat" w:hAnsi="GHEA Grapalat"/>
                <w:sz w:val="20"/>
                <w:szCs w:val="20"/>
              </w:rPr>
            </w:pPr>
          </w:p>
        </w:tc>
      </w:tr>
      <w:tr w:rsidR="00D20324" w14:paraId="5D765A08" w14:textId="77777777" w:rsidTr="0023109D">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hideMark/>
          </w:tcPr>
          <w:p w14:paraId="7BE35B4D" w14:textId="77777777" w:rsidR="00D20324" w:rsidRDefault="00D20324" w:rsidP="0023109D">
            <w:pPr>
              <w:widowControl w:val="0"/>
              <w:jc w:val="center"/>
              <w:rPr>
                <w:rFonts w:ascii="GHEA Grapalat" w:hAnsi="GHEA Grapalat"/>
                <w:b/>
                <w:bCs/>
                <w:sz w:val="20"/>
                <w:szCs w:val="20"/>
              </w:rPr>
            </w:pPr>
            <w:r>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3286D1" w14:textId="77777777" w:rsidR="00D20324" w:rsidRDefault="00D20324" w:rsidP="0023109D">
            <w:pPr>
              <w:widowControl w:val="0"/>
              <w:rPr>
                <w:rFonts w:ascii="GHEA Grapalat" w:hAnsi="GHEA Grapalat"/>
                <w:sz w:val="20"/>
                <w:szCs w:val="20"/>
              </w:rPr>
            </w:pPr>
            <w:r>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196AE4B5" w14:textId="77777777" w:rsidR="00D20324" w:rsidRDefault="00D20324" w:rsidP="0023109D">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34D4B2FF" w14:textId="77777777" w:rsidR="00D20324" w:rsidRDefault="00D20324" w:rsidP="0023109D">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5EE39FCD" w14:textId="77777777" w:rsidR="00D20324" w:rsidRDefault="00D20324" w:rsidP="0023109D">
            <w:pPr>
              <w:widowControl w:val="0"/>
              <w:jc w:val="center"/>
              <w:rPr>
                <w:rFonts w:ascii="GHEA Grapalat" w:hAnsi="GHEA Grapalat"/>
                <w:sz w:val="20"/>
                <w:szCs w:val="20"/>
              </w:rPr>
            </w:pPr>
          </w:p>
        </w:tc>
      </w:tr>
    </w:tbl>
    <w:p w14:paraId="2068C797" w14:textId="77777777" w:rsidR="00D20324" w:rsidRDefault="00D20324" w:rsidP="00D20324">
      <w:pPr>
        <w:widowControl w:val="0"/>
        <w:tabs>
          <w:tab w:val="left" w:pos="6804"/>
        </w:tabs>
        <w:jc w:val="center"/>
        <w:rPr>
          <w:rFonts w:ascii="GHEA Grapalat" w:hAnsi="GHEA Grapalat"/>
        </w:rPr>
      </w:pPr>
      <w:r>
        <w:rPr>
          <w:rFonts w:ascii="GHEA Grapalat" w:hAnsi="GHEA Grapalat"/>
        </w:rPr>
        <w:lastRenderedPageBreak/>
        <w:t>_________________________________________________</w:t>
      </w:r>
      <w:r>
        <w:rPr>
          <w:rFonts w:ascii="GHEA Grapalat" w:hAnsi="GHEA Grapalat"/>
        </w:rPr>
        <w:tab/>
        <w:t>_________________</w:t>
      </w:r>
    </w:p>
    <w:p w14:paraId="6EBDA7CC" w14:textId="77777777" w:rsidR="00D20324" w:rsidRPr="00D20324" w:rsidRDefault="00D20324" w:rsidP="00D20324">
      <w:pPr>
        <w:widowControl w:val="0"/>
        <w:tabs>
          <w:tab w:val="left" w:pos="7513"/>
        </w:tabs>
        <w:spacing w:after="160"/>
        <w:ind w:left="709"/>
        <w:jc w:val="both"/>
        <w:rPr>
          <w:rFonts w:ascii="GHEA Grapalat" w:hAnsi="GHEA Grapalat" w:cs="Arial"/>
          <w:sz w:val="16"/>
          <w:lang w:val="ru-RU"/>
        </w:rPr>
      </w:pPr>
      <w:r w:rsidRPr="00D20324">
        <w:rPr>
          <w:rFonts w:ascii="GHEA Grapalat" w:hAnsi="GHEA Grapalat"/>
          <w:sz w:val="16"/>
          <w:lang w:val="ru-RU"/>
        </w:rPr>
        <w:t>наименование участника (должность, имя, фамилия руководителя)</w:t>
      </w:r>
      <w:r w:rsidRPr="00D20324">
        <w:rPr>
          <w:rFonts w:ascii="GHEA Grapalat" w:hAnsi="GHEA Grapalat"/>
          <w:sz w:val="16"/>
          <w:lang w:val="ru-RU"/>
        </w:rPr>
        <w:tab/>
        <w:t>подпись</w:t>
      </w:r>
    </w:p>
    <w:p w14:paraId="7CDB22EF" w14:textId="77777777" w:rsidR="00D20324" w:rsidRDefault="00D20324" w:rsidP="00D20324">
      <w:pPr>
        <w:widowControl w:val="0"/>
        <w:spacing w:after="160"/>
        <w:jc w:val="both"/>
        <w:rPr>
          <w:rFonts w:ascii="GHEA Grapalat" w:hAnsi="GHEA Grapalat"/>
          <w:lang w:val="es-ES"/>
        </w:rPr>
      </w:pPr>
    </w:p>
    <w:p w14:paraId="7DD82554" w14:textId="77777777" w:rsidR="00D20324" w:rsidRPr="00D20324" w:rsidRDefault="00D20324" w:rsidP="00D20324">
      <w:pPr>
        <w:widowControl w:val="0"/>
        <w:spacing w:after="160"/>
        <w:jc w:val="right"/>
        <w:rPr>
          <w:rFonts w:ascii="GHEA Grapalat" w:hAnsi="GHEA Grapalat"/>
          <w:lang w:val="ru-RU"/>
        </w:rPr>
      </w:pPr>
      <w:r w:rsidRPr="00D20324">
        <w:rPr>
          <w:rFonts w:ascii="GHEA Grapalat" w:hAnsi="GHEA Grapalat"/>
          <w:lang w:val="ru-RU"/>
        </w:rPr>
        <w:t>М. П.</w:t>
      </w:r>
    </w:p>
    <w:p w14:paraId="681D071E" w14:textId="77777777" w:rsidR="00D20324" w:rsidRPr="00D20324" w:rsidRDefault="00D20324" w:rsidP="00D20324">
      <w:pPr>
        <w:rPr>
          <w:rFonts w:ascii="GHEA Grapalat" w:hAnsi="GHEA Grapalat"/>
          <w:b/>
          <w:lang w:val="ru-RU"/>
        </w:rPr>
      </w:pPr>
      <w:r w:rsidRPr="00D20324">
        <w:rPr>
          <w:rFonts w:ascii="GHEA Grapalat" w:hAnsi="GHEA Grapalat"/>
          <w:b/>
          <w:lang w:val="ru-RU"/>
        </w:rPr>
        <w:br w:type="page"/>
      </w:r>
    </w:p>
    <w:p w14:paraId="3CA6F0A0" w14:textId="77777777" w:rsidR="00D20324" w:rsidRPr="00D20324" w:rsidRDefault="00D20324" w:rsidP="00D20324">
      <w:pPr>
        <w:widowControl w:val="0"/>
        <w:spacing w:after="160"/>
        <w:ind w:firstLine="567"/>
        <w:jc w:val="right"/>
        <w:rPr>
          <w:rFonts w:ascii="GHEA Grapalat" w:hAnsi="GHEA Grapalat" w:cs="Arial"/>
          <w:b/>
          <w:lang w:val="ru-RU"/>
        </w:rPr>
      </w:pPr>
      <w:r w:rsidRPr="00D20324">
        <w:rPr>
          <w:rFonts w:ascii="GHEA Grapalat" w:hAnsi="GHEA Grapalat"/>
          <w:b/>
          <w:lang w:val="ru-RU"/>
        </w:rPr>
        <w:lastRenderedPageBreak/>
        <w:t>Приложение № 3</w:t>
      </w:r>
    </w:p>
    <w:p w14:paraId="6B6A0516" w14:textId="69F083A3" w:rsidR="00D20324" w:rsidRDefault="00D20324" w:rsidP="00D20324">
      <w:pPr>
        <w:pStyle w:val="NormalWeb"/>
        <w:widowControl w:val="0"/>
        <w:spacing w:after="16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 xml:space="preserve">под кодом </w:t>
      </w:r>
      <w:r>
        <w:rPr>
          <w:rFonts w:ascii="GHEA Grapalat" w:hAnsi="GHEA Grapalat"/>
          <w:lang w:val="af-ZA"/>
        </w:rPr>
        <w:t>Հ</w:t>
      </w:r>
      <w:r w:rsidR="004D3446">
        <w:rPr>
          <w:rFonts w:ascii="GHEA Grapalat" w:hAnsi="GHEA Grapalat"/>
          <w:lang w:val="hy-AM"/>
        </w:rPr>
        <w:t>ԸՖ</w:t>
      </w:r>
      <w:r>
        <w:rPr>
          <w:rFonts w:ascii="GHEA Grapalat" w:hAnsi="GHEA Grapalat"/>
          <w:lang w:val="af-ZA"/>
        </w:rPr>
        <w:t>-ԳՀԾՁԲ-</w:t>
      </w:r>
      <w:r w:rsidR="004D3446">
        <w:rPr>
          <w:rFonts w:ascii="GHEA Grapalat" w:hAnsi="GHEA Grapalat"/>
          <w:lang w:val="hy-AM"/>
        </w:rPr>
        <w:t>5</w:t>
      </w:r>
      <w:r w:rsidR="003B3836">
        <w:rPr>
          <w:rFonts w:ascii="GHEA Grapalat" w:hAnsi="GHEA Grapalat"/>
          <w:lang w:val="hy-AM"/>
        </w:rPr>
        <w:t>/</w:t>
      </w:r>
      <w:r w:rsidR="004D3446">
        <w:rPr>
          <w:rFonts w:ascii="GHEA Grapalat" w:hAnsi="GHEA Grapalat"/>
          <w:lang w:val="hy-AM"/>
        </w:rPr>
        <w:t>2</w:t>
      </w:r>
      <w:r w:rsidR="00D60F71">
        <w:rPr>
          <w:rFonts w:ascii="GHEA Grapalat" w:hAnsi="GHEA Grapalat"/>
          <w:lang w:val="hy-AM"/>
        </w:rPr>
        <w:t>5</w:t>
      </w:r>
      <w:r>
        <w:rPr>
          <w:rFonts w:ascii="GHEA Grapalat" w:hAnsi="GHEA Grapalat"/>
          <w:lang w:val="af-ZA"/>
        </w:rPr>
        <w:t xml:space="preserve">       </w:t>
      </w:r>
      <w:r>
        <w:rPr>
          <w:rFonts w:ascii="GHEA Grapalat" w:hAnsi="GHEA Grapalat" w:cs="Times Armenian"/>
          <w:i/>
        </w:rPr>
        <w:br/>
      </w:r>
    </w:p>
    <w:p w14:paraId="5D520A76" w14:textId="77777777" w:rsidR="00D20324" w:rsidRDefault="00D20324" w:rsidP="00D20324">
      <w:pPr>
        <w:pStyle w:val="NormalWeb"/>
        <w:widowControl w:val="0"/>
        <w:spacing w:after="160"/>
        <w:ind w:firstLine="567"/>
        <w:jc w:val="center"/>
        <w:rPr>
          <w:rFonts w:ascii="GHEA Grapalat" w:hAnsi="GHEA Grapalat"/>
        </w:rPr>
      </w:pPr>
      <w:r>
        <w:rPr>
          <w:rFonts w:ascii="GHEA Grapalat" w:hAnsi="GHEA Grapalat"/>
        </w:rPr>
        <w:t xml:space="preserve"> </w:t>
      </w:r>
    </w:p>
    <w:p w14:paraId="2F68393E" w14:textId="77777777" w:rsidR="00D20324" w:rsidRDefault="00D20324" w:rsidP="00D20324">
      <w:pPr>
        <w:pStyle w:val="NormalWeb"/>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4C68DA56" w14:textId="77777777" w:rsidR="00D20324" w:rsidRPr="00D20324" w:rsidRDefault="00D20324" w:rsidP="00D20324">
      <w:pPr>
        <w:widowControl w:val="0"/>
        <w:spacing w:after="160"/>
        <w:ind w:left="567" w:right="565"/>
        <w:jc w:val="center"/>
        <w:rPr>
          <w:rFonts w:ascii="GHEA Grapalat" w:hAnsi="GHEA Grapalat"/>
          <w:b/>
          <w:lang w:val="ru-RU"/>
        </w:rPr>
      </w:pPr>
    </w:p>
    <w:p w14:paraId="6D8CF4C6" w14:textId="77777777" w:rsidR="00D20324" w:rsidRDefault="00D20324" w:rsidP="00D20324">
      <w:pPr>
        <w:pStyle w:val="NormalWeb"/>
        <w:shd w:val="clear" w:color="auto" w:fill="FFFFFF"/>
        <w:spacing w:line="276" w:lineRule="auto"/>
        <w:ind w:firstLine="567"/>
        <w:contextualSpacing/>
        <w:jc w:val="both"/>
        <w:rPr>
          <w:rFonts w:ascii="GHEA Grapalat" w:eastAsiaTheme="minorHAnsi" w:hAnsi="GHEA Grapalat" w:cstheme="minorBidi"/>
          <w:sz w:val="18"/>
          <w:szCs w:val="18"/>
        </w:rPr>
      </w:pPr>
      <w:r>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______________________</w:t>
      </w:r>
      <w:r>
        <w:rPr>
          <w:rFonts w:ascii="GHEA Grapalat" w:eastAsiaTheme="minorHAnsi" w:hAnsi="GHEA Grapalat" w:cstheme="minorBidi"/>
          <w:bCs/>
        </w:rPr>
        <w:t xml:space="preserve"> организованной</w:t>
      </w:r>
    </w:p>
    <w:p w14:paraId="53974079" w14:textId="77777777" w:rsidR="00D20324" w:rsidRDefault="00D20324" w:rsidP="00D20324">
      <w:pPr>
        <w:pStyle w:val="NormalWeb"/>
        <w:shd w:val="clear" w:color="auto" w:fill="FFFFFF"/>
        <w:spacing w:line="276" w:lineRule="auto"/>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Pr>
          <w:rFonts w:ascii="GHEA Grapalat" w:eastAsiaTheme="minorHAnsi" w:hAnsi="GHEA Grapalat" w:cstheme="minorBidi"/>
          <w:sz w:val="16"/>
          <w:szCs w:val="16"/>
        </w:rPr>
        <w:t xml:space="preserve"> код процедуры</w:t>
      </w:r>
      <w:r>
        <w:rPr>
          <w:rFonts w:ascii="GHEA Grapalat" w:eastAsiaTheme="minorHAnsi" w:hAnsi="GHEA Grapalat" w:cstheme="minorBidi"/>
          <w:sz w:val="18"/>
          <w:szCs w:val="18"/>
        </w:rPr>
        <w:t xml:space="preserve">                                           </w:t>
      </w:r>
    </w:p>
    <w:p w14:paraId="6C91350D" w14:textId="77777777" w:rsidR="00D20324" w:rsidRDefault="00D20324" w:rsidP="00D20324">
      <w:pPr>
        <w:pStyle w:val="NormalWeb"/>
        <w:shd w:val="clear" w:color="auto" w:fill="FFFFFF"/>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____________________________</w:t>
      </w:r>
      <w:r>
        <w:rPr>
          <w:rFonts w:ascii="GHEA Grapalat" w:eastAsiaTheme="minorHAnsi" w:hAnsi="GHEA Grapalat" w:cstheme="minorBidi"/>
          <w:lang w:val="hy-AM"/>
        </w:rPr>
        <w:t>(далее-бенефициар)</w:t>
      </w:r>
      <w:r>
        <w:rPr>
          <w:rFonts w:ascii="GHEA Grapalat" w:eastAsiaTheme="minorHAnsi" w:hAnsi="GHEA Grapalat" w:cstheme="minorBidi"/>
        </w:rPr>
        <w:t xml:space="preserve">, вытекающих из </w:t>
      </w:r>
      <w:r>
        <w:rPr>
          <w:rFonts w:ascii="GHEA Grapalat" w:hAnsi="GHEA Grapalat"/>
        </w:rPr>
        <w:t xml:space="preserve">участия ____________   </w:t>
      </w:r>
    </w:p>
    <w:p w14:paraId="19AD1E6C" w14:textId="77777777" w:rsidR="00D20324" w:rsidRDefault="00D20324" w:rsidP="00D20324">
      <w:pPr>
        <w:pStyle w:val="NormalWeb"/>
        <w:shd w:val="clear" w:color="auto" w:fill="FFFFFF"/>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наименование заказчика</w:t>
      </w:r>
      <w:r>
        <w:rPr>
          <w:rStyle w:val="Strong"/>
          <w:rFonts w:ascii="GHEA Grapalat" w:hAnsi="GHEA Grapalat"/>
          <w:sz w:val="16"/>
          <w:szCs w:val="16"/>
        </w:rPr>
        <w:t xml:space="preserve">                                                                                                       наименование участника</w:t>
      </w:r>
    </w:p>
    <w:p w14:paraId="2174E1E3"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lang w:val="hy-AM"/>
        </w:rPr>
        <w:t xml:space="preserve"> (далее-</w:t>
      </w:r>
      <w:r>
        <w:rPr>
          <w:rFonts w:ascii="GHEA Grapalat" w:eastAsiaTheme="minorHAnsi" w:hAnsi="GHEA Grapalat" w:cstheme="minorBidi"/>
        </w:rPr>
        <w:t>п</w:t>
      </w:r>
      <w:r>
        <w:rPr>
          <w:rFonts w:ascii="GHEA Grapalat" w:eastAsiaTheme="minorHAnsi" w:hAnsi="GHEA Grapalat" w:cstheme="minorBidi"/>
          <w:lang w:val="hy-AM"/>
        </w:rPr>
        <w:t>ринципал)</w:t>
      </w:r>
      <w:r>
        <w:rPr>
          <w:rFonts w:ascii="GHEA Grapalat" w:eastAsiaTheme="minorHAnsi" w:hAnsi="GHEA Grapalat" w:cstheme="minorBidi"/>
        </w:rPr>
        <w:t xml:space="preserve"> в данной процедуре закупок.</w:t>
      </w:r>
    </w:p>
    <w:p w14:paraId="1C0A9457"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    </w:t>
      </w:r>
    </w:p>
    <w:p w14:paraId="5CE97D09" w14:textId="77777777" w:rsidR="00D20324" w:rsidRDefault="00D20324" w:rsidP="00D20324">
      <w:pPr>
        <w:pStyle w:val="NormalWeb"/>
        <w:shd w:val="clear" w:color="auto" w:fill="FFFFFF"/>
        <w:ind w:firstLine="708"/>
        <w:jc w:val="both"/>
        <w:rPr>
          <w:rFonts w:ascii="GHEA Grapalat" w:eastAsiaTheme="minorHAnsi" w:hAnsi="GHEA Grapalat" w:cstheme="minorBidi"/>
          <w:lang w:val="hy-AM"/>
        </w:rPr>
      </w:pPr>
      <w:r>
        <w:rPr>
          <w:rFonts w:ascii="GHEA Grapalat" w:eastAsiaTheme="minorHAnsi" w:hAnsi="GHEA Grapalat" w:cstheme="minorBidi"/>
        </w:rPr>
        <w:t xml:space="preserve">2.  По гарантии </w:t>
      </w:r>
      <w:r>
        <w:rPr>
          <w:rFonts w:ascii="GHEA Grapalat" w:eastAsiaTheme="minorHAnsi" w:hAnsi="GHEA Grapalat" w:cstheme="minorBidi"/>
          <w:lang w:val="hy-AM"/>
        </w:rPr>
        <w:t xml:space="preserve">------------------------------------------------------------------------- </w:t>
      </w:r>
    </w:p>
    <w:p w14:paraId="046E9B4A"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банка выдающего гарантию</w:t>
      </w:r>
    </w:p>
    <w:p w14:paraId="22481145"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41CB3E10"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2D18B5EB"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2807C480"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D0A2AF5"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14:paraId="1A1EC549" w14:textId="77777777" w:rsidR="00D20324" w:rsidRDefault="00D20324" w:rsidP="00D20324">
      <w:pPr>
        <w:pStyle w:val="NormalWeb"/>
        <w:shd w:val="clear" w:color="auto" w:fill="FFFFFF"/>
        <w:jc w:val="both"/>
        <w:rPr>
          <w:rFonts w:ascii="GHEA Grapalat" w:eastAsiaTheme="minorHAnsi" w:hAnsi="GHEA Grapalat" w:cstheme="minorBidi"/>
        </w:rPr>
      </w:pPr>
    </w:p>
    <w:p w14:paraId="2983318D"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3. Настоящая гарантия является безотзывной.</w:t>
      </w:r>
    </w:p>
    <w:p w14:paraId="2910B242" w14:textId="77777777" w:rsidR="00D20324" w:rsidRDefault="00D20324" w:rsidP="00D20324">
      <w:pPr>
        <w:pStyle w:val="NormalWeb"/>
        <w:shd w:val="clear" w:color="auto" w:fill="FFFFFF"/>
        <w:ind w:firstLine="375"/>
        <w:jc w:val="both"/>
        <w:rPr>
          <w:rStyle w:val="Strong"/>
          <w:b w:val="0"/>
          <w:bCs w:val="0"/>
          <w:sz w:val="20"/>
          <w:szCs w:val="20"/>
        </w:rPr>
      </w:pPr>
    </w:p>
    <w:p w14:paraId="0093651F" w14:textId="77777777" w:rsidR="00D20324" w:rsidRDefault="00D20324" w:rsidP="00D20324">
      <w:pPr>
        <w:pStyle w:val="NormalWeb"/>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19B1341"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lastRenderedPageBreak/>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253E78E9" w14:textId="77777777" w:rsidR="00D20324" w:rsidRDefault="00D20324" w:rsidP="00D20324">
      <w:pPr>
        <w:pStyle w:val="NormalWeb"/>
        <w:shd w:val="clear" w:color="auto" w:fill="FFFFFF"/>
        <w:ind w:firstLine="374"/>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код процедуры</w:t>
      </w:r>
    </w:p>
    <w:p w14:paraId="68B14EE2"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Информацию о факте предоставления настоящей гарантии--</w:t>
      </w:r>
      <w:r>
        <w:t xml:space="preserve"> </w:t>
      </w:r>
      <w:r>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752C1A30" w14:textId="77777777" w:rsidR="00D20324" w:rsidRDefault="00D20324" w:rsidP="00D20324">
      <w:pPr>
        <w:pStyle w:val="NormalWeb"/>
        <w:shd w:val="clear" w:color="auto" w:fill="FFFFFF"/>
        <w:ind w:firstLine="375"/>
        <w:jc w:val="both"/>
        <w:rPr>
          <w:rStyle w:val="Strong"/>
          <w:b w:val="0"/>
          <w:bCs w:val="0"/>
          <w:sz w:val="20"/>
          <w:szCs w:val="20"/>
        </w:rPr>
      </w:pPr>
    </w:p>
    <w:p w14:paraId="37F5A31E" w14:textId="77777777" w:rsidR="00D20324" w:rsidRDefault="00D20324" w:rsidP="00D20324">
      <w:pPr>
        <w:pStyle w:val="NormalWeb"/>
        <w:shd w:val="clear" w:color="auto" w:fill="FFFFFF"/>
        <w:ind w:firstLine="375"/>
        <w:jc w:val="both"/>
        <w:rPr>
          <w:rStyle w:val="Strong"/>
          <w:rFonts w:ascii="GHEA Grapalat" w:hAnsi="GHEA Grapalat"/>
          <w:b w:val="0"/>
          <w:bCs w:val="0"/>
          <w:sz w:val="20"/>
          <w:szCs w:val="20"/>
        </w:rPr>
      </w:pPr>
    </w:p>
    <w:p w14:paraId="657F7D27" w14:textId="77777777" w:rsidR="00D20324" w:rsidRDefault="00D20324" w:rsidP="00D20324">
      <w:pPr>
        <w:pStyle w:val="NormalWeb"/>
        <w:shd w:val="clear" w:color="auto" w:fill="FFFFFF"/>
        <w:ind w:firstLine="375"/>
        <w:jc w:val="both"/>
        <w:rPr>
          <w:rFonts w:eastAsiaTheme="minorHAnsi"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p>
    <w:p w14:paraId="66F13767"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4EE75C62"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CD00002"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729D0F7C"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0E68022F"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7287B66"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7712C5FA" w14:textId="77777777" w:rsidR="00D20324" w:rsidRDefault="00D20324" w:rsidP="00D20324">
      <w:pPr>
        <w:pStyle w:val="NormalWeb"/>
        <w:shd w:val="clear" w:color="auto" w:fill="FFFFFF"/>
        <w:ind w:firstLine="375"/>
        <w:rPr>
          <w:rFonts w:ascii="GHEA Grapalat" w:eastAsiaTheme="minorHAnsi" w:hAnsi="GHEA Grapalat" w:cstheme="minorBidi"/>
        </w:rPr>
      </w:pPr>
    </w:p>
    <w:p w14:paraId="2642046E"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B0A622"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CE24CB5"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0A573E0"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465B3416" w14:textId="77777777" w:rsidR="00D20324" w:rsidRDefault="00D20324" w:rsidP="00D20324">
      <w:pPr>
        <w:pStyle w:val="NormalWeb"/>
        <w:shd w:val="clear" w:color="auto" w:fill="FFFFFF"/>
        <w:ind w:firstLine="375"/>
        <w:jc w:val="both"/>
        <w:rPr>
          <w:rFonts w:ascii="GHEA Grapalat" w:hAnsi="GHEA Grapalat"/>
          <w:sz w:val="20"/>
          <w:szCs w:val="20"/>
        </w:rPr>
      </w:pPr>
    </w:p>
    <w:p w14:paraId="33EA166C" w14:textId="77777777" w:rsidR="00D20324" w:rsidRDefault="00D20324" w:rsidP="00D20324">
      <w:pPr>
        <w:pStyle w:val="NormalWeb"/>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366AEC53" w14:textId="77777777" w:rsidR="00D20324" w:rsidRDefault="00D20324" w:rsidP="00D20324">
      <w:pPr>
        <w:pStyle w:val="NormalWeb"/>
        <w:shd w:val="clear" w:color="auto" w:fill="FFFFFF"/>
        <w:ind w:firstLine="375"/>
        <w:jc w:val="both"/>
        <w:rPr>
          <w:rFonts w:ascii="GHEA Grapalat" w:hAnsi="GHEA Grapalat"/>
          <w:sz w:val="20"/>
          <w:szCs w:val="20"/>
          <w:lang w:val="hy-AM"/>
        </w:rPr>
      </w:pPr>
    </w:p>
    <w:p w14:paraId="3EF903BE" w14:textId="77777777" w:rsidR="00D20324" w:rsidRDefault="00D20324" w:rsidP="00D20324">
      <w:pPr>
        <w:pStyle w:val="NormalWeb"/>
        <w:shd w:val="clear" w:color="auto" w:fill="FFFFFF"/>
        <w:ind w:firstLine="375"/>
        <w:jc w:val="both"/>
        <w:rPr>
          <w:rFonts w:ascii="GHEA Grapalat" w:hAnsi="GHEA Grapalat"/>
          <w:sz w:val="20"/>
          <w:szCs w:val="20"/>
          <w:lang w:val="hy-AM"/>
        </w:rPr>
      </w:pPr>
    </w:p>
    <w:p w14:paraId="721176D3" w14:textId="77777777" w:rsidR="00D20324" w:rsidRDefault="00D20324" w:rsidP="00D20324">
      <w:pPr>
        <w:pStyle w:val="NormalWeb"/>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23085E96" w14:textId="77777777" w:rsidR="00D20324" w:rsidRDefault="00D20324" w:rsidP="00D20324">
      <w:pPr>
        <w:pStyle w:val="NormalWeb"/>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1321638E" w14:textId="77777777" w:rsidR="00D20324" w:rsidRDefault="00D20324" w:rsidP="00D20324">
      <w:pPr>
        <w:pStyle w:val="NormalWeb"/>
        <w:shd w:val="clear" w:color="auto" w:fill="FFFFFF"/>
        <w:ind w:firstLine="375"/>
        <w:jc w:val="both"/>
        <w:rPr>
          <w:rFonts w:ascii="GHEA Grapalat" w:eastAsiaTheme="minorHAnsi" w:hAnsi="GHEA Grapalat" w:cstheme="minorBidi"/>
          <w:lang w:val="hy-AM"/>
        </w:rPr>
      </w:pPr>
    </w:p>
    <w:p w14:paraId="02F507DF"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0D3B9BDB" w14:textId="77777777" w:rsidR="00D20324" w:rsidRDefault="00D20324" w:rsidP="00D20324">
      <w:pPr>
        <w:pStyle w:val="BodyTextIndent"/>
        <w:widowControl w:val="0"/>
        <w:spacing w:line="240" w:lineRule="auto"/>
        <w:rPr>
          <w:rFonts w:ascii="GHEA Grapalat" w:hAnsi="GHEA Grapalat" w:cs="Sylfaen"/>
          <w:sz w:val="24"/>
          <w:szCs w:val="24"/>
        </w:rPr>
      </w:pPr>
    </w:p>
    <w:p w14:paraId="42D6C99F" w14:textId="77777777" w:rsidR="00D20324" w:rsidRPr="00D20324" w:rsidRDefault="00D20324" w:rsidP="00D20324">
      <w:pPr>
        <w:widowControl w:val="0"/>
        <w:spacing w:after="160"/>
        <w:ind w:left="567" w:right="565"/>
        <w:jc w:val="center"/>
        <w:rPr>
          <w:rFonts w:ascii="GHEA Grapalat" w:hAnsi="GHEA Grapalat"/>
          <w:b/>
          <w:lang w:val="ru-RU"/>
        </w:rPr>
      </w:pPr>
    </w:p>
    <w:p w14:paraId="4501B7E9" w14:textId="77777777" w:rsidR="00D20324" w:rsidRPr="00D20324" w:rsidRDefault="00D20324" w:rsidP="00D20324">
      <w:pPr>
        <w:widowControl w:val="0"/>
        <w:spacing w:after="160"/>
        <w:ind w:left="567" w:right="565"/>
        <w:jc w:val="center"/>
        <w:rPr>
          <w:rFonts w:ascii="GHEA Grapalat" w:hAnsi="GHEA Grapalat"/>
          <w:b/>
          <w:lang w:val="ru-RU"/>
        </w:rPr>
      </w:pPr>
    </w:p>
    <w:p w14:paraId="6DF94A6C" w14:textId="77777777" w:rsidR="00D20324" w:rsidRPr="00D20324" w:rsidRDefault="00D20324" w:rsidP="00D20324">
      <w:pPr>
        <w:widowControl w:val="0"/>
        <w:spacing w:after="160"/>
        <w:ind w:left="567" w:right="565"/>
        <w:jc w:val="center"/>
        <w:rPr>
          <w:rFonts w:ascii="GHEA Grapalat" w:hAnsi="GHEA Grapalat"/>
          <w:b/>
          <w:lang w:val="ru-RU"/>
        </w:rPr>
      </w:pPr>
    </w:p>
    <w:p w14:paraId="0FA8F6D7" w14:textId="77777777" w:rsidR="00D20324" w:rsidRPr="00D20324" w:rsidRDefault="00D20324" w:rsidP="00D20324">
      <w:pPr>
        <w:widowControl w:val="0"/>
        <w:spacing w:after="160"/>
        <w:ind w:left="567" w:right="565"/>
        <w:jc w:val="center"/>
        <w:rPr>
          <w:rFonts w:ascii="GHEA Grapalat" w:hAnsi="GHEA Grapalat"/>
          <w:b/>
          <w:lang w:val="ru-RU"/>
        </w:rPr>
      </w:pPr>
    </w:p>
    <w:p w14:paraId="60125545" w14:textId="77777777" w:rsidR="00D20324" w:rsidRPr="00D20324" w:rsidRDefault="00D20324" w:rsidP="00D20324">
      <w:pPr>
        <w:widowControl w:val="0"/>
        <w:spacing w:after="160"/>
        <w:ind w:left="567" w:right="565"/>
        <w:jc w:val="center"/>
        <w:rPr>
          <w:rFonts w:ascii="GHEA Grapalat" w:hAnsi="GHEA Grapalat"/>
          <w:b/>
          <w:lang w:val="ru-RU"/>
        </w:rPr>
      </w:pPr>
    </w:p>
    <w:p w14:paraId="3A5E16A0" w14:textId="77777777" w:rsidR="00D20324" w:rsidRPr="00D20324" w:rsidRDefault="00D20324" w:rsidP="00D20324">
      <w:pPr>
        <w:widowControl w:val="0"/>
        <w:spacing w:after="160"/>
        <w:ind w:left="567" w:right="565"/>
        <w:jc w:val="center"/>
        <w:rPr>
          <w:rFonts w:ascii="GHEA Grapalat" w:hAnsi="GHEA Grapalat"/>
          <w:b/>
          <w:lang w:val="ru-RU"/>
        </w:rPr>
      </w:pPr>
    </w:p>
    <w:p w14:paraId="4696DACE" w14:textId="77777777" w:rsidR="00D20324" w:rsidRPr="00D20324" w:rsidRDefault="00D20324" w:rsidP="00D20324">
      <w:pPr>
        <w:widowControl w:val="0"/>
        <w:spacing w:after="160"/>
        <w:ind w:left="567" w:right="565"/>
        <w:jc w:val="center"/>
        <w:rPr>
          <w:rFonts w:ascii="GHEA Grapalat" w:hAnsi="GHEA Grapalat"/>
          <w:b/>
          <w:lang w:val="ru-RU"/>
        </w:rPr>
      </w:pPr>
    </w:p>
    <w:p w14:paraId="2454F325" w14:textId="77777777" w:rsidR="00D20324" w:rsidRPr="00D20324" w:rsidRDefault="00D20324" w:rsidP="00D20324">
      <w:pPr>
        <w:widowControl w:val="0"/>
        <w:spacing w:after="160"/>
        <w:ind w:firstLine="567"/>
        <w:jc w:val="right"/>
        <w:rPr>
          <w:rFonts w:ascii="GHEA Grapalat" w:hAnsi="GHEA Grapalat"/>
          <w:b/>
          <w:lang w:val="ru-RU"/>
        </w:rPr>
      </w:pPr>
    </w:p>
    <w:p w14:paraId="6A0091E7" w14:textId="77777777" w:rsidR="00947BE1" w:rsidRDefault="00947BE1">
      <w:pPr>
        <w:spacing w:after="160" w:line="259" w:lineRule="auto"/>
        <w:rPr>
          <w:rFonts w:ascii="GHEA Grapalat" w:hAnsi="GHEA Grapalat"/>
          <w:b/>
          <w:lang w:val="ru-RU"/>
        </w:rPr>
      </w:pPr>
      <w:r>
        <w:rPr>
          <w:rFonts w:ascii="GHEA Grapalat" w:hAnsi="GHEA Grapalat"/>
          <w:b/>
          <w:lang w:val="ru-RU"/>
        </w:rPr>
        <w:br w:type="page"/>
      </w:r>
    </w:p>
    <w:p w14:paraId="32EA455A" w14:textId="77777777" w:rsidR="00D20324" w:rsidRPr="00D20324" w:rsidRDefault="00D20324" w:rsidP="00D20324">
      <w:pPr>
        <w:widowControl w:val="0"/>
        <w:spacing w:after="160"/>
        <w:ind w:firstLine="567"/>
        <w:jc w:val="right"/>
        <w:rPr>
          <w:rFonts w:ascii="GHEA Grapalat" w:hAnsi="GHEA Grapalat"/>
          <w:b/>
          <w:lang w:val="ru-RU"/>
        </w:rPr>
      </w:pPr>
      <w:r w:rsidRPr="00D20324">
        <w:rPr>
          <w:rFonts w:ascii="GHEA Grapalat" w:hAnsi="GHEA Grapalat"/>
          <w:b/>
          <w:lang w:val="ru-RU"/>
        </w:rPr>
        <w:lastRenderedPageBreak/>
        <w:t>Приложение № 4</w:t>
      </w:r>
    </w:p>
    <w:p w14:paraId="60735FE4" w14:textId="67FB08FF" w:rsidR="00D20324" w:rsidRPr="00D20324" w:rsidRDefault="00D20324" w:rsidP="00D20324">
      <w:pPr>
        <w:widowControl w:val="0"/>
        <w:spacing w:after="160"/>
        <w:ind w:firstLine="567"/>
        <w:jc w:val="right"/>
        <w:rPr>
          <w:rFonts w:ascii="GHEA Grapalat" w:hAnsi="GHEA Grapalat" w:cs="Arial"/>
          <w:b/>
          <w:lang w:val="ru-RU"/>
        </w:rPr>
      </w:pPr>
      <w:r w:rsidRPr="00D20324">
        <w:rPr>
          <w:rFonts w:ascii="GHEA Grapalat" w:hAnsi="GHEA Grapalat"/>
          <w:b/>
          <w:lang w:val="ru-RU"/>
        </w:rPr>
        <w:t>к Приглашению на открытый конкурс</w:t>
      </w:r>
      <w:r w:rsidRPr="00D20324">
        <w:rPr>
          <w:rFonts w:ascii="GHEA Grapalat" w:hAnsi="GHEA Grapalat" w:cs="Arial"/>
          <w:b/>
          <w:lang w:val="ru-RU"/>
        </w:rPr>
        <w:br/>
      </w:r>
      <w:r w:rsidRPr="00D20324">
        <w:rPr>
          <w:rFonts w:ascii="GHEA Grapalat" w:hAnsi="GHEA Grapalat"/>
          <w:b/>
          <w:lang w:val="ru-RU"/>
        </w:rPr>
        <w:t>под кодом "</w:t>
      </w:r>
      <w:r w:rsidRPr="00D47073">
        <w:rPr>
          <w:rFonts w:ascii="GHEA Grapalat" w:hAnsi="GHEA Grapalat"/>
          <w:lang w:val="af-ZA"/>
        </w:rPr>
        <w:t xml:space="preserve"> </w:t>
      </w:r>
      <w:r>
        <w:rPr>
          <w:rFonts w:ascii="GHEA Grapalat" w:hAnsi="GHEA Grapalat"/>
          <w:lang w:val="af-ZA"/>
        </w:rPr>
        <w:t>Հ</w:t>
      </w:r>
      <w:r w:rsidR="001328B3">
        <w:rPr>
          <w:rFonts w:ascii="GHEA Grapalat" w:hAnsi="GHEA Grapalat"/>
          <w:lang w:val="hy-AM"/>
        </w:rPr>
        <w:t>ԸՖ</w:t>
      </w:r>
      <w:r>
        <w:rPr>
          <w:rFonts w:ascii="GHEA Grapalat" w:hAnsi="GHEA Grapalat"/>
          <w:lang w:val="af-ZA"/>
        </w:rPr>
        <w:t>-ԳՀԾՁԲ-</w:t>
      </w:r>
      <w:r w:rsidR="001328B3">
        <w:rPr>
          <w:rFonts w:ascii="GHEA Grapalat" w:hAnsi="GHEA Grapalat"/>
          <w:lang w:val="hy-AM"/>
        </w:rPr>
        <w:t>5</w:t>
      </w:r>
      <w:r w:rsidR="003B3836">
        <w:rPr>
          <w:rFonts w:ascii="GHEA Grapalat" w:hAnsi="GHEA Grapalat"/>
          <w:lang w:val="hy-AM"/>
        </w:rPr>
        <w:t>/</w:t>
      </w:r>
      <w:r w:rsidR="001328B3">
        <w:rPr>
          <w:rFonts w:ascii="GHEA Grapalat" w:hAnsi="GHEA Grapalat"/>
          <w:lang w:val="hy-AM"/>
        </w:rPr>
        <w:t>2</w:t>
      </w:r>
      <w:r w:rsidR="003B3836">
        <w:rPr>
          <w:rFonts w:ascii="GHEA Grapalat" w:hAnsi="GHEA Grapalat"/>
          <w:lang w:val="hy-AM"/>
        </w:rPr>
        <w:t>5</w:t>
      </w:r>
      <w:r w:rsidRPr="00D20324">
        <w:rPr>
          <w:rFonts w:ascii="GHEA Grapalat" w:hAnsi="GHEA Grapalat"/>
          <w:b/>
          <w:lang w:val="ru-RU"/>
        </w:rPr>
        <w:t>"</w:t>
      </w:r>
    </w:p>
    <w:p w14:paraId="453291A2" w14:textId="77777777" w:rsidR="00D20324" w:rsidRDefault="00D20324" w:rsidP="00D20324">
      <w:pPr>
        <w:pStyle w:val="NormalWeb"/>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4009CB98" w14:textId="77777777" w:rsidR="00D20324" w:rsidRPr="00D20324" w:rsidRDefault="00D20324" w:rsidP="00D20324">
      <w:pPr>
        <w:widowControl w:val="0"/>
        <w:spacing w:after="160"/>
        <w:ind w:left="567" w:right="565"/>
        <w:jc w:val="center"/>
        <w:rPr>
          <w:rFonts w:ascii="GHEA Grapalat" w:hAnsi="GHEA Grapalat"/>
          <w:b/>
          <w:lang w:val="ru-RU"/>
        </w:rPr>
      </w:pPr>
      <w:r w:rsidRPr="00D20324">
        <w:rPr>
          <w:rFonts w:ascii="GHEA Grapalat" w:hAnsi="GHEA Grapalat"/>
          <w:b/>
          <w:lang w:val="ru-RU"/>
        </w:rPr>
        <w:t>(обеспечение квалификации)</w:t>
      </w:r>
    </w:p>
    <w:p w14:paraId="52D45498" w14:textId="77777777" w:rsidR="00D20324" w:rsidRDefault="00D20324" w:rsidP="00D20324">
      <w:pPr>
        <w:pStyle w:val="NormalWeb"/>
        <w:shd w:val="clear" w:color="auto" w:fill="FFFFFF"/>
        <w:jc w:val="both"/>
        <w:rPr>
          <w:rStyle w:val="Strong"/>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Pr>
          <w:rFonts w:eastAsiaTheme="minorHAnsi" w:cstheme="minorBidi"/>
        </w:rPr>
        <w:t xml:space="preserve"> 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rPr>
        <w:t xml:space="preserve">                                                                    </w:t>
      </w:r>
    </w:p>
    <w:p w14:paraId="36BE24E9" w14:textId="77777777" w:rsidR="00D20324" w:rsidRDefault="00D20324" w:rsidP="00D20324">
      <w:pPr>
        <w:pStyle w:val="NormalWeb"/>
        <w:shd w:val="clear" w:color="auto" w:fill="FFFFFF"/>
        <w:ind w:left="-142"/>
        <w:rPr>
          <w:rStyle w:val="Strong"/>
          <w:rFonts w:ascii="GHEA Grapalat" w:hAnsi="GHEA Grapalat"/>
          <w:b w:val="0"/>
          <w:sz w:val="18"/>
          <w:szCs w:val="18"/>
        </w:rPr>
      </w:pPr>
      <w:r>
        <w:rPr>
          <w:rStyle w:val="Strong"/>
          <w:rFonts w:ascii="GHEA Grapalat" w:hAnsi="GHEA Grapalat"/>
          <w:sz w:val="18"/>
          <w:szCs w:val="18"/>
          <w:lang w:val="hy-AM"/>
        </w:rPr>
        <w:tab/>
      </w:r>
      <w:r>
        <w:rPr>
          <w:rStyle w:val="Strong"/>
          <w:rFonts w:ascii="GHEA Grapalat" w:hAnsi="GHEA Grapalat"/>
          <w:sz w:val="18"/>
          <w:szCs w:val="18"/>
        </w:rPr>
        <w:t xml:space="preserve">                                                                            номер заключаемого договора</w:t>
      </w:r>
    </w:p>
    <w:p w14:paraId="379AC261" w14:textId="77777777" w:rsidR="00D20324" w:rsidRDefault="00D20324" w:rsidP="00D20324">
      <w:pPr>
        <w:pStyle w:val="NormalWeb"/>
        <w:shd w:val="clear" w:color="auto" w:fill="FFFFFF"/>
        <w:ind w:left="-142"/>
        <w:rPr>
          <w:rStyle w:val="Strong"/>
          <w:rFonts w:ascii="GHEA Grapalat" w:hAnsi="GHEA Grapalat"/>
          <w:b w:val="0"/>
          <w:bCs w:val="0"/>
          <w:sz w:val="20"/>
          <w:szCs w:val="20"/>
          <w:lang w:val="hy-AM"/>
        </w:rPr>
      </w:pPr>
      <w:r>
        <w:rPr>
          <w:rFonts w:ascii="GHEA Grapalat" w:eastAsiaTheme="minorHAnsi" w:hAnsi="GHEA Grapalat" w:cstheme="minorBidi"/>
        </w:rPr>
        <w:t xml:space="preserve">  заключаемым</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r>
        <w:rPr>
          <w:rFonts w:ascii="GHEA Grapalat" w:eastAsiaTheme="minorHAnsi" w:hAnsi="GHEA Grapalat" w:cstheme="minorBidi"/>
        </w:rPr>
        <w:t xml:space="preserve">далее-принципал ) в результате  </w:t>
      </w:r>
    </w:p>
    <w:p w14:paraId="471FE4DF" w14:textId="77777777" w:rsidR="00D20324" w:rsidRDefault="00D20324" w:rsidP="00D20324">
      <w:pPr>
        <w:pStyle w:val="NormalWeb"/>
        <w:shd w:val="clear" w:color="auto" w:fill="FFFFFF"/>
        <w:ind w:left="-142"/>
        <w:rPr>
          <w:rFonts w:cs="Sylfaen"/>
          <w:b/>
          <w:sz w:val="18"/>
          <w:szCs w:val="18"/>
          <w:vertAlign w:val="superscript"/>
        </w:rPr>
      </w:pPr>
      <w:r>
        <w:rPr>
          <w:rStyle w:val="Strong"/>
          <w:rFonts w:ascii="GHEA Grapalat" w:hAnsi="GHEA Grapalat"/>
          <w:sz w:val="18"/>
          <w:szCs w:val="18"/>
        </w:rPr>
        <w:t xml:space="preserve">                                  наименование отобранного участника</w:t>
      </w:r>
      <w:r>
        <w:rPr>
          <w:rStyle w:val="Strong"/>
          <w:rFonts w:ascii="GHEA Grapalat" w:hAnsi="GHEA Grapalat"/>
          <w:sz w:val="18"/>
          <w:szCs w:val="18"/>
          <w:lang w:val="hy-AM"/>
        </w:rPr>
        <w:tab/>
      </w:r>
    </w:p>
    <w:p w14:paraId="2D9C0C7D"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Style w:val="Strong"/>
          <w:rFonts w:ascii="GHEA Grapalat" w:hAnsi="GHEA Grapalat"/>
          <w:sz w:val="20"/>
          <w:szCs w:val="20"/>
          <w:lang w:val="hy-AM"/>
        </w:rPr>
        <w:tab/>
      </w:r>
      <w:r>
        <w:rPr>
          <w:rFonts w:eastAsiaTheme="minorHAnsi" w:cstheme="minorBidi"/>
          <w:lang w:val="hy-AM"/>
        </w:rPr>
        <w:t xml:space="preserve"> </w:t>
      </w:r>
    </w:p>
    <w:p w14:paraId="5697EA34" w14:textId="77777777" w:rsidR="00D20324" w:rsidRDefault="00D20324" w:rsidP="00D20324">
      <w:pPr>
        <w:pStyle w:val="NormalWeb"/>
        <w:shd w:val="clear" w:color="auto" w:fill="FFFFFF"/>
        <w:jc w:val="both"/>
        <w:rPr>
          <w:rFonts w:ascii="GHEA Grapalat" w:hAnsi="GHEA Grapalat"/>
          <w:sz w:val="20"/>
          <w:szCs w:val="20"/>
          <w:lang w:val="hy-AM"/>
        </w:rPr>
      </w:pPr>
      <w:r>
        <w:rPr>
          <w:rFonts w:ascii="GHEA Grapalat" w:eastAsiaTheme="minorHAnsi" w:hAnsi="GHEA Grapalat" w:cstheme="minorBidi"/>
        </w:rPr>
        <w:t xml:space="preserve">организованной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w:t>
      </w:r>
    </w:p>
    <w:p w14:paraId="1D00C215" w14:textId="77777777" w:rsidR="00D20324" w:rsidRDefault="00D20324" w:rsidP="00D20324">
      <w:pPr>
        <w:pStyle w:val="NormalWeb"/>
        <w:shd w:val="clear" w:color="auto" w:fill="FFFFFF"/>
        <w:ind w:left="1276" w:firstLine="708"/>
        <w:rPr>
          <w:rFonts w:ascii="GHEA Grapalat" w:eastAsiaTheme="minorHAnsi" w:hAnsi="GHEA Grapalat" w:cstheme="minorBidi"/>
          <w:b/>
          <w:sz w:val="18"/>
          <w:szCs w:val="18"/>
        </w:rPr>
      </w:pPr>
      <w:r>
        <w:rPr>
          <w:rFonts w:ascii="GHEA Grapalat" w:hAnsi="GHEA Grapalat" w:cs="Sylfaen"/>
          <w:vertAlign w:val="superscript"/>
        </w:rPr>
        <w:t xml:space="preserve">                         </w:t>
      </w:r>
      <w:r>
        <w:rPr>
          <w:rStyle w:val="Strong"/>
          <w:rFonts w:ascii="GHEA Grapalat" w:hAnsi="GHEA Grapalat"/>
          <w:sz w:val="18"/>
          <w:szCs w:val="18"/>
        </w:rPr>
        <w:t>наименование заказчика</w:t>
      </w:r>
      <w:r>
        <w:rPr>
          <w:rFonts w:ascii="GHEA Grapalat" w:eastAsiaTheme="minorHAnsi" w:hAnsi="GHEA Grapalat" w:cstheme="minorBidi"/>
          <w:b/>
          <w:sz w:val="18"/>
          <w:szCs w:val="18"/>
        </w:rPr>
        <w:t xml:space="preserve"> </w:t>
      </w:r>
    </w:p>
    <w:p w14:paraId="41225667" w14:textId="77777777" w:rsidR="00D20324" w:rsidRDefault="00D20324" w:rsidP="00D20324">
      <w:pPr>
        <w:pStyle w:val="NormalWeb"/>
        <w:shd w:val="clear" w:color="auto" w:fill="FFFFFF"/>
        <w:rPr>
          <w:rFonts w:ascii="GHEA Grapalat" w:hAnsi="GHEA Grapalat" w:cs="Sylfaen"/>
          <w:vertAlign w:val="superscript"/>
        </w:rPr>
      </w:pPr>
      <w:r>
        <w:rPr>
          <w:rFonts w:ascii="GHEA Grapalat" w:eastAsiaTheme="minorHAnsi" w:hAnsi="GHEA Grapalat" w:cstheme="minorBidi"/>
        </w:rPr>
        <w:t>процедуры  закупок под кодом ____________________.</w:t>
      </w:r>
    </w:p>
    <w:p w14:paraId="5D597ECA"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код процедуры</w:t>
      </w:r>
    </w:p>
    <w:p w14:paraId="4D61EF43" w14:textId="77777777" w:rsidR="00D20324" w:rsidRDefault="00D20324" w:rsidP="00D20324">
      <w:pPr>
        <w:pStyle w:val="NormalWeb"/>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4124BC0D" w14:textId="77777777" w:rsidR="00D20324" w:rsidRDefault="00D20324" w:rsidP="00D20324">
      <w:pPr>
        <w:pStyle w:val="NormalWeb"/>
        <w:jc w:val="both"/>
        <w:rPr>
          <w:rFonts w:ascii="GHEA Grapalat" w:eastAsiaTheme="minorHAnsi" w:hAnsi="GHEA Grapalat" w:cstheme="minorBidi"/>
        </w:rPr>
      </w:pPr>
      <w:r>
        <w:rPr>
          <w:rFonts w:ascii="GHEA Grapalat" w:eastAsiaTheme="minorHAnsi" w:hAnsi="GHEA Grapalat" w:cstheme="minorBidi"/>
          <w:sz w:val="18"/>
          <w:szCs w:val="18"/>
        </w:rPr>
        <w:t xml:space="preserve">                                     наименование выдающего гарантию банка </w:t>
      </w:r>
    </w:p>
    <w:p w14:paraId="394F08FA" w14:textId="77777777" w:rsidR="00D20324" w:rsidRDefault="00D20324" w:rsidP="00D20324">
      <w:pPr>
        <w:pStyle w:val="NormalWeb"/>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81838E3"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444B1CAE"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10980C3E" w14:textId="77777777" w:rsidR="00D20324" w:rsidRDefault="00D20324" w:rsidP="00D20324">
      <w:pPr>
        <w:pStyle w:val="NormalWeb"/>
        <w:shd w:val="clear" w:color="auto" w:fill="FFFFFF"/>
        <w:ind w:firstLine="708"/>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41A4F83"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14:paraId="706915C6" w14:textId="77777777" w:rsidR="00D20324" w:rsidRDefault="00D20324" w:rsidP="00D20324">
      <w:pPr>
        <w:pStyle w:val="NormalWeb"/>
        <w:shd w:val="clear" w:color="auto" w:fill="FFFFFF"/>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0A754E2F" w14:textId="77777777" w:rsidR="00D20324" w:rsidRDefault="00D20324" w:rsidP="00D20324">
      <w:pPr>
        <w:pStyle w:val="NormalWeb"/>
        <w:shd w:val="clear" w:color="auto" w:fill="FFFFFF"/>
        <w:ind w:firstLine="375"/>
        <w:jc w:val="both"/>
        <w:rPr>
          <w:rStyle w:val="Strong"/>
          <w:rFonts w:ascii="GHEA Grapalat" w:hAnsi="GHEA Grapalat"/>
          <w:b w:val="0"/>
          <w:bCs w:val="0"/>
          <w:sz w:val="20"/>
          <w:szCs w:val="20"/>
        </w:rPr>
      </w:pPr>
    </w:p>
    <w:p w14:paraId="51452149" w14:textId="77777777" w:rsidR="00D20324" w:rsidRDefault="00D20324" w:rsidP="00D20324">
      <w:pPr>
        <w:pStyle w:val="NormalWeb"/>
        <w:shd w:val="clear" w:color="auto" w:fill="FFFFFF"/>
        <w:ind w:firstLine="375"/>
        <w:jc w:val="both"/>
        <w:rPr>
          <w:rFonts w:eastAsiaTheme="minorHAnsi" w:cstheme="minorBidi"/>
        </w:rPr>
      </w:pPr>
      <w:r>
        <w:rPr>
          <w:rFonts w:ascii="GHEA Grapalat" w:eastAsiaTheme="minorHAnsi" w:hAnsi="GHEA Grapalat" w:cstheme="minorBidi"/>
        </w:rPr>
        <w:lastRenderedPageBreak/>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41AE0E8"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со дня вступления в силу договора под кодом N_____________________ заключаемого между бенефициаром  и принципалом </w:t>
      </w:r>
    </w:p>
    <w:p w14:paraId="763319FE"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21790CD4" w14:textId="77777777" w:rsidR="00D20324" w:rsidRDefault="00D20324" w:rsidP="00D20324">
      <w:pPr>
        <w:pStyle w:val="NormalWeb"/>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3BEDD58A" w14:textId="77777777" w:rsidR="00D20324" w:rsidRDefault="00D20324" w:rsidP="00D20324">
      <w:pPr>
        <w:pStyle w:val="NormalWeb"/>
        <w:shd w:val="clear" w:color="auto" w:fill="FFFFFF"/>
        <w:jc w:val="both"/>
        <w:rPr>
          <w:rFonts w:ascii="GHEA Grapalat" w:eastAsiaTheme="minorHAnsi" w:hAnsi="GHEA Grapalat" w:cstheme="minorBidi"/>
          <w:sz w:val="18"/>
          <w:szCs w:val="18"/>
          <w:lang w:val="hy-AM"/>
        </w:rPr>
      </w:pPr>
    </w:p>
    <w:p w14:paraId="2E25F5A3" w14:textId="77777777" w:rsidR="00D20324" w:rsidRDefault="00D20324" w:rsidP="00D20324">
      <w:pPr>
        <w:pStyle w:val="NormalWeb"/>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eastAsiaTheme="minorHAnsi" w:hAnsi="GHEA Grapalat" w:cstheme="minorBidi"/>
          <w:sz w:val="16"/>
          <w:szCs w:val="16"/>
        </w:rPr>
        <w:t xml:space="preserve"> крайний срок оказния услуг</w:t>
      </w:r>
      <w:r>
        <w:rPr>
          <w:rFonts w:ascii="GHEA Grapalat" w:eastAsiaTheme="minorHAnsi" w:hAnsi="GHEA Grapalat" w:cstheme="minorBidi"/>
          <w:sz w:val="16"/>
          <w:szCs w:val="16"/>
          <w:lang w:val="hy-AM"/>
        </w:rPr>
        <w:t>, предусмотренн</w:t>
      </w:r>
      <w:r>
        <w:rPr>
          <w:rFonts w:ascii="GHEA Grapalat" w:eastAsiaTheme="minorHAnsi" w:hAnsi="GHEA Grapalat" w:cstheme="minorBidi"/>
          <w:sz w:val="16"/>
          <w:szCs w:val="16"/>
        </w:rPr>
        <w:t xml:space="preserve">ый </w:t>
      </w:r>
      <w:r>
        <w:rPr>
          <w:rFonts w:ascii="GHEA Grapalat" w:eastAsiaTheme="minorHAnsi" w:hAnsi="GHEA Grapalat" w:cstheme="minorBidi"/>
          <w:sz w:val="16"/>
          <w:szCs w:val="16"/>
          <w:lang w:val="hy-AM"/>
        </w:rPr>
        <w:t xml:space="preserve">заключаемым договором </w:t>
      </w:r>
    </w:p>
    <w:p w14:paraId="014D3447"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Pr>
          <w:rFonts w:ascii="GHEA Grapalat" w:eastAsiaTheme="minorHAnsi" w:hAnsi="GHEA Grapalat" w:cstheme="minorBidi"/>
          <w:lang w:val="hy-AM"/>
        </w:rPr>
        <w:t xml:space="preserve">. </w:t>
      </w:r>
    </w:p>
    <w:p w14:paraId="09DB34E7" w14:textId="77777777" w:rsidR="00D20324" w:rsidRDefault="00D20324" w:rsidP="00D20324">
      <w:pPr>
        <w:pStyle w:val="NormalWeb"/>
        <w:shd w:val="clear" w:color="auto" w:fill="FFFFFF"/>
        <w:jc w:val="both"/>
        <w:rPr>
          <w:rFonts w:ascii="GHEA Grapalat" w:eastAsiaTheme="minorHAnsi" w:hAnsi="GHEA Grapalat" w:cstheme="minorBidi"/>
          <w:color w:val="FF0000"/>
        </w:rPr>
      </w:pPr>
    </w:p>
    <w:p w14:paraId="398942BC"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1D1E9D8"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4D04E6E6"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501AE0D1"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322F94E8"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66706018"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0023746E"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6B364F2A"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D87E8BC"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01F83A5C"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2AE38888"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14:paraId="75F98A38"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01387BC3" w14:textId="77777777" w:rsidR="00D20324" w:rsidRDefault="00D20324" w:rsidP="00D20324">
      <w:pPr>
        <w:pStyle w:val="NormalWeb"/>
        <w:shd w:val="clear" w:color="auto" w:fill="FFFFFF"/>
        <w:ind w:firstLine="375"/>
        <w:rPr>
          <w:rFonts w:ascii="GHEA Grapalat" w:eastAsiaTheme="minorHAnsi" w:hAnsi="GHEA Grapalat" w:cstheme="minorBidi"/>
        </w:rPr>
      </w:pPr>
    </w:p>
    <w:p w14:paraId="6EF08D3A"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D66DC6A"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E229492"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FAA5225"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241E3C9F" w14:textId="77777777" w:rsidR="00D20324" w:rsidRDefault="00D20324" w:rsidP="00D20324">
      <w:pPr>
        <w:pStyle w:val="NormalWeb"/>
        <w:shd w:val="clear" w:color="auto" w:fill="FFFFFF"/>
        <w:ind w:firstLine="375"/>
        <w:jc w:val="both"/>
        <w:rPr>
          <w:rFonts w:ascii="GHEA Grapalat" w:hAnsi="GHEA Grapalat"/>
          <w:sz w:val="20"/>
          <w:szCs w:val="20"/>
        </w:rPr>
      </w:pPr>
    </w:p>
    <w:p w14:paraId="370857CF" w14:textId="77777777" w:rsidR="00D20324" w:rsidRDefault="00D20324" w:rsidP="00D20324">
      <w:pPr>
        <w:pStyle w:val="NormalWeb"/>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561D74F1" w14:textId="77777777" w:rsidR="00D20324" w:rsidRDefault="00D20324" w:rsidP="00D20324">
      <w:pPr>
        <w:pStyle w:val="NormalWeb"/>
        <w:shd w:val="clear" w:color="auto" w:fill="FFFFFF"/>
        <w:ind w:firstLine="375"/>
        <w:jc w:val="both"/>
        <w:rPr>
          <w:rFonts w:ascii="GHEA Grapalat" w:hAnsi="GHEA Grapalat"/>
          <w:sz w:val="20"/>
          <w:szCs w:val="20"/>
          <w:lang w:val="hy-AM"/>
        </w:rPr>
      </w:pPr>
    </w:p>
    <w:p w14:paraId="431C2C19" w14:textId="77777777" w:rsidR="00D20324" w:rsidRDefault="00D20324" w:rsidP="00D20324">
      <w:pPr>
        <w:pStyle w:val="NormalWeb"/>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2AD4A029" w14:textId="77777777" w:rsidR="00D20324" w:rsidRDefault="00D20324" w:rsidP="00D20324">
      <w:pPr>
        <w:pStyle w:val="NormalWeb"/>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3A112002" w14:textId="77777777" w:rsidR="00D20324" w:rsidRDefault="00D20324" w:rsidP="00D20324">
      <w:pPr>
        <w:pStyle w:val="NormalWeb"/>
        <w:shd w:val="clear" w:color="auto" w:fill="FFFFFF"/>
        <w:ind w:firstLine="375"/>
        <w:jc w:val="both"/>
        <w:rPr>
          <w:rFonts w:ascii="GHEA Grapalat" w:eastAsiaTheme="minorHAnsi" w:hAnsi="GHEA Grapalat" w:cstheme="minorBidi"/>
          <w:lang w:val="hy-AM"/>
        </w:rPr>
      </w:pPr>
    </w:p>
    <w:p w14:paraId="3E05C1C5"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7DE7829F"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358B08B8" w14:textId="77777777" w:rsidR="00D20324" w:rsidRPr="00D20324" w:rsidRDefault="00D20324" w:rsidP="00D20324">
      <w:pPr>
        <w:widowControl w:val="0"/>
        <w:spacing w:after="160"/>
        <w:ind w:left="567" w:right="565"/>
        <w:jc w:val="center"/>
        <w:rPr>
          <w:rFonts w:ascii="GHEA Grapalat" w:hAnsi="GHEA Grapalat"/>
          <w:b/>
          <w:lang w:val="ru-RU"/>
        </w:rPr>
      </w:pPr>
    </w:p>
    <w:p w14:paraId="31DA5788" w14:textId="77777777" w:rsidR="00D20324" w:rsidRPr="00D20324" w:rsidRDefault="00D20324" w:rsidP="00D20324">
      <w:pPr>
        <w:widowControl w:val="0"/>
        <w:spacing w:after="160"/>
        <w:ind w:left="567" w:right="565"/>
        <w:jc w:val="center"/>
        <w:rPr>
          <w:rFonts w:ascii="GHEA Grapalat" w:hAnsi="GHEA Grapalat"/>
          <w:b/>
          <w:lang w:val="ru-RU"/>
        </w:rPr>
      </w:pPr>
    </w:p>
    <w:p w14:paraId="205CCA55" w14:textId="77777777" w:rsidR="00D20324" w:rsidRPr="00D20324" w:rsidRDefault="00D20324" w:rsidP="00D20324">
      <w:pPr>
        <w:widowControl w:val="0"/>
        <w:spacing w:after="160"/>
        <w:ind w:left="567" w:right="565"/>
        <w:jc w:val="center"/>
        <w:rPr>
          <w:rFonts w:ascii="GHEA Grapalat" w:hAnsi="GHEA Grapalat"/>
          <w:b/>
          <w:lang w:val="ru-RU"/>
        </w:rPr>
      </w:pPr>
    </w:p>
    <w:p w14:paraId="22CAF520" w14:textId="77777777" w:rsidR="00D20324" w:rsidRPr="00D20324" w:rsidRDefault="00D20324" w:rsidP="00D20324">
      <w:pPr>
        <w:widowControl w:val="0"/>
        <w:spacing w:after="160"/>
        <w:ind w:left="567" w:right="565"/>
        <w:jc w:val="center"/>
        <w:rPr>
          <w:rFonts w:ascii="GHEA Grapalat" w:hAnsi="GHEA Grapalat"/>
          <w:b/>
          <w:lang w:val="ru-RU"/>
        </w:rPr>
      </w:pPr>
    </w:p>
    <w:p w14:paraId="5F2A82B9" w14:textId="77777777" w:rsidR="00D20324" w:rsidRPr="00D20324" w:rsidRDefault="00D20324" w:rsidP="00D20324">
      <w:pPr>
        <w:widowControl w:val="0"/>
        <w:spacing w:after="160"/>
        <w:ind w:left="567" w:right="565"/>
        <w:jc w:val="center"/>
        <w:rPr>
          <w:rFonts w:ascii="GHEA Grapalat" w:hAnsi="GHEA Grapalat"/>
          <w:b/>
          <w:lang w:val="ru-RU"/>
        </w:rPr>
      </w:pPr>
    </w:p>
    <w:p w14:paraId="7CE5D296" w14:textId="77777777" w:rsidR="00D20324" w:rsidRPr="00D20324" w:rsidRDefault="00D20324" w:rsidP="00D20324">
      <w:pPr>
        <w:widowControl w:val="0"/>
        <w:spacing w:after="160"/>
        <w:ind w:left="567" w:right="565"/>
        <w:jc w:val="center"/>
        <w:rPr>
          <w:rFonts w:ascii="GHEA Grapalat" w:hAnsi="GHEA Grapalat"/>
          <w:b/>
          <w:lang w:val="ru-RU"/>
        </w:rPr>
      </w:pPr>
    </w:p>
    <w:p w14:paraId="17CCCD77" w14:textId="77777777" w:rsidR="00D20324" w:rsidRPr="00D20324" w:rsidRDefault="00D20324" w:rsidP="00D20324">
      <w:pPr>
        <w:rPr>
          <w:rFonts w:ascii="GHEA Grapalat" w:hAnsi="GHEA Grapalat"/>
          <w:i/>
          <w:lang w:val="ru-RU"/>
        </w:rPr>
      </w:pPr>
      <w:r w:rsidRPr="00D20324">
        <w:rPr>
          <w:rFonts w:ascii="GHEA Grapalat" w:hAnsi="GHEA Grapalat"/>
          <w:i/>
          <w:lang w:val="ru-RU"/>
        </w:rPr>
        <w:br w:type="page"/>
      </w:r>
    </w:p>
    <w:p w14:paraId="26F30335" w14:textId="77777777" w:rsidR="00D20324" w:rsidRPr="00D20324" w:rsidRDefault="00D20324" w:rsidP="00D20324">
      <w:pPr>
        <w:widowControl w:val="0"/>
        <w:spacing w:after="160"/>
        <w:jc w:val="right"/>
        <w:rPr>
          <w:rFonts w:ascii="GHEA Grapalat" w:hAnsi="GHEA Grapalat" w:cs="GHEA Grapalat"/>
          <w:b/>
          <w:i/>
          <w:lang w:val="ru-RU"/>
        </w:rPr>
      </w:pPr>
      <w:r w:rsidRPr="00D20324">
        <w:rPr>
          <w:rFonts w:ascii="GHEA Grapalat" w:hAnsi="GHEA Grapalat"/>
          <w:b/>
          <w:i/>
          <w:lang w:val="ru-RU"/>
        </w:rPr>
        <w:lastRenderedPageBreak/>
        <w:t>Приложение № 4.1</w:t>
      </w:r>
    </w:p>
    <w:p w14:paraId="2C456B59" w14:textId="77777777" w:rsidR="003B3836" w:rsidRPr="00D20324" w:rsidRDefault="00D20324" w:rsidP="003B3836">
      <w:pPr>
        <w:widowControl w:val="0"/>
        <w:spacing w:after="160"/>
        <w:ind w:firstLine="567"/>
        <w:jc w:val="right"/>
        <w:rPr>
          <w:rFonts w:ascii="GHEA Grapalat" w:hAnsi="GHEA Grapalat" w:cs="Arial"/>
          <w:b/>
          <w:lang w:val="ru-RU"/>
        </w:rPr>
      </w:pPr>
      <w:r w:rsidRPr="00D20324">
        <w:rPr>
          <w:rFonts w:ascii="GHEA Grapalat" w:hAnsi="GHEA Grapalat"/>
          <w:b/>
          <w:i/>
          <w:lang w:val="ru-RU"/>
        </w:rPr>
        <w:t>к Приглашению на открытый конкурс</w:t>
      </w:r>
      <w:r w:rsidRPr="00D20324">
        <w:rPr>
          <w:rFonts w:ascii="GHEA Grapalat" w:hAnsi="GHEA Grapalat" w:cs="GHEA Grapalat"/>
          <w:b/>
          <w:i/>
          <w:lang w:val="ru-RU"/>
        </w:rPr>
        <w:br/>
      </w:r>
      <w:r w:rsidRPr="00D20324">
        <w:rPr>
          <w:rFonts w:ascii="GHEA Grapalat" w:hAnsi="GHEA Grapalat"/>
          <w:b/>
          <w:i/>
          <w:lang w:val="ru-RU"/>
        </w:rPr>
        <w:t xml:space="preserve">под кодом </w:t>
      </w:r>
      <w:r w:rsidR="003B3836" w:rsidRPr="00D20324">
        <w:rPr>
          <w:rFonts w:ascii="GHEA Grapalat" w:hAnsi="GHEA Grapalat"/>
          <w:b/>
          <w:lang w:val="ru-RU"/>
        </w:rPr>
        <w:t>"</w:t>
      </w:r>
      <w:r w:rsidR="003B3836" w:rsidRPr="00D47073">
        <w:rPr>
          <w:rFonts w:ascii="GHEA Grapalat" w:hAnsi="GHEA Grapalat"/>
          <w:lang w:val="af-ZA"/>
        </w:rPr>
        <w:t xml:space="preserve"> </w:t>
      </w:r>
      <w:r w:rsidR="003B3836">
        <w:rPr>
          <w:rFonts w:ascii="GHEA Grapalat" w:hAnsi="GHEA Grapalat"/>
          <w:lang w:val="af-ZA"/>
        </w:rPr>
        <w:t>Հ</w:t>
      </w:r>
      <w:r w:rsidR="003B3836">
        <w:rPr>
          <w:rFonts w:ascii="GHEA Grapalat" w:hAnsi="GHEA Grapalat"/>
          <w:lang w:val="hy-AM"/>
        </w:rPr>
        <w:t>ԸՖ</w:t>
      </w:r>
      <w:r w:rsidR="003B3836">
        <w:rPr>
          <w:rFonts w:ascii="GHEA Grapalat" w:hAnsi="GHEA Grapalat"/>
          <w:lang w:val="af-ZA"/>
        </w:rPr>
        <w:t>-ԳՀԾՁԲ-</w:t>
      </w:r>
      <w:r w:rsidR="003B3836">
        <w:rPr>
          <w:rFonts w:ascii="GHEA Grapalat" w:hAnsi="GHEA Grapalat"/>
          <w:lang w:val="hy-AM"/>
        </w:rPr>
        <w:t>5/25</w:t>
      </w:r>
      <w:r w:rsidR="003B3836" w:rsidRPr="00D20324">
        <w:rPr>
          <w:rFonts w:ascii="GHEA Grapalat" w:hAnsi="GHEA Grapalat"/>
          <w:b/>
          <w:lang w:val="ru-RU"/>
        </w:rPr>
        <w:t>"</w:t>
      </w:r>
    </w:p>
    <w:p w14:paraId="53CECBD7" w14:textId="7E33F278" w:rsidR="00D20324" w:rsidRPr="00D20324" w:rsidRDefault="00D20324" w:rsidP="00D20324">
      <w:pPr>
        <w:widowControl w:val="0"/>
        <w:spacing w:after="160"/>
        <w:jc w:val="right"/>
        <w:rPr>
          <w:rFonts w:ascii="GHEA Grapalat" w:hAnsi="GHEA Grapalat"/>
          <w:b/>
          <w:i/>
          <w:lang w:val="ru-RU"/>
        </w:rPr>
      </w:pPr>
    </w:p>
    <w:p w14:paraId="3F6ECACD" w14:textId="77777777" w:rsidR="00D20324" w:rsidRDefault="00D20324" w:rsidP="00D20324">
      <w:pPr>
        <w:pStyle w:val="NormalWeb"/>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1866F032" w14:textId="77777777" w:rsidR="00D20324" w:rsidRPr="00D20324" w:rsidRDefault="00D20324" w:rsidP="00D20324">
      <w:pPr>
        <w:widowControl w:val="0"/>
        <w:spacing w:after="160"/>
        <w:ind w:left="567" w:right="565"/>
        <w:jc w:val="center"/>
        <w:rPr>
          <w:rFonts w:ascii="GHEA Grapalat" w:hAnsi="GHEA Grapalat"/>
          <w:b/>
          <w:lang w:val="ru-RU"/>
        </w:rPr>
      </w:pPr>
      <w:r w:rsidRPr="00D20324">
        <w:rPr>
          <w:rFonts w:ascii="GHEA Grapalat" w:hAnsi="GHEA Grapalat"/>
          <w:b/>
          <w:lang w:val="ru-RU"/>
        </w:rPr>
        <w:t>(обеспечение квалификации)</w:t>
      </w:r>
    </w:p>
    <w:p w14:paraId="401959D9" w14:textId="77777777" w:rsidR="00D20324" w:rsidRDefault="00D20324" w:rsidP="00D20324">
      <w:pPr>
        <w:pStyle w:val="NormalWeb"/>
        <w:shd w:val="clear" w:color="auto" w:fill="FFFFFF"/>
        <w:jc w:val="both"/>
        <w:rPr>
          <w:rStyle w:val="Strong"/>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Pr>
          <w:rFonts w:eastAsiaTheme="minorHAnsi" w:cstheme="minorBidi"/>
        </w:rPr>
        <w:t xml:space="preserve"> 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rPr>
        <w:t xml:space="preserve">                                                                    </w:t>
      </w:r>
    </w:p>
    <w:p w14:paraId="2798AFB4" w14:textId="77777777" w:rsidR="00D20324" w:rsidRDefault="00D20324" w:rsidP="00D20324">
      <w:pPr>
        <w:pStyle w:val="NormalWeb"/>
        <w:shd w:val="clear" w:color="auto" w:fill="FFFFFF"/>
        <w:ind w:left="-142"/>
        <w:rPr>
          <w:rStyle w:val="Strong"/>
          <w:rFonts w:ascii="GHEA Grapalat" w:hAnsi="GHEA Grapalat"/>
          <w:b w:val="0"/>
          <w:sz w:val="18"/>
          <w:szCs w:val="18"/>
        </w:rPr>
      </w:pPr>
      <w:r>
        <w:rPr>
          <w:rStyle w:val="Strong"/>
          <w:rFonts w:ascii="GHEA Grapalat" w:hAnsi="GHEA Grapalat"/>
          <w:sz w:val="18"/>
          <w:szCs w:val="18"/>
          <w:lang w:val="hy-AM"/>
        </w:rPr>
        <w:tab/>
      </w:r>
      <w:r>
        <w:rPr>
          <w:rStyle w:val="Strong"/>
          <w:rFonts w:ascii="GHEA Grapalat" w:hAnsi="GHEA Grapalat"/>
          <w:sz w:val="18"/>
          <w:szCs w:val="18"/>
        </w:rPr>
        <w:t xml:space="preserve">                                                                                                         номер заключаемого договора</w:t>
      </w:r>
    </w:p>
    <w:p w14:paraId="27994603" w14:textId="77777777" w:rsidR="00D20324" w:rsidRDefault="00D20324" w:rsidP="00D20324">
      <w:pPr>
        <w:pStyle w:val="NormalWeb"/>
        <w:shd w:val="clear" w:color="auto" w:fill="FFFFFF"/>
        <w:ind w:left="-142"/>
        <w:rPr>
          <w:rStyle w:val="Strong"/>
          <w:rFonts w:ascii="GHEA Grapalat" w:hAnsi="GHEA Grapalat"/>
          <w:b w:val="0"/>
          <w:bCs w:val="0"/>
          <w:sz w:val="20"/>
          <w:szCs w:val="20"/>
          <w:lang w:val="hy-AM"/>
        </w:rPr>
      </w:pPr>
      <w:r>
        <w:rPr>
          <w:rFonts w:ascii="GHEA Grapalat" w:eastAsiaTheme="minorHAnsi" w:hAnsi="GHEA Grapalat" w:cstheme="minorBidi"/>
        </w:rPr>
        <w:t xml:space="preserve">  заключаемым</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r>
        <w:rPr>
          <w:rFonts w:ascii="GHEA Grapalat" w:eastAsiaTheme="minorHAnsi" w:hAnsi="GHEA Grapalat" w:cstheme="minorBidi"/>
        </w:rPr>
        <w:t xml:space="preserve">далее-принципал ) в результате  </w:t>
      </w:r>
    </w:p>
    <w:p w14:paraId="3E1FAEB7" w14:textId="77777777" w:rsidR="00D20324" w:rsidRDefault="00D20324" w:rsidP="00D20324">
      <w:pPr>
        <w:pStyle w:val="NormalWeb"/>
        <w:shd w:val="clear" w:color="auto" w:fill="FFFFFF"/>
        <w:ind w:left="-142"/>
        <w:rPr>
          <w:rFonts w:cs="Sylfaen"/>
          <w:b/>
          <w:sz w:val="18"/>
          <w:szCs w:val="18"/>
          <w:vertAlign w:val="superscript"/>
        </w:rPr>
      </w:pPr>
      <w:r>
        <w:rPr>
          <w:rStyle w:val="Strong"/>
          <w:rFonts w:ascii="GHEA Grapalat" w:hAnsi="GHEA Grapalat"/>
          <w:sz w:val="18"/>
          <w:szCs w:val="18"/>
        </w:rPr>
        <w:t xml:space="preserve">                                  наименование отобранного участника</w:t>
      </w:r>
      <w:r>
        <w:rPr>
          <w:rStyle w:val="Strong"/>
          <w:rFonts w:ascii="GHEA Grapalat" w:hAnsi="GHEA Grapalat"/>
          <w:sz w:val="18"/>
          <w:szCs w:val="18"/>
          <w:lang w:val="hy-AM"/>
        </w:rPr>
        <w:tab/>
      </w:r>
    </w:p>
    <w:p w14:paraId="607E8336"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Style w:val="Strong"/>
          <w:rFonts w:ascii="GHEA Grapalat" w:hAnsi="GHEA Grapalat"/>
          <w:sz w:val="20"/>
          <w:szCs w:val="20"/>
          <w:lang w:val="hy-AM"/>
        </w:rPr>
        <w:tab/>
      </w:r>
      <w:r>
        <w:rPr>
          <w:rFonts w:eastAsiaTheme="minorHAnsi" w:cstheme="minorBidi"/>
          <w:lang w:val="hy-AM"/>
        </w:rPr>
        <w:t xml:space="preserve"> </w:t>
      </w:r>
    </w:p>
    <w:p w14:paraId="707C9B8F" w14:textId="77777777" w:rsidR="00D20324" w:rsidRDefault="00D20324" w:rsidP="00D20324">
      <w:pPr>
        <w:pStyle w:val="NormalWeb"/>
        <w:shd w:val="clear" w:color="auto" w:fill="FFFFFF"/>
        <w:jc w:val="both"/>
        <w:rPr>
          <w:rFonts w:ascii="GHEA Grapalat" w:hAnsi="GHEA Grapalat"/>
          <w:sz w:val="20"/>
          <w:szCs w:val="20"/>
          <w:lang w:val="hy-AM"/>
        </w:rPr>
      </w:pPr>
      <w:r>
        <w:rPr>
          <w:rFonts w:ascii="GHEA Grapalat" w:eastAsiaTheme="minorHAnsi" w:hAnsi="GHEA Grapalat" w:cstheme="minorBidi"/>
        </w:rPr>
        <w:t xml:space="preserve">организованной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w:t>
      </w:r>
    </w:p>
    <w:p w14:paraId="7768C132" w14:textId="77777777" w:rsidR="00D20324" w:rsidRDefault="00D20324" w:rsidP="00D20324">
      <w:pPr>
        <w:pStyle w:val="NormalWeb"/>
        <w:shd w:val="clear" w:color="auto" w:fill="FFFFFF"/>
        <w:ind w:left="1276" w:firstLine="708"/>
        <w:rPr>
          <w:rFonts w:ascii="GHEA Grapalat" w:eastAsiaTheme="minorHAnsi" w:hAnsi="GHEA Grapalat" w:cstheme="minorBidi"/>
          <w:b/>
          <w:sz w:val="18"/>
          <w:szCs w:val="18"/>
        </w:rPr>
      </w:pPr>
      <w:r>
        <w:rPr>
          <w:rFonts w:ascii="GHEA Grapalat" w:hAnsi="GHEA Grapalat" w:cs="Sylfaen"/>
          <w:vertAlign w:val="superscript"/>
        </w:rPr>
        <w:t xml:space="preserve">                         </w:t>
      </w:r>
      <w:r>
        <w:rPr>
          <w:rStyle w:val="Strong"/>
          <w:rFonts w:ascii="GHEA Grapalat" w:hAnsi="GHEA Grapalat"/>
          <w:sz w:val="18"/>
          <w:szCs w:val="18"/>
        </w:rPr>
        <w:t>наименование заказчика</w:t>
      </w:r>
      <w:r>
        <w:rPr>
          <w:rFonts w:ascii="GHEA Grapalat" w:eastAsiaTheme="minorHAnsi" w:hAnsi="GHEA Grapalat" w:cstheme="minorBidi"/>
          <w:b/>
          <w:sz w:val="18"/>
          <w:szCs w:val="18"/>
        </w:rPr>
        <w:t xml:space="preserve"> </w:t>
      </w:r>
    </w:p>
    <w:p w14:paraId="08C88BEF" w14:textId="77777777" w:rsidR="00D20324" w:rsidRDefault="00D20324" w:rsidP="00D20324">
      <w:pPr>
        <w:pStyle w:val="NormalWeb"/>
        <w:shd w:val="clear" w:color="auto" w:fill="FFFFFF"/>
        <w:rPr>
          <w:rFonts w:ascii="GHEA Grapalat" w:hAnsi="GHEA Grapalat" w:cs="Sylfaen"/>
          <w:vertAlign w:val="superscript"/>
        </w:rPr>
      </w:pPr>
      <w:r>
        <w:rPr>
          <w:rFonts w:ascii="GHEA Grapalat" w:eastAsiaTheme="minorHAnsi" w:hAnsi="GHEA Grapalat" w:cstheme="minorBidi"/>
        </w:rPr>
        <w:t>процедуры  закупок под кодом ____________________.</w:t>
      </w:r>
    </w:p>
    <w:p w14:paraId="10AD118A"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код процедуры</w:t>
      </w:r>
    </w:p>
    <w:p w14:paraId="5A869A12" w14:textId="77777777" w:rsidR="00D20324" w:rsidRDefault="00D20324" w:rsidP="00D20324">
      <w:pPr>
        <w:pStyle w:val="NormalWeb"/>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78D1948E"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sz w:val="18"/>
          <w:szCs w:val="18"/>
        </w:rPr>
        <w:t xml:space="preserve">                                    наименование выдающего гарантию банка </w:t>
      </w:r>
    </w:p>
    <w:p w14:paraId="1B3CFAA2"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D67D3AC"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63303783"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При выплате суммы гарантии учитываются вычеты из суммы гарантии на основании </w:t>
      </w:r>
      <w:r>
        <w:rPr>
          <w:rFonts w:ascii="GHEA Grapalat" w:eastAsiaTheme="minorHAnsi" w:hAnsi="GHEA Grapalat" w:cstheme="minorBidi"/>
          <w:lang w:val="hy-AM"/>
        </w:rPr>
        <w:t xml:space="preserve">двухсторонне утвержденного </w:t>
      </w:r>
      <w:r>
        <w:rPr>
          <w:rFonts w:ascii="GHEA Grapalat" w:eastAsiaTheme="minorHAnsi" w:hAnsi="GHEA Grapalat" w:cstheme="minorBidi"/>
        </w:rPr>
        <w:t>акта (актов) сдачи-приемки между бенефициаром и принципалом в рамках исполнения договора</w:t>
      </w:r>
      <w:r>
        <w:rPr>
          <w:rFonts w:ascii="GHEA Grapalat" w:eastAsiaTheme="minorHAnsi" w:hAnsi="GHEA Grapalat" w:cstheme="minorBidi"/>
          <w:lang w:val="hy-AM"/>
        </w:rPr>
        <w:t xml:space="preserve"> и</w:t>
      </w:r>
      <w:r>
        <w:rPr>
          <w:rFonts w:ascii="GHEA Grapalat" w:eastAsiaTheme="minorHAnsi" w:hAnsi="GHEA Grapalat" w:cstheme="minorBidi"/>
        </w:rPr>
        <w:t xml:space="preserve"> представленн</w:t>
      </w:r>
      <w:r>
        <w:rPr>
          <w:rFonts w:ascii="GHEA Grapalat" w:eastAsiaTheme="minorHAnsi" w:hAnsi="GHEA Grapalat" w:cstheme="minorBidi"/>
          <w:lang w:val="hy-AM"/>
        </w:rPr>
        <w:t>ого принципалом</w:t>
      </w:r>
      <w:r>
        <w:rPr>
          <w:rFonts w:ascii="GHEA Grapalat" w:eastAsiaTheme="minorHAnsi" w:hAnsi="GHEA Grapalat" w:cstheme="minorBidi"/>
        </w:rPr>
        <w:t xml:space="preserve"> лицу давшему гарантию .</w:t>
      </w:r>
    </w:p>
    <w:p w14:paraId="4BCE881D" w14:textId="77777777" w:rsidR="00D20324" w:rsidRDefault="00D20324" w:rsidP="00D20324">
      <w:pPr>
        <w:pStyle w:val="NormalWeb"/>
        <w:shd w:val="clear" w:color="auto" w:fill="FFFFFF"/>
        <w:ind w:firstLine="708"/>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D488D1D"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14:paraId="735A5D6F" w14:textId="77777777" w:rsidR="00D20324" w:rsidRDefault="00D20324" w:rsidP="00D20324">
      <w:pPr>
        <w:pStyle w:val="NormalWeb"/>
        <w:shd w:val="clear" w:color="auto" w:fill="FFFFFF"/>
        <w:ind w:firstLine="375"/>
        <w:jc w:val="both"/>
        <w:rPr>
          <w:rStyle w:val="Strong"/>
          <w:b w:val="0"/>
          <w:bCs w:val="0"/>
          <w:sz w:val="20"/>
          <w:szCs w:val="20"/>
        </w:rPr>
      </w:pPr>
      <w:r>
        <w:rPr>
          <w:rStyle w:val="Strong"/>
          <w:rFonts w:ascii="GHEA Grapalat" w:hAnsi="GHEA Grapalat"/>
          <w:sz w:val="20"/>
          <w:szCs w:val="20"/>
        </w:rPr>
        <w:lastRenderedPageBreak/>
        <w:t xml:space="preserve">3. </w:t>
      </w:r>
      <w:r>
        <w:rPr>
          <w:rFonts w:ascii="GHEA Grapalat" w:eastAsiaTheme="minorHAnsi" w:hAnsi="GHEA Grapalat" w:cstheme="minorBidi"/>
        </w:rPr>
        <w:t>Настоящая гарантия является безотзывной.</w:t>
      </w:r>
    </w:p>
    <w:p w14:paraId="6CBF6B99" w14:textId="77777777" w:rsidR="00D20324" w:rsidRDefault="00D20324" w:rsidP="00D20324">
      <w:pPr>
        <w:pStyle w:val="NormalWeb"/>
        <w:shd w:val="clear" w:color="auto" w:fill="FFFFFF"/>
        <w:ind w:firstLine="375"/>
        <w:jc w:val="both"/>
        <w:rPr>
          <w:rStyle w:val="Strong"/>
          <w:rFonts w:ascii="GHEA Grapalat" w:hAnsi="GHEA Grapalat"/>
          <w:b w:val="0"/>
          <w:bCs w:val="0"/>
          <w:sz w:val="20"/>
          <w:szCs w:val="20"/>
        </w:rPr>
      </w:pPr>
    </w:p>
    <w:p w14:paraId="068FCB97" w14:textId="77777777" w:rsidR="00D20324" w:rsidRDefault="00D20324" w:rsidP="00D20324">
      <w:pPr>
        <w:pStyle w:val="NormalWeb"/>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820ED6"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797FFD4F"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sz w:val="18"/>
          <w:szCs w:val="18"/>
        </w:rPr>
        <w:t>номер заключаемого договара</w:t>
      </w:r>
    </w:p>
    <w:p w14:paraId="3E25AA2C" w14:textId="77777777" w:rsidR="00D20324" w:rsidRDefault="00D20324" w:rsidP="00D20324">
      <w:pPr>
        <w:pStyle w:val="NormalWeb"/>
        <w:shd w:val="clear" w:color="auto" w:fill="FFFFFF"/>
        <w:ind w:firstLine="374"/>
        <w:jc w:val="both"/>
        <w:rPr>
          <w:rFonts w:ascii="GHEA Grapalat" w:eastAsiaTheme="minorHAnsi" w:hAnsi="GHEA Grapalat" w:cstheme="minorBidi"/>
        </w:rPr>
      </w:pPr>
    </w:p>
    <w:p w14:paraId="45FE382B" w14:textId="77777777" w:rsidR="00D20324" w:rsidRDefault="00D20324" w:rsidP="00D20324">
      <w:pPr>
        <w:pStyle w:val="NormalWeb"/>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44BDAFD3" w14:textId="77777777" w:rsidR="00D20324" w:rsidRDefault="00D20324" w:rsidP="00D20324">
      <w:pPr>
        <w:pStyle w:val="NormalWeb"/>
        <w:shd w:val="clear" w:color="auto" w:fill="FFFFFF"/>
        <w:jc w:val="both"/>
        <w:rPr>
          <w:rFonts w:ascii="GHEA Grapalat" w:eastAsiaTheme="minorHAnsi" w:hAnsi="GHEA Grapalat" w:cstheme="minorBidi"/>
          <w:sz w:val="18"/>
          <w:szCs w:val="18"/>
          <w:lang w:val="hy-AM"/>
        </w:rPr>
      </w:pPr>
    </w:p>
    <w:p w14:paraId="3C0F0233" w14:textId="77777777" w:rsidR="00D20324" w:rsidRDefault="00D20324" w:rsidP="00D20324">
      <w:pPr>
        <w:pStyle w:val="NormalWeb"/>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eastAsiaTheme="minorHAnsi" w:hAnsi="GHEA Grapalat" w:cstheme="minorBidi"/>
          <w:sz w:val="16"/>
          <w:szCs w:val="16"/>
        </w:rPr>
        <w:t xml:space="preserve"> крайний срок оказния услуг</w:t>
      </w:r>
      <w:r>
        <w:rPr>
          <w:rFonts w:ascii="GHEA Grapalat" w:eastAsiaTheme="minorHAnsi" w:hAnsi="GHEA Grapalat" w:cstheme="minorBidi"/>
          <w:sz w:val="16"/>
          <w:szCs w:val="16"/>
          <w:lang w:val="hy-AM"/>
        </w:rPr>
        <w:t>, предусмотренн</w:t>
      </w:r>
      <w:r>
        <w:rPr>
          <w:rFonts w:ascii="GHEA Grapalat" w:eastAsiaTheme="minorHAnsi" w:hAnsi="GHEA Grapalat" w:cstheme="minorBidi"/>
          <w:sz w:val="16"/>
          <w:szCs w:val="16"/>
        </w:rPr>
        <w:t xml:space="preserve">ый </w:t>
      </w:r>
      <w:r>
        <w:rPr>
          <w:rFonts w:ascii="GHEA Grapalat" w:eastAsiaTheme="minorHAnsi" w:hAnsi="GHEA Grapalat" w:cstheme="minorBidi"/>
          <w:sz w:val="16"/>
          <w:szCs w:val="16"/>
          <w:lang w:val="hy-AM"/>
        </w:rPr>
        <w:t>заключаемым договором</w:t>
      </w:r>
    </w:p>
    <w:p w14:paraId="26D4427C"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Pr>
          <w:rFonts w:ascii="GHEA Grapalat" w:eastAsiaTheme="minorHAnsi" w:hAnsi="GHEA Grapalat" w:cstheme="minorBidi"/>
          <w:lang w:val="hy-AM"/>
        </w:rPr>
        <w:t xml:space="preserve">. </w:t>
      </w:r>
    </w:p>
    <w:p w14:paraId="38074E5D"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0B560BEC"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F1410CE"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3FD5B841"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050A7467"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7D203E46"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5901FFBC"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3CBCB653"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2EAB5EA0"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3) </w:t>
      </w:r>
      <w:r>
        <w:rPr>
          <w:rFonts w:ascii="GHEA Grapalat" w:eastAsiaTheme="minorHAnsi" w:hAnsi="GHEA Grapalat" w:cstheme="minorBidi"/>
          <w:lang w:val="hy-AM"/>
        </w:rPr>
        <w:t xml:space="preserve">двухсторонне </w:t>
      </w:r>
      <w:r>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Pr>
          <w:rFonts w:ascii="GHEA Grapalat" w:eastAsiaTheme="minorHAnsi" w:hAnsi="GHEA Grapalat" w:cstheme="minorBidi"/>
          <w:lang w:val="hy-AM"/>
        </w:rPr>
        <w:t xml:space="preserve"> </w:t>
      </w:r>
      <w:r>
        <w:rPr>
          <w:rFonts w:ascii="GHEA Grapalat" w:eastAsiaTheme="minorHAnsi" w:hAnsi="GHEA Grapalat" w:cstheme="minorBidi"/>
        </w:rPr>
        <w:t>(</w:t>
      </w:r>
      <w:r>
        <w:rPr>
          <w:rFonts w:ascii="GHEA Grapalat" w:eastAsiaTheme="minorHAnsi" w:hAnsi="GHEA Grapalat" w:cstheme="minorBidi"/>
          <w:lang w:val="hy-AM"/>
        </w:rPr>
        <w:t>их</w:t>
      </w:r>
      <w:r>
        <w:rPr>
          <w:rFonts w:ascii="GHEA Grapalat" w:eastAsiaTheme="minorHAnsi" w:hAnsi="GHEA Grapalat" w:cstheme="minorBidi"/>
        </w:rPr>
        <w:t xml:space="preserve">) копии. </w:t>
      </w:r>
    </w:p>
    <w:p w14:paraId="7F59FD1C"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3A5004F9"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ADB8A38"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43523DF1"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451F17D9"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E2BCBE"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196FA7DB" w14:textId="77777777" w:rsidR="00D20324" w:rsidRDefault="00D20324" w:rsidP="00D20324">
      <w:pPr>
        <w:pStyle w:val="NormalWeb"/>
        <w:shd w:val="clear" w:color="auto" w:fill="FFFFFF"/>
        <w:ind w:firstLine="375"/>
        <w:rPr>
          <w:rFonts w:ascii="GHEA Grapalat" w:eastAsiaTheme="minorHAnsi" w:hAnsi="GHEA Grapalat" w:cstheme="minorBidi"/>
        </w:rPr>
      </w:pPr>
    </w:p>
    <w:p w14:paraId="6B874670"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FA61446"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1649652"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AE7C045"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57C81A44" w14:textId="77777777" w:rsidR="00D20324" w:rsidRDefault="00D20324" w:rsidP="00D20324">
      <w:pPr>
        <w:pStyle w:val="NormalWeb"/>
        <w:shd w:val="clear" w:color="auto" w:fill="FFFFFF"/>
        <w:ind w:firstLine="375"/>
        <w:jc w:val="both"/>
        <w:rPr>
          <w:rFonts w:ascii="GHEA Grapalat" w:hAnsi="GHEA Grapalat"/>
          <w:sz w:val="20"/>
          <w:szCs w:val="20"/>
        </w:rPr>
      </w:pPr>
    </w:p>
    <w:p w14:paraId="32A47EA4" w14:textId="77777777" w:rsidR="00D20324" w:rsidRDefault="00D20324" w:rsidP="00D20324">
      <w:pPr>
        <w:pStyle w:val="NormalWeb"/>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6B9B2E8B" w14:textId="77777777" w:rsidR="00D20324" w:rsidRDefault="00D20324" w:rsidP="00D20324">
      <w:pPr>
        <w:pStyle w:val="NormalWeb"/>
        <w:shd w:val="clear" w:color="auto" w:fill="FFFFFF"/>
        <w:ind w:firstLine="375"/>
        <w:jc w:val="both"/>
        <w:rPr>
          <w:rFonts w:ascii="GHEA Grapalat" w:hAnsi="GHEA Grapalat"/>
          <w:sz w:val="20"/>
          <w:szCs w:val="20"/>
          <w:lang w:val="hy-AM"/>
        </w:rPr>
      </w:pPr>
    </w:p>
    <w:p w14:paraId="3B5589F3" w14:textId="77777777" w:rsidR="00D20324" w:rsidRDefault="00D20324" w:rsidP="00D20324">
      <w:pPr>
        <w:pStyle w:val="NormalWeb"/>
        <w:shd w:val="clear" w:color="auto" w:fill="FFFFFF"/>
        <w:ind w:firstLine="375"/>
        <w:jc w:val="both"/>
        <w:rPr>
          <w:rFonts w:ascii="GHEA Grapalat" w:hAnsi="GHEA Grapalat"/>
          <w:sz w:val="20"/>
          <w:szCs w:val="20"/>
          <w:lang w:val="hy-AM"/>
        </w:rPr>
      </w:pPr>
    </w:p>
    <w:p w14:paraId="5B9A0811" w14:textId="77777777" w:rsidR="00D20324" w:rsidRDefault="00D20324" w:rsidP="00D20324">
      <w:pPr>
        <w:pStyle w:val="NormalWeb"/>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3F345762" w14:textId="77777777" w:rsidR="00D20324" w:rsidRDefault="00D20324" w:rsidP="00D20324">
      <w:pPr>
        <w:pStyle w:val="NormalWeb"/>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560910F5" w14:textId="77777777" w:rsidR="00D20324" w:rsidRDefault="00D20324" w:rsidP="00D20324">
      <w:pPr>
        <w:pStyle w:val="NormalWeb"/>
        <w:shd w:val="clear" w:color="auto" w:fill="FFFFFF"/>
        <w:ind w:firstLine="375"/>
        <w:jc w:val="both"/>
        <w:rPr>
          <w:rFonts w:ascii="GHEA Grapalat" w:eastAsiaTheme="minorHAnsi" w:hAnsi="GHEA Grapalat" w:cstheme="minorBidi"/>
          <w:lang w:val="hy-AM"/>
        </w:rPr>
      </w:pPr>
    </w:p>
    <w:p w14:paraId="34DC7659"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08B50B07"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2474C517" w14:textId="77777777" w:rsidR="00D20324" w:rsidRPr="00D20324" w:rsidRDefault="00D20324" w:rsidP="00D20324">
      <w:pPr>
        <w:widowControl w:val="0"/>
        <w:spacing w:after="160"/>
        <w:ind w:left="567" w:right="565"/>
        <w:jc w:val="center"/>
        <w:rPr>
          <w:rFonts w:ascii="GHEA Grapalat" w:hAnsi="GHEA Grapalat"/>
          <w:b/>
          <w:lang w:val="ru-RU"/>
        </w:rPr>
      </w:pPr>
    </w:p>
    <w:p w14:paraId="0E638660" w14:textId="77777777" w:rsidR="003B3836" w:rsidRPr="00971FD4" w:rsidRDefault="003B3836" w:rsidP="00D20324">
      <w:pPr>
        <w:widowControl w:val="0"/>
        <w:spacing w:after="160"/>
        <w:jc w:val="right"/>
        <w:rPr>
          <w:rFonts w:ascii="GHEA Grapalat" w:hAnsi="GHEA Grapalat"/>
          <w:b/>
          <w:i/>
          <w:lang w:val="ru-RU"/>
        </w:rPr>
      </w:pPr>
    </w:p>
    <w:p w14:paraId="2EB9CA04" w14:textId="29E9EE31" w:rsidR="00D20324" w:rsidRPr="00D20324" w:rsidRDefault="00D20324" w:rsidP="00D20324">
      <w:pPr>
        <w:widowControl w:val="0"/>
        <w:spacing w:after="160"/>
        <w:jc w:val="right"/>
        <w:rPr>
          <w:rFonts w:ascii="GHEA Grapalat" w:hAnsi="GHEA Grapalat" w:cs="GHEA Grapalat"/>
          <w:b/>
          <w:i/>
          <w:lang w:val="ru-RU"/>
        </w:rPr>
      </w:pPr>
      <w:r w:rsidRPr="00D20324">
        <w:rPr>
          <w:rFonts w:ascii="GHEA Grapalat" w:hAnsi="GHEA Grapalat"/>
          <w:b/>
          <w:i/>
          <w:lang w:val="ru-RU"/>
        </w:rPr>
        <w:lastRenderedPageBreak/>
        <w:t>Приложение № 4.2</w:t>
      </w:r>
    </w:p>
    <w:p w14:paraId="3A139930" w14:textId="77777777" w:rsidR="003B3836" w:rsidRPr="00D20324" w:rsidRDefault="00D20324" w:rsidP="003B3836">
      <w:pPr>
        <w:widowControl w:val="0"/>
        <w:spacing w:after="160"/>
        <w:ind w:firstLine="567"/>
        <w:jc w:val="right"/>
        <w:rPr>
          <w:rFonts w:ascii="GHEA Grapalat" w:hAnsi="GHEA Grapalat" w:cs="Arial"/>
          <w:b/>
          <w:lang w:val="ru-RU"/>
        </w:rPr>
      </w:pPr>
      <w:r w:rsidRPr="00D20324">
        <w:rPr>
          <w:rFonts w:ascii="GHEA Grapalat" w:hAnsi="GHEA Grapalat"/>
          <w:b/>
          <w:i/>
          <w:lang w:val="ru-RU"/>
        </w:rPr>
        <w:t>к Приглашению на открытый конкурс</w:t>
      </w:r>
      <w:r w:rsidRPr="00D20324">
        <w:rPr>
          <w:rFonts w:ascii="GHEA Grapalat" w:hAnsi="GHEA Grapalat" w:cs="GHEA Grapalat"/>
          <w:b/>
          <w:i/>
          <w:lang w:val="ru-RU"/>
        </w:rPr>
        <w:br/>
      </w:r>
      <w:r w:rsidRPr="00D20324">
        <w:rPr>
          <w:rFonts w:ascii="GHEA Grapalat" w:hAnsi="GHEA Grapalat"/>
          <w:b/>
          <w:i/>
          <w:lang w:val="ru-RU"/>
        </w:rPr>
        <w:t xml:space="preserve">под кодом </w:t>
      </w:r>
      <w:r w:rsidR="003B3836" w:rsidRPr="00D20324">
        <w:rPr>
          <w:rFonts w:ascii="GHEA Grapalat" w:hAnsi="GHEA Grapalat"/>
          <w:b/>
          <w:lang w:val="ru-RU"/>
        </w:rPr>
        <w:t>"</w:t>
      </w:r>
      <w:r w:rsidR="003B3836" w:rsidRPr="00D47073">
        <w:rPr>
          <w:rFonts w:ascii="GHEA Grapalat" w:hAnsi="GHEA Grapalat"/>
          <w:lang w:val="af-ZA"/>
        </w:rPr>
        <w:t xml:space="preserve"> </w:t>
      </w:r>
      <w:r w:rsidR="003B3836">
        <w:rPr>
          <w:rFonts w:ascii="GHEA Grapalat" w:hAnsi="GHEA Grapalat"/>
          <w:lang w:val="af-ZA"/>
        </w:rPr>
        <w:t>Հ</w:t>
      </w:r>
      <w:r w:rsidR="003B3836">
        <w:rPr>
          <w:rFonts w:ascii="GHEA Grapalat" w:hAnsi="GHEA Grapalat"/>
          <w:lang w:val="hy-AM"/>
        </w:rPr>
        <w:t>ԸՖ</w:t>
      </w:r>
      <w:r w:rsidR="003B3836">
        <w:rPr>
          <w:rFonts w:ascii="GHEA Grapalat" w:hAnsi="GHEA Grapalat"/>
          <w:lang w:val="af-ZA"/>
        </w:rPr>
        <w:t>-ԳՀԾՁԲ-</w:t>
      </w:r>
      <w:r w:rsidR="003B3836">
        <w:rPr>
          <w:rFonts w:ascii="GHEA Grapalat" w:hAnsi="GHEA Grapalat"/>
          <w:lang w:val="hy-AM"/>
        </w:rPr>
        <w:t>5/25</w:t>
      </w:r>
      <w:r w:rsidR="003B3836" w:rsidRPr="00D20324">
        <w:rPr>
          <w:rFonts w:ascii="GHEA Grapalat" w:hAnsi="GHEA Grapalat"/>
          <w:b/>
          <w:lang w:val="ru-RU"/>
        </w:rPr>
        <w:t>"</w:t>
      </w:r>
    </w:p>
    <w:p w14:paraId="2887B9F2" w14:textId="1CE887C7" w:rsidR="00D20324" w:rsidRPr="00D20324" w:rsidRDefault="00D20324" w:rsidP="00D20324">
      <w:pPr>
        <w:widowControl w:val="0"/>
        <w:spacing w:after="160"/>
        <w:jc w:val="right"/>
        <w:rPr>
          <w:rFonts w:ascii="GHEA Grapalat" w:hAnsi="GHEA Grapalat" w:cs="GHEA Grapalat"/>
          <w:b/>
          <w:i/>
          <w:lang w:val="ru-RU"/>
        </w:rPr>
      </w:pPr>
      <w:r w:rsidRPr="00D20324">
        <w:rPr>
          <w:rFonts w:ascii="GHEA Grapalat" w:hAnsi="GHEA Grapalat"/>
          <w:b/>
          <w:i/>
          <w:lang w:val="ru-RU"/>
        </w:rPr>
        <w:t>*</w:t>
      </w:r>
    </w:p>
    <w:p w14:paraId="79F53F1E" w14:textId="77777777" w:rsidR="00D20324" w:rsidRPr="00D20324" w:rsidRDefault="00D20324" w:rsidP="00D20324">
      <w:pPr>
        <w:widowControl w:val="0"/>
        <w:spacing w:after="160"/>
        <w:jc w:val="center"/>
        <w:rPr>
          <w:rFonts w:ascii="GHEA Grapalat" w:hAnsi="GHEA Grapalat"/>
          <w:b/>
          <w:lang w:val="ru-RU"/>
        </w:rPr>
      </w:pPr>
    </w:p>
    <w:p w14:paraId="508369AB" w14:textId="77777777" w:rsidR="00D20324" w:rsidRPr="00D20324" w:rsidRDefault="00D20324" w:rsidP="00D20324">
      <w:pPr>
        <w:widowControl w:val="0"/>
        <w:spacing w:after="160"/>
        <w:jc w:val="center"/>
        <w:rPr>
          <w:rFonts w:ascii="GHEA Grapalat" w:hAnsi="GHEA Grapalat" w:cs="GHEA Grapalat"/>
          <w:b/>
          <w:lang w:val="ru-RU"/>
        </w:rPr>
      </w:pPr>
      <w:r w:rsidRPr="00D20324">
        <w:rPr>
          <w:rFonts w:ascii="GHEA Grapalat" w:hAnsi="GHEA Grapalat"/>
          <w:b/>
          <w:lang w:val="ru-RU"/>
        </w:rPr>
        <w:t xml:space="preserve">СОГЛАШЕНИЕ О НЕУСТОЙКЕ </w:t>
      </w:r>
    </w:p>
    <w:p w14:paraId="5C79A40E" w14:textId="77777777" w:rsidR="00D20324" w:rsidRPr="00D20324" w:rsidRDefault="00D20324" w:rsidP="00D20324">
      <w:pPr>
        <w:widowControl w:val="0"/>
        <w:spacing w:after="160"/>
        <w:jc w:val="center"/>
        <w:rPr>
          <w:rFonts w:ascii="GHEA Grapalat" w:hAnsi="GHEA Grapalat" w:cs="GHEA Grapalat"/>
          <w:b/>
          <w:lang w:val="ru-RU"/>
        </w:rPr>
      </w:pPr>
      <w:r w:rsidRPr="00D20324">
        <w:rPr>
          <w:rFonts w:ascii="GHEA Grapalat" w:hAnsi="GHEA Grapalat"/>
          <w:b/>
          <w:lang w:val="ru-RU"/>
        </w:rPr>
        <w:t>(обеспечение квалификации)</w:t>
      </w:r>
    </w:p>
    <w:tbl>
      <w:tblPr>
        <w:tblW w:w="0" w:type="auto"/>
        <w:tblLook w:val="04A0" w:firstRow="1" w:lastRow="0" w:firstColumn="1" w:lastColumn="0" w:noHBand="0" w:noVBand="1"/>
      </w:tblPr>
      <w:tblGrid>
        <w:gridCol w:w="4786"/>
        <w:gridCol w:w="4500"/>
      </w:tblGrid>
      <w:tr w:rsidR="00D20324" w14:paraId="15C4D432" w14:textId="77777777" w:rsidTr="0023109D">
        <w:tc>
          <w:tcPr>
            <w:tcW w:w="4786" w:type="dxa"/>
            <w:hideMark/>
          </w:tcPr>
          <w:p w14:paraId="41978C3F" w14:textId="77777777" w:rsidR="00D20324" w:rsidRDefault="00D20324" w:rsidP="0023109D">
            <w:pPr>
              <w:widowControl w:val="0"/>
              <w:spacing w:after="160"/>
              <w:rPr>
                <w:rFonts w:ascii="GHEA Grapalat" w:hAnsi="GHEA Grapalat" w:cs="GHEA Grapalat"/>
                <w:b/>
              </w:rPr>
            </w:pPr>
            <w:r>
              <w:rPr>
                <w:rFonts w:ascii="GHEA Grapalat" w:hAnsi="GHEA Grapalat"/>
              </w:rPr>
              <w:t xml:space="preserve">г. </w:t>
            </w:r>
            <w:proofErr w:type="spellStart"/>
            <w:r>
              <w:rPr>
                <w:rFonts w:ascii="GHEA Grapalat" w:hAnsi="GHEA Grapalat"/>
              </w:rPr>
              <w:t>Ереван</w:t>
            </w:r>
            <w:proofErr w:type="spellEnd"/>
          </w:p>
        </w:tc>
        <w:tc>
          <w:tcPr>
            <w:tcW w:w="4500" w:type="dxa"/>
            <w:hideMark/>
          </w:tcPr>
          <w:p w14:paraId="6DEC1A96" w14:textId="77777777" w:rsidR="00D20324" w:rsidRDefault="00D20324" w:rsidP="0023109D">
            <w:pPr>
              <w:widowControl w:val="0"/>
              <w:spacing w:after="160"/>
              <w:jc w:val="right"/>
              <w:rPr>
                <w:rFonts w:ascii="GHEA Grapalat" w:hAnsi="GHEA Grapalat" w:cs="GHEA Grapalat"/>
                <w:b/>
              </w:rPr>
            </w:pPr>
            <w:r>
              <w:rPr>
                <w:rFonts w:ascii="GHEA Grapalat" w:hAnsi="GHEA Grapalat"/>
              </w:rPr>
              <w:t>"</w:t>
            </w:r>
            <w:r>
              <w:rPr>
                <w:rFonts w:ascii="GHEA Grapalat" w:hAnsi="GHEA Grapalat"/>
              </w:rPr>
              <w:tab/>
              <w:t xml:space="preserve">" </w:t>
            </w:r>
            <w:r>
              <w:rPr>
                <w:rFonts w:ascii="GHEA Grapalat" w:hAnsi="GHEA Grapalat"/>
              </w:rPr>
              <w:tab/>
              <w:t>20</w:t>
            </w:r>
            <w:r>
              <w:rPr>
                <w:rFonts w:ascii="GHEA Grapalat" w:hAnsi="GHEA Grapalat"/>
              </w:rPr>
              <w:tab/>
              <w:t>г.</w:t>
            </w:r>
            <w:r>
              <w:rPr>
                <w:rStyle w:val="FootnoteReference"/>
                <w:rFonts w:ascii="GHEA Grapalat" w:hAnsi="GHEA Grapalat"/>
              </w:rPr>
              <w:footnoteReference w:customMarkFollows="1" w:id="14"/>
              <w:t>**</w:t>
            </w:r>
          </w:p>
        </w:tc>
      </w:tr>
    </w:tbl>
    <w:p w14:paraId="3B0D44A0" w14:textId="77777777" w:rsidR="00D20324" w:rsidRDefault="00D20324" w:rsidP="00D20324">
      <w:pPr>
        <w:widowControl w:val="0"/>
        <w:spacing w:after="160"/>
        <w:rPr>
          <w:rFonts w:ascii="GHEA Grapalat" w:hAnsi="GHEA Grapalat" w:cs="GHEA Grapalat"/>
          <w:b/>
        </w:rPr>
      </w:pPr>
    </w:p>
    <w:p w14:paraId="070E8C63" w14:textId="77777777" w:rsidR="00D20324" w:rsidRDefault="00D20324" w:rsidP="00D20324">
      <w:pPr>
        <w:widowControl w:val="0"/>
        <w:jc w:val="both"/>
        <w:rPr>
          <w:rFonts w:ascii="GHEA Grapalat" w:hAnsi="GHEA Grapalat" w:cs="GHEA Grapalat"/>
          <w:u w:val="single"/>
          <w:vertAlign w:val="subscript"/>
        </w:rPr>
      </w:pPr>
      <w:r>
        <w:rPr>
          <w:rFonts w:ascii="GHEA Grapalat" w:hAnsi="GHEA Grapalat"/>
        </w:rPr>
        <w:t xml:space="preserve">_______________________________________________, в </w:t>
      </w:r>
      <w:proofErr w:type="spellStart"/>
      <w:r>
        <w:rPr>
          <w:rFonts w:ascii="GHEA Grapalat" w:hAnsi="GHEA Grapalat"/>
        </w:rPr>
        <w:t>лице</w:t>
      </w:r>
      <w:proofErr w:type="spellEnd"/>
      <w:r>
        <w:rPr>
          <w:rFonts w:ascii="GHEA Grapalat" w:hAnsi="GHEA Grapalat"/>
        </w:rPr>
        <w:t xml:space="preserve"> </w:t>
      </w:r>
      <w:proofErr w:type="spellStart"/>
      <w:r>
        <w:rPr>
          <w:rFonts w:ascii="GHEA Grapalat" w:hAnsi="GHEA Grapalat"/>
        </w:rPr>
        <w:t>директора</w:t>
      </w:r>
      <w:proofErr w:type="spellEnd"/>
      <w:r>
        <w:rPr>
          <w:rFonts w:ascii="GHEA Grapalat" w:hAnsi="GHEA Grapalat"/>
        </w:rPr>
        <w:t xml:space="preserve"> </w:t>
      </w:r>
      <w:proofErr w:type="spellStart"/>
      <w:r>
        <w:rPr>
          <w:rFonts w:ascii="GHEA Grapalat" w:hAnsi="GHEA Grapalat"/>
        </w:rPr>
        <w:t>Компании</w:t>
      </w:r>
      <w:proofErr w:type="spellEnd"/>
      <w:r>
        <w:rPr>
          <w:rFonts w:ascii="GHEA Grapalat" w:hAnsi="GHEA Grapalat"/>
        </w:rPr>
        <w:t>,</w:t>
      </w:r>
    </w:p>
    <w:p w14:paraId="542C78C5" w14:textId="77777777" w:rsidR="00D20324" w:rsidRDefault="00D20324" w:rsidP="00D20324">
      <w:pPr>
        <w:widowControl w:val="0"/>
        <w:spacing w:after="160"/>
        <w:ind w:left="1843"/>
        <w:jc w:val="both"/>
        <w:rPr>
          <w:rFonts w:ascii="GHEA Grapalat" w:hAnsi="GHEA Grapalat"/>
          <w:vertAlign w:val="superscript"/>
        </w:rPr>
      </w:pPr>
      <w:proofErr w:type="spellStart"/>
      <w:r>
        <w:rPr>
          <w:rFonts w:ascii="GHEA Grapalat" w:hAnsi="GHEA Grapalat"/>
          <w:vertAlign w:val="superscript"/>
        </w:rPr>
        <w:t>наименование</w:t>
      </w:r>
      <w:proofErr w:type="spellEnd"/>
      <w:r>
        <w:rPr>
          <w:rFonts w:ascii="GHEA Grapalat" w:hAnsi="GHEA Grapalat"/>
          <w:vertAlign w:val="superscript"/>
        </w:rPr>
        <w:t xml:space="preserve"> </w:t>
      </w:r>
      <w:proofErr w:type="spellStart"/>
      <w:r>
        <w:rPr>
          <w:rFonts w:ascii="GHEA Grapalat" w:hAnsi="GHEA Grapalat"/>
          <w:vertAlign w:val="superscript"/>
        </w:rPr>
        <w:t>Компании</w:t>
      </w:r>
      <w:proofErr w:type="spellEnd"/>
    </w:p>
    <w:p w14:paraId="4922105B" w14:textId="77777777" w:rsidR="00D20324" w:rsidRDefault="00D20324" w:rsidP="00D20324">
      <w:pPr>
        <w:widowControl w:val="0"/>
        <w:jc w:val="both"/>
        <w:rPr>
          <w:rFonts w:ascii="GHEA Grapalat" w:hAnsi="GHEA Grapalat"/>
        </w:rPr>
      </w:pPr>
      <w:r>
        <w:rPr>
          <w:rFonts w:ascii="GHEA Grapalat" w:hAnsi="GHEA Grapalat"/>
        </w:rPr>
        <w:t>_________________________________________________________________________</w:t>
      </w:r>
    </w:p>
    <w:p w14:paraId="3ADA5763" w14:textId="77777777" w:rsidR="00D20324" w:rsidRPr="00D20324" w:rsidRDefault="00D20324" w:rsidP="00D20324">
      <w:pPr>
        <w:widowControl w:val="0"/>
        <w:spacing w:after="160"/>
        <w:jc w:val="center"/>
        <w:rPr>
          <w:rFonts w:ascii="GHEA Grapalat" w:hAnsi="GHEA Grapalat"/>
          <w:vertAlign w:val="superscript"/>
          <w:lang w:val="ru-RU"/>
        </w:rPr>
      </w:pPr>
      <w:r w:rsidRPr="00D20324">
        <w:rPr>
          <w:rFonts w:ascii="GHEA Grapalat" w:hAnsi="GHEA Grapalat"/>
          <w:vertAlign w:val="superscript"/>
          <w:lang w:val="ru-RU"/>
        </w:rPr>
        <w:t>имя, фамилия, паспортные данные директора компании</w:t>
      </w:r>
    </w:p>
    <w:p w14:paraId="6557531E" w14:textId="77777777" w:rsidR="00D20324" w:rsidRPr="00D20324" w:rsidRDefault="00D20324" w:rsidP="00D20324">
      <w:pPr>
        <w:widowControl w:val="0"/>
        <w:spacing w:after="160"/>
        <w:jc w:val="both"/>
        <w:rPr>
          <w:rFonts w:ascii="GHEA Grapalat" w:hAnsi="GHEA Grapalat" w:cs="GHEA Grapalat"/>
          <w:lang w:val="ru-RU"/>
        </w:rPr>
      </w:pPr>
      <w:r w:rsidRPr="00D20324">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21CA427" w14:textId="77777777" w:rsidR="00D20324" w:rsidRPr="00D20324" w:rsidRDefault="00D20324" w:rsidP="00D20324">
      <w:pPr>
        <w:widowControl w:val="0"/>
        <w:spacing w:after="160"/>
        <w:ind w:firstLine="709"/>
        <w:jc w:val="both"/>
        <w:rPr>
          <w:rFonts w:ascii="GHEA Grapalat" w:hAnsi="GHEA Grapalat" w:cs="GHEA Grapalat"/>
          <w:lang w:val="ru-RU"/>
        </w:rPr>
      </w:pPr>
    </w:p>
    <w:p w14:paraId="7FD2487A" w14:textId="77777777" w:rsidR="00D20324" w:rsidRPr="00D20324" w:rsidRDefault="00D20324" w:rsidP="00D20324">
      <w:pPr>
        <w:widowControl w:val="0"/>
        <w:spacing w:after="160"/>
        <w:jc w:val="center"/>
        <w:rPr>
          <w:rFonts w:ascii="GHEA Grapalat" w:hAnsi="GHEA Grapalat" w:cs="GHEA Grapalat"/>
          <w:b/>
          <w:bCs/>
          <w:lang w:val="ru-RU"/>
        </w:rPr>
      </w:pPr>
      <w:r w:rsidRPr="00D20324">
        <w:rPr>
          <w:rFonts w:ascii="GHEA Grapalat" w:hAnsi="GHEA Grapalat"/>
          <w:b/>
          <w:lang w:val="ru-RU"/>
        </w:rPr>
        <w:t>1. Предмет соглашения</w:t>
      </w:r>
    </w:p>
    <w:p w14:paraId="41336822" w14:textId="77777777" w:rsidR="00D20324" w:rsidRPr="00D20324" w:rsidRDefault="00D20324" w:rsidP="00D20324">
      <w:pPr>
        <w:widowControl w:val="0"/>
        <w:tabs>
          <w:tab w:val="left" w:pos="567"/>
        </w:tabs>
        <w:jc w:val="both"/>
        <w:rPr>
          <w:rFonts w:ascii="GHEA Grapalat" w:hAnsi="GHEA Grapalat" w:cs="GHEA Grapalat"/>
          <w:spacing w:val="-6"/>
          <w:lang w:val="ru-RU"/>
        </w:rPr>
      </w:pPr>
      <w:r w:rsidRPr="00D20324">
        <w:rPr>
          <w:rFonts w:ascii="GHEA Grapalat" w:hAnsi="GHEA Grapalat"/>
          <w:lang w:val="ru-RU"/>
        </w:rPr>
        <w:t>1</w:t>
      </w:r>
      <w:r w:rsidRPr="00D20324">
        <w:rPr>
          <w:rFonts w:ascii="GHEA Grapalat" w:hAnsi="GHEA Grapalat"/>
          <w:spacing w:val="-6"/>
          <w:lang w:val="ru-RU"/>
        </w:rPr>
        <w:t>.1.</w:t>
      </w:r>
      <w:r w:rsidRPr="00D20324">
        <w:rPr>
          <w:rFonts w:ascii="GHEA Grapalat" w:hAnsi="GHEA Grapalat"/>
          <w:spacing w:val="-6"/>
          <w:lang w:val="ru-RU"/>
        </w:rPr>
        <w:tab/>
        <w:t xml:space="preserve">Компания участвует в организованной ___________________ *(далее — Заказчик) </w:t>
      </w:r>
    </w:p>
    <w:p w14:paraId="6C2EA4E9" w14:textId="77777777" w:rsidR="00D20324" w:rsidRPr="00D20324" w:rsidRDefault="00D20324" w:rsidP="00D20324">
      <w:pPr>
        <w:widowControl w:val="0"/>
        <w:tabs>
          <w:tab w:val="left" w:pos="284"/>
        </w:tabs>
        <w:spacing w:after="160"/>
        <w:ind w:left="5245"/>
        <w:jc w:val="both"/>
        <w:rPr>
          <w:rFonts w:ascii="GHEA Grapalat" w:hAnsi="GHEA Grapalat" w:cs="GHEA Grapalat"/>
          <w:lang w:val="ru-RU"/>
        </w:rPr>
      </w:pPr>
      <w:r w:rsidRPr="00D20324">
        <w:rPr>
          <w:rFonts w:ascii="GHEA Grapalat" w:hAnsi="GHEA Grapalat"/>
          <w:vertAlign w:val="superscript"/>
          <w:lang w:val="ru-RU"/>
        </w:rPr>
        <w:t>наименование заказчика</w:t>
      </w:r>
    </w:p>
    <w:p w14:paraId="54796033" w14:textId="77777777" w:rsidR="00D20324" w:rsidRPr="00D20324" w:rsidRDefault="00D20324" w:rsidP="00D20324">
      <w:pPr>
        <w:widowControl w:val="0"/>
        <w:jc w:val="both"/>
        <w:rPr>
          <w:rFonts w:ascii="GHEA Grapalat" w:hAnsi="GHEA Grapalat" w:cs="GHEA Grapalat"/>
          <w:lang w:val="ru-RU"/>
        </w:rPr>
      </w:pPr>
      <w:r w:rsidRPr="00D20324">
        <w:rPr>
          <w:rFonts w:ascii="GHEA Grapalat" w:hAnsi="GHEA Grapalat"/>
          <w:lang w:val="ru-RU"/>
        </w:rPr>
        <w:t>процедуре закупок под кодом ____________________________________________ *.</w:t>
      </w:r>
    </w:p>
    <w:p w14:paraId="4F6C7166" w14:textId="77777777" w:rsidR="00D20324" w:rsidRPr="00D20324" w:rsidRDefault="00D20324" w:rsidP="00D20324">
      <w:pPr>
        <w:widowControl w:val="0"/>
        <w:spacing w:after="160"/>
        <w:ind w:left="5245"/>
        <w:jc w:val="both"/>
        <w:rPr>
          <w:rFonts w:ascii="GHEA Grapalat" w:hAnsi="GHEA Grapalat" w:cs="GHEA Grapalat"/>
          <w:lang w:val="ru-RU"/>
        </w:rPr>
      </w:pPr>
      <w:r w:rsidRPr="00D20324">
        <w:rPr>
          <w:rFonts w:ascii="GHEA Grapalat" w:hAnsi="GHEA Grapalat"/>
          <w:vertAlign w:val="superscript"/>
          <w:lang w:val="ru-RU"/>
        </w:rPr>
        <w:t>код процедуры</w:t>
      </w:r>
    </w:p>
    <w:p w14:paraId="0E472CFA"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1.2.</w:t>
      </w:r>
      <w:r w:rsidRPr="00D20324">
        <w:rPr>
          <w:rFonts w:ascii="GHEA Grapalat" w:hAnsi="GHEA Grapalat"/>
          <w:lang w:val="ru-RU"/>
        </w:rPr>
        <w:tab/>
      </w:r>
      <w:r w:rsidRPr="00D20324">
        <w:rPr>
          <w:rFonts w:ascii="GHEA Grapalat" w:hAnsi="GHEA Grapalat" w:cs="GHEA Grapalat"/>
          <w:lang w:val="ru-RU"/>
        </w:rPr>
        <w:t xml:space="preserve">В качестве участника, </w:t>
      </w:r>
      <w:r>
        <w:rPr>
          <w:rFonts w:ascii="GHEA Grapalat" w:hAnsi="GHEA Grapalat" w:cs="GHEA Grapalat"/>
          <w:lang w:val="hy-AM"/>
        </w:rPr>
        <w:t>օ</w:t>
      </w:r>
      <w:r w:rsidRPr="00D20324">
        <w:rPr>
          <w:rFonts w:ascii="GHEA Grapalat" w:hAnsi="GHEA Grapalat" w:cs="GHEA Grapalat"/>
          <w:lang w:val="ru-RU"/>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rPr>
        <w:t>K</w:t>
      </w:r>
      <w:r w:rsidRPr="00D20324">
        <w:rPr>
          <w:rFonts w:ascii="GHEA Grapalat" w:hAnsi="GHEA Grapalat" w:cs="GHEA Grapalat"/>
          <w:lang w:val="ru-RU"/>
        </w:rPr>
        <w:t xml:space="preserve">омпания </w:t>
      </w:r>
      <w:r w:rsidRPr="00D20324">
        <w:rPr>
          <w:rFonts w:ascii="GHEA Grapalat" w:hAnsi="GHEA Grapalat"/>
          <w:lang w:val="ru-RU"/>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B951AE8"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1.3.</w:t>
      </w:r>
      <w:r w:rsidRPr="00D20324">
        <w:rPr>
          <w:rFonts w:ascii="GHEA Grapalat" w:hAnsi="GHEA Grapalat"/>
          <w:lang w:val="ru-RU"/>
        </w:rPr>
        <w:tab/>
        <w:t>Подписав платежное требование (далее — Требование), прилагаемое к</w:t>
      </w:r>
      <w:r>
        <w:t> </w:t>
      </w:r>
      <w:r w:rsidRPr="00D20324">
        <w:rPr>
          <w:rFonts w:ascii="GHEA Grapalat" w:hAnsi="GHEA Grapalat"/>
          <w:lang w:val="ru-RU"/>
        </w:rPr>
        <w:t xml:space="preserve">настоящему Соглашению о неустойке, Компания безотзывно соглашается, что: </w:t>
      </w:r>
    </w:p>
    <w:p w14:paraId="023616F1"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а)</w:t>
      </w:r>
      <w:r w:rsidRPr="00D20324">
        <w:rPr>
          <w:rFonts w:ascii="GHEA Grapalat" w:hAnsi="GHEA Grapalat"/>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w:t>
      </w:r>
      <w:r w:rsidRPr="00D20324">
        <w:rPr>
          <w:rFonts w:ascii="GHEA Grapalat" w:hAnsi="GHEA Grapalat"/>
          <w:lang w:val="ru-RU"/>
        </w:rPr>
        <w:lastRenderedPageBreak/>
        <w:t xml:space="preserve">Требования для получения дополнительного согласия, так как Компания уже проставила подпись под Требованием с целью акцептования. </w:t>
      </w:r>
    </w:p>
    <w:p w14:paraId="701ADB2A"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б)</w:t>
      </w:r>
      <w:r w:rsidRPr="00D20324">
        <w:rPr>
          <w:rFonts w:ascii="GHEA Grapalat" w:hAnsi="GHEA Grapalat"/>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56BC44"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в)</w:t>
      </w:r>
      <w:r w:rsidRPr="00D20324">
        <w:rPr>
          <w:rFonts w:ascii="GHEA Grapalat" w:hAnsi="GHEA Grapalat"/>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7815D97"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г)</w:t>
      </w:r>
      <w:r w:rsidRPr="00D20324">
        <w:rPr>
          <w:rFonts w:ascii="GHEA Grapalat" w:hAnsi="GHEA Grapalat"/>
          <w:lang w:val="ru-RU"/>
        </w:rPr>
        <w:tab/>
        <w:t>Компания подтверждает, что акцептовала Требование в полном размере суммы неустойки.</w:t>
      </w:r>
    </w:p>
    <w:p w14:paraId="08F01804"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д)</w:t>
      </w:r>
      <w:r w:rsidRPr="00D20324">
        <w:rPr>
          <w:rFonts w:ascii="GHEA Grapalat" w:hAnsi="GHEA Grapalat"/>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D600BB"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1.4.</w:t>
      </w:r>
      <w:r w:rsidRPr="00D20324">
        <w:rPr>
          <w:rFonts w:ascii="GHEA Grapalat" w:hAnsi="GHEA Grapalat"/>
          <w:lang w:val="ru-RU"/>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rPr>
        <w:t> </w:t>
      </w:r>
      <w:r w:rsidRPr="00D20324">
        <w:rPr>
          <w:rFonts w:ascii="GHEA Grapalat" w:hAnsi="GHEA Grapalat"/>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E6F761"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1.5.</w:t>
      </w:r>
      <w:r w:rsidRPr="00D20324">
        <w:rPr>
          <w:rFonts w:ascii="GHEA Grapalat" w:hAnsi="GHEA Grapalat"/>
          <w:lang w:val="ru-RU"/>
        </w:rPr>
        <w:tab/>
        <w:t>Заказчик может представить в Банк-плательщик иные дополнительные документы.</w:t>
      </w:r>
    </w:p>
    <w:p w14:paraId="58ACF7DD"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1.6. Банк не несет какой-либо ответственности за риски (понесенные</w:t>
      </w:r>
      <w:r>
        <w:rPr>
          <w:rFonts w:ascii="Courier New" w:hAnsi="Courier New" w:cs="Courier New"/>
        </w:rPr>
        <w:t> </w:t>
      </w:r>
      <w:r w:rsidRPr="00D20324">
        <w:rPr>
          <w:rFonts w:ascii="GHEA Grapalat" w:hAnsi="GHEA Grapalat"/>
          <w:lang w:val="ru-RU"/>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w:t>
      </w:r>
      <w:r w:rsidRPr="00D20324">
        <w:rPr>
          <w:rFonts w:ascii="GHEA Grapalat" w:hAnsi="GHEA Grapalat"/>
          <w:lang w:val="ru-RU"/>
        </w:rPr>
        <w:t>Требовании. Банк не обязан проверять факты нарушения Компанией условий договора.</w:t>
      </w:r>
    </w:p>
    <w:p w14:paraId="7EADB8E4"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1.7.</w:t>
      </w:r>
      <w:r w:rsidRPr="00D20324">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99AFA56"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1.8.</w:t>
      </w:r>
      <w:r w:rsidRPr="00D20324">
        <w:rPr>
          <w:rFonts w:ascii="GHEA Grapalat" w:hAnsi="GHEA Grapalat"/>
          <w:lang w:val="ru-RU"/>
        </w:rPr>
        <w:tab/>
        <w:t>В случае если в течение десяти рабочих дней после представления в</w:t>
      </w:r>
      <w:r>
        <w:rPr>
          <w:rFonts w:ascii="Courier New" w:hAnsi="Courier New" w:cs="Courier New"/>
        </w:rPr>
        <w:t> </w:t>
      </w:r>
      <w:r w:rsidRPr="00D20324">
        <w:rPr>
          <w:rFonts w:ascii="GHEA Grapalat" w:hAnsi="GHEA Grapalat"/>
          <w:lang w:val="ru-RU"/>
        </w:rPr>
        <w:t>Банк настоящего Соглашения и прилагаемого Требования по независящим от</w:t>
      </w:r>
      <w:r>
        <w:rPr>
          <w:rFonts w:ascii="Courier New" w:hAnsi="Courier New" w:cs="Courier New"/>
        </w:rPr>
        <w:t> </w:t>
      </w:r>
      <w:r w:rsidRPr="00D20324">
        <w:rPr>
          <w:rFonts w:ascii="GHEA Grapalat" w:hAnsi="GHEA Grapalat"/>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w:t>
      </w:r>
      <w:r w:rsidRPr="00D20324">
        <w:rPr>
          <w:rFonts w:ascii="GHEA Grapalat" w:hAnsi="GHEA Grapalat"/>
          <w:lang w:val="ru-RU"/>
        </w:rPr>
        <w:t>неуплатой.</w:t>
      </w:r>
    </w:p>
    <w:p w14:paraId="7982AAA7" w14:textId="77777777" w:rsidR="00D20324" w:rsidRPr="00D20324" w:rsidRDefault="00D20324" w:rsidP="00D20324">
      <w:pPr>
        <w:widowControl w:val="0"/>
        <w:spacing w:after="160"/>
        <w:jc w:val="center"/>
        <w:rPr>
          <w:rFonts w:ascii="GHEA Grapalat" w:hAnsi="GHEA Grapalat" w:cs="GHEA Grapalat"/>
          <w:b/>
          <w:bCs/>
          <w:lang w:val="ru-RU"/>
        </w:rPr>
      </w:pPr>
      <w:r w:rsidRPr="00D20324">
        <w:rPr>
          <w:rFonts w:ascii="GHEA Grapalat" w:hAnsi="GHEA Grapalat"/>
          <w:b/>
          <w:lang w:val="ru-RU"/>
        </w:rPr>
        <w:t>2. Иные условия</w:t>
      </w:r>
    </w:p>
    <w:p w14:paraId="24D9BAB6"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2.1.</w:t>
      </w:r>
      <w:r w:rsidRPr="00D20324">
        <w:rPr>
          <w:rFonts w:ascii="GHEA Grapalat" w:hAnsi="GHEA Grapalat"/>
          <w:lang w:val="ru-RU"/>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4FDC9D20"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2.2.</w:t>
      </w:r>
      <w:r w:rsidRPr="00D20324">
        <w:rPr>
          <w:rFonts w:ascii="GHEA Grapalat" w:hAnsi="GHEA Grapalat"/>
          <w:lang w:val="ru-RU"/>
        </w:rPr>
        <w:tab/>
        <w:t xml:space="preserve">Представив настоящее Соглашение и прилагаемое Требование в Банк-плательщик: </w:t>
      </w:r>
    </w:p>
    <w:p w14:paraId="5D84B9A0"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2.2.1.</w:t>
      </w:r>
      <w:r w:rsidRPr="00D20324">
        <w:rPr>
          <w:rFonts w:ascii="GHEA Grapalat" w:hAnsi="GHEA Grapalat"/>
          <w:lang w:val="ru-RU"/>
        </w:rPr>
        <w:tab/>
        <w:t>Заказчик подтверждает, что Компания допустила нарушение договорных обязательств, а</w:t>
      </w:r>
    </w:p>
    <w:p w14:paraId="47D229A2"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2.2.2.</w:t>
      </w:r>
      <w:r w:rsidRPr="00D20324">
        <w:rPr>
          <w:rFonts w:ascii="GHEA Grapalat" w:hAnsi="GHEA Grapalat"/>
          <w:lang w:val="ru-RU"/>
        </w:rPr>
        <w:tab/>
        <w:t xml:space="preserve">Компания подтверждает, что настоящее Соглашение о неустойке и прилагаемое Требование </w:t>
      </w:r>
      <w:r w:rsidRPr="00D20324">
        <w:rPr>
          <w:rFonts w:ascii="GHEA Grapalat" w:hAnsi="GHEA Grapalat"/>
          <w:lang w:val="ru-RU"/>
        </w:rPr>
        <w:lastRenderedPageBreak/>
        <w:t>надлежащим образом подписаны уполномоченным Компанией лицом.</w:t>
      </w:r>
    </w:p>
    <w:p w14:paraId="64940504"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2.3.</w:t>
      </w:r>
      <w:r w:rsidRPr="00D20324">
        <w:rPr>
          <w:rFonts w:ascii="GHEA Grapalat" w:hAnsi="GHEA Grapalat"/>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D914A24" w14:textId="77777777" w:rsidR="00D20324" w:rsidRPr="00D20324" w:rsidRDefault="00D20324" w:rsidP="00D20324">
      <w:pPr>
        <w:widowControl w:val="0"/>
        <w:spacing w:after="160"/>
        <w:ind w:firstLine="567"/>
        <w:jc w:val="center"/>
        <w:rPr>
          <w:rFonts w:ascii="GHEA Grapalat" w:hAnsi="GHEA Grapalat"/>
          <w:b/>
          <w:lang w:val="ru-RU"/>
        </w:rPr>
      </w:pPr>
      <w:r w:rsidRPr="00D20324">
        <w:rPr>
          <w:rFonts w:ascii="GHEA Grapalat" w:hAnsi="GHEA Grapalat"/>
          <w:b/>
          <w:lang w:val="ru-RU"/>
        </w:rPr>
        <w:t>3. Адрес, банковские реквизиты Компании</w:t>
      </w:r>
    </w:p>
    <w:p w14:paraId="69D5F8D4"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_______________________________________</w:t>
      </w:r>
    </w:p>
    <w:p w14:paraId="50B7CE3B" w14:textId="77777777" w:rsidR="00D20324" w:rsidRPr="00D20324" w:rsidRDefault="00D20324" w:rsidP="00D20324">
      <w:pPr>
        <w:widowControl w:val="0"/>
        <w:spacing w:after="160"/>
        <w:ind w:right="4250"/>
        <w:jc w:val="center"/>
        <w:rPr>
          <w:rFonts w:ascii="GHEA Grapalat" w:hAnsi="GHEA Grapalat"/>
          <w:vertAlign w:val="superscript"/>
          <w:lang w:val="ru-RU"/>
        </w:rPr>
      </w:pPr>
      <w:r w:rsidRPr="00D20324">
        <w:rPr>
          <w:rFonts w:ascii="GHEA Grapalat" w:hAnsi="GHEA Grapalat"/>
          <w:vertAlign w:val="superscript"/>
          <w:lang w:val="ru-RU"/>
        </w:rPr>
        <w:t>наименование компании</w:t>
      </w:r>
    </w:p>
    <w:p w14:paraId="366F98E2"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_______________________________________</w:t>
      </w:r>
    </w:p>
    <w:p w14:paraId="7248DBB5" w14:textId="77777777" w:rsidR="00D20324" w:rsidRPr="00D20324" w:rsidRDefault="00D20324" w:rsidP="00D20324">
      <w:pPr>
        <w:widowControl w:val="0"/>
        <w:spacing w:after="160"/>
        <w:ind w:right="4250"/>
        <w:jc w:val="center"/>
        <w:rPr>
          <w:rFonts w:ascii="GHEA Grapalat" w:hAnsi="GHEA Grapalat"/>
          <w:vertAlign w:val="superscript"/>
          <w:lang w:val="ru-RU"/>
        </w:rPr>
      </w:pPr>
      <w:r w:rsidRPr="00D20324">
        <w:rPr>
          <w:rFonts w:ascii="GHEA Grapalat" w:hAnsi="GHEA Grapalat"/>
          <w:vertAlign w:val="superscript"/>
          <w:lang w:val="ru-RU"/>
        </w:rPr>
        <w:t>адрес компании</w:t>
      </w:r>
    </w:p>
    <w:p w14:paraId="7021A523"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_______________________________________</w:t>
      </w:r>
    </w:p>
    <w:p w14:paraId="55C92F9E" w14:textId="77777777" w:rsidR="00D20324" w:rsidRPr="00D20324" w:rsidRDefault="00D20324" w:rsidP="00D20324">
      <w:pPr>
        <w:widowControl w:val="0"/>
        <w:spacing w:after="160"/>
        <w:ind w:right="4250"/>
        <w:jc w:val="center"/>
        <w:rPr>
          <w:rFonts w:ascii="GHEA Grapalat" w:hAnsi="GHEA Grapalat"/>
          <w:vertAlign w:val="superscript"/>
          <w:lang w:val="ru-RU"/>
        </w:rPr>
      </w:pPr>
      <w:r w:rsidRPr="00D20324">
        <w:rPr>
          <w:rFonts w:ascii="GHEA Grapalat" w:hAnsi="GHEA Grapalat"/>
          <w:vertAlign w:val="superscript"/>
          <w:lang w:val="ru-RU"/>
        </w:rPr>
        <w:t>наименование обслуживающего компанию банка</w:t>
      </w:r>
    </w:p>
    <w:p w14:paraId="22349CA3" w14:textId="77777777" w:rsidR="00D20324" w:rsidRPr="00D20324" w:rsidRDefault="00D20324" w:rsidP="00D20324">
      <w:pPr>
        <w:widowControl w:val="0"/>
        <w:spacing w:after="160"/>
        <w:jc w:val="right"/>
        <w:rPr>
          <w:rFonts w:ascii="GHEA Grapalat" w:hAnsi="GHEA Grapalat"/>
          <w:lang w:val="ru-RU"/>
        </w:rPr>
      </w:pPr>
    </w:p>
    <w:p w14:paraId="5769E3B1" w14:textId="77777777" w:rsidR="00D20324" w:rsidRDefault="00D20324" w:rsidP="00D20324">
      <w:pPr>
        <w:widowControl w:val="0"/>
        <w:spacing w:after="160"/>
        <w:jc w:val="right"/>
        <w:rPr>
          <w:rFonts w:ascii="GHEA Grapalat" w:hAnsi="GHEA Grapalat"/>
        </w:rPr>
      </w:pPr>
      <w:r>
        <w:rPr>
          <w:rFonts w:ascii="GHEA Grapalat" w:hAnsi="GHEA Grapalat"/>
        </w:rPr>
        <w:t>М. П.</w:t>
      </w:r>
    </w:p>
    <w:p w14:paraId="1450EC46" w14:textId="77777777" w:rsidR="00D20324" w:rsidRDefault="00D20324" w:rsidP="00D20324">
      <w:pPr>
        <w:widowControl w:val="0"/>
        <w:spacing w:after="160"/>
        <w:jc w:val="both"/>
        <w:rPr>
          <w:rFonts w:ascii="GHEA Grapalat" w:hAnsi="GHEA Grapalat"/>
        </w:rPr>
      </w:pPr>
      <w:proofErr w:type="spellStart"/>
      <w:r>
        <w:rPr>
          <w:rFonts w:ascii="GHEA Grapalat" w:hAnsi="GHEA Grapalat"/>
        </w:rPr>
        <w:t>День</w:t>
      </w:r>
      <w:proofErr w:type="spellEnd"/>
      <w:r>
        <w:rPr>
          <w:rFonts w:ascii="GHEA Grapalat" w:hAnsi="GHEA Grapalat"/>
        </w:rPr>
        <w:t>/</w:t>
      </w:r>
      <w:proofErr w:type="spellStart"/>
      <w:r>
        <w:rPr>
          <w:rFonts w:ascii="GHEA Grapalat" w:hAnsi="GHEA Grapalat"/>
        </w:rPr>
        <w:t>месяц</w:t>
      </w:r>
      <w:proofErr w:type="spellEnd"/>
      <w:r>
        <w:rPr>
          <w:rFonts w:ascii="GHEA Grapalat" w:hAnsi="GHEA Grapalat"/>
        </w:rPr>
        <w:t>/</w:t>
      </w:r>
      <w:proofErr w:type="spellStart"/>
      <w:r>
        <w:rPr>
          <w:rFonts w:ascii="GHEA Grapalat" w:hAnsi="GHEA Grapalat"/>
        </w:rPr>
        <w:t>год</w:t>
      </w:r>
      <w:proofErr w:type="spellEnd"/>
    </w:p>
    <w:p w14:paraId="7F84ED47" w14:textId="77777777" w:rsidR="00D20324" w:rsidRDefault="00D20324" w:rsidP="00D20324">
      <w:pPr>
        <w:widowControl w:val="0"/>
        <w:spacing w:after="160"/>
        <w:jc w:val="both"/>
        <w:rPr>
          <w:rFonts w:ascii="GHEA Grapalat" w:hAnsi="GHEA Grapalat"/>
        </w:rPr>
      </w:pPr>
    </w:p>
    <w:p w14:paraId="298FB14F" w14:textId="77777777" w:rsidR="00D20324" w:rsidRDefault="00D20324" w:rsidP="00D20324">
      <w:pPr>
        <w:widowControl w:val="0"/>
        <w:spacing w:after="160"/>
        <w:jc w:val="both"/>
        <w:rPr>
          <w:rFonts w:ascii="GHEA Grapalat" w:hAnsi="GHEA Grapalat"/>
        </w:rPr>
      </w:pPr>
    </w:p>
    <w:p w14:paraId="0891E890" w14:textId="77777777" w:rsidR="00D20324" w:rsidRDefault="00D20324" w:rsidP="00D20324"/>
    <w:p w14:paraId="60938D04" w14:textId="77777777" w:rsidR="00D20324" w:rsidRDefault="00D20324" w:rsidP="00D20324">
      <w:pPr>
        <w:widowControl w:val="0"/>
        <w:spacing w:after="160"/>
        <w:ind w:left="567" w:right="565"/>
        <w:jc w:val="both"/>
        <w:rPr>
          <w:rFonts w:ascii="GHEA Grapalat" w:hAnsi="GHEA Grapalat"/>
        </w:rPr>
      </w:pPr>
    </w:p>
    <w:p w14:paraId="1795AED8" w14:textId="77777777" w:rsidR="00D20324" w:rsidRDefault="00D20324" w:rsidP="00D20324">
      <w:pPr>
        <w:widowControl w:val="0"/>
        <w:spacing w:after="160"/>
        <w:ind w:left="567" w:right="565"/>
        <w:jc w:val="center"/>
        <w:rPr>
          <w:rFonts w:ascii="GHEA Grapalat" w:hAnsi="GHEA Grapalat"/>
          <w:b/>
        </w:rPr>
      </w:pPr>
    </w:p>
    <w:p w14:paraId="64614685" w14:textId="77777777" w:rsidR="00D20324" w:rsidRDefault="00D20324" w:rsidP="00D20324">
      <w:pPr>
        <w:widowControl w:val="0"/>
        <w:spacing w:after="160"/>
        <w:ind w:left="567" w:right="565"/>
        <w:jc w:val="center"/>
        <w:rPr>
          <w:rFonts w:ascii="GHEA Grapalat" w:hAnsi="GHEA Grapalat"/>
          <w:b/>
        </w:rPr>
      </w:pPr>
    </w:p>
    <w:p w14:paraId="02DB430C" w14:textId="77777777" w:rsidR="00D20324" w:rsidRDefault="00D20324" w:rsidP="00D20324">
      <w:pPr>
        <w:widowControl w:val="0"/>
        <w:spacing w:after="160"/>
        <w:ind w:left="567" w:right="565"/>
        <w:jc w:val="center"/>
        <w:rPr>
          <w:rFonts w:ascii="GHEA Grapalat" w:hAnsi="GHEA Grapalat"/>
          <w:b/>
        </w:rPr>
      </w:pPr>
    </w:p>
    <w:p w14:paraId="30A7D7F6" w14:textId="77777777" w:rsidR="00D20324" w:rsidRDefault="00D20324" w:rsidP="00D20324">
      <w:pPr>
        <w:widowControl w:val="0"/>
        <w:spacing w:after="160"/>
        <w:ind w:left="567" w:right="565"/>
        <w:jc w:val="center"/>
        <w:rPr>
          <w:rFonts w:ascii="GHEA Grapalat" w:hAnsi="GHEA Grapalat"/>
          <w:b/>
        </w:rPr>
      </w:pPr>
    </w:p>
    <w:p w14:paraId="3214BF7A" w14:textId="77777777" w:rsidR="00D20324" w:rsidRDefault="00D20324" w:rsidP="00D20324">
      <w:pPr>
        <w:widowControl w:val="0"/>
        <w:spacing w:after="160"/>
        <w:ind w:left="567" w:right="565"/>
        <w:jc w:val="center"/>
        <w:rPr>
          <w:rFonts w:ascii="GHEA Grapalat" w:hAnsi="GHEA Grapalat"/>
          <w:b/>
        </w:rPr>
      </w:pPr>
    </w:p>
    <w:p w14:paraId="61028442" w14:textId="77777777" w:rsidR="00D20324" w:rsidRDefault="00D20324" w:rsidP="00D20324">
      <w:pPr>
        <w:widowControl w:val="0"/>
        <w:spacing w:after="160"/>
        <w:ind w:left="567" w:right="565"/>
        <w:jc w:val="center"/>
        <w:rPr>
          <w:rFonts w:ascii="GHEA Grapalat" w:hAnsi="GHEA Grapalat"/>
          <w:b/>
        </w:rPr>
      </w:pPr>
    </w:p>
    <w:p w14:paraId="3898C91E" w14:textId="77777777" w:rsidR="00D20324" w:rsidRDefault="00D20324" w:rsidP="00D20324">
      <w:pPr>
        <w:widowControl w:val="0"/>
        <w:spacing w:after="160"/>
        <w:ind w:left="567" w:right="565"/>
        <w:jc w:val="center"/>
        <w:rPr>
          <w:rFonts w:ascii="GHEA Grapalat" w:hAnsi="GHEA Grapalat"/>
          <w:b/>
        </w:rPr>
      </w:pPr>
    </w:p>
    <w:p w14:paraId="58686860" w14:textId="77777777" w:rsidR="00D20324" w:rsidRDefault="00D20324" w:rsidP="00D20324">
      <w:pPr>
        <w:widowControl w:val="0"/>
        <w:spacing w:after="160"/>
        <w:ind w:left="567" w:right="565"/>
        <w:jc w:val="center"/>
        <w:rPr>
          <w:rFonts w:ascii="GHEA Grapalat" w:hAnsi="GHEA Grapalat"/>
          <w:b/>
        </w:rPr>
      </w:pPr>
    </w:p>
    <w:p w14:paraId="38791AF8" w14:textId="77777777" w:rsidR="00D20324" w:rsidRDefault="00D20324" w:rsidP="00D20324">
      <w:pPr>
        <w:widowControl w:val="0"/>
        <w:spacing w:after="160"/>
        <w:ind w:left="567" w:right="565"/>
        <w:jc w:val="center"/>
        <w:rPr>
          <w:rFonts w:ascii="GHEA Grapalat" w:hAnsi="GHEA Grapalat"/>
          <w:b/>
          <w:lang w:val="hy-AM"/>
        </w:rPr>
      </w:pPr>
    </w:p>
    <w:p w14:paraId="190C6BBF" w14:textId="77777777" w:rsidR="00D20324" w:rsidRDefault="00D20324" w:rsidP="0023109D">
      <w:pPr>
        <w:widowControl w:val="0"/>
        <w:spacing w:after="160"/>
        <w:ind w:right="565"/>
        <w:rPr>
          <w:rFonts w:ascii="GHEA Grapalat" w:hAnsi="GHEA Grapalat"/>
          <w:b/>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D20324" w14:paraId="46975765"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C8E3516" w14:textId="77777777" w:rsidR="00D20324" w:rsidRDefault="00D20324" w:rsidP="0023109D">
            <w:pPr>
              <w:widowControl w:val="0"/>
              <w:tabs>
                <w:tab w:val="left" w:pos="3402"/>
              </w:tabs>
              <w:spacing w:after="160"/>
              <w:ind w:left="360"/>
              <w:rPr>
                <w:rFonts w:ascii="GHEA Grapalat" w:hAnsi="GHEA Grapalat" w:cs="Sylfaen"/>
                <w:b/>
                <w:bCs/>
              </w:rPr>
            </w:pPr>
            <w:r>
              <w:rPr>
                <w:rFonts w:ascii="GHEA Grapalat" w:hAnsi="GHEA Grapalat"/>
                <w:b/>
              </w:rPr>
              <w:lastRenderedPageBreak/>
              <w:t>1.</w:t>
            </w:r>
            <w:r>
              <w:rPr>
                <w:rFonts w:ascii="GHEA Grapalat" w:hAnsi="GHEA Grapalat"/>
                <w:b/>
              </w:rPr>
              <w:tab/>
              <w:t>ПЛАТЕЖНОЕ ТРЕБОВАНИЕ *</w:t>
            </w:r>
          </w:p>
        </w:tc>
      </w:tr>
      <w:tr w:rsidR="00D20324" w14:paraId="2EE155A3"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00A5B1" w14:textId="77777777" w:rsidR="00D20324" w:rsidRDefault="00D20324" w:rsidP="0023109D">
            <w:pPr>
              <w:widowControl w:val="0"/>
              <w:tabs>
                <w:tab w:val="left" w:pos="855"/>
              </w:tabs>
              <w:spacing w:after="160"/>
              <w:ind w:left="360"/>
              <w:rPr>
                <w:rFonts w:ascii="GHEA Grapalat" w:hAnsi="GHEA Grapalat" w:cs="Sylfaen"/>
              </w:rPr>
            </w:pPr>
            <w:r>
              <w:rPr>
                <w:rFonts w:ascii="GHEA Grapalat" w:hAnsi="GHEA Grapalat"/>
              </w:rPr>
              <w:t>2.</w:t>
            </w:r>
            <w:r>
              <w:rPr>
                <w:rFonts w:ascii="GHEA Grapalat" w:hAnsi="GHEA Grapalat"/>
              </w:rPr>
              <w:tab/>
            </w:r>
            <w:proofErr w:type="spellStart"/>
            <w:r>
              <w:rPr>
                <w:rFonts w:ascii="GHEA Grapalat" w:hAnsi="GHEA Grapalat"/>
              </w:rPr>
              <w:t>Номер</w:t>
            </w:r>
            <w:proofErr w:type="spellEnd"/>
            <w:r>
              <w:rPr>
                <w:rFonts w:ascii="GHEA Grapalat" w:hAnsi="GHEA Grapalat"/>
              </w:rPr>
              <w:t xml:space="preserve"> </w:t>
            </w:r>
          </w:p>
        </w:tc>
      </w:tr>
      <w:tr w:rsidR="00D20324" w14:paraId="1401A795" w14:textId="77777777" w:rsidTr="0023109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9F1BFE" w14:textId="77777777" w:rsidR="00D20324" w:rsidRDefault="00D20324" w:rsidP="0023109D">
            <w:pPr>
              <w:widowControl w:val="0"/>
              <w:tabs>
                <w:tab w:val="left" w:pos="3390"/>
              </w:tabs>
              <w:spacing w:after="160"/>
              <w:ind w:left="322"/>
              <w:rPr>
                <w:rFonts w:ascii="GHEA Grapalat" w:hAnsi="GHEA Grapalat" w:cs="Sylfaen"/>
              </w:rPr>
            </w:pPr>
            <w:r>
              <w:rPr>
                <w:rFonts w:ascii="GHEA Grapalat" w:hAnsi="GHEA Grapalat"/>
              </w:rPr>
              <w:t>3</w:t>
            </w:r>
            <w:r>
              <w:rPr>
                <w:rFonts w:ascii="GHEA Grapalat" w:hAnsi="GHEA Grapalat"/>
              </w:rPr>
              <w:tab/>
            </w:r>
            <w:proofErr w:type="spellStart"/>
            <w:r>
              <w:rPr>
                <w:rFonts w:ascii="GHEA Grapalat" w:hAnsi="GHEA Grapalat"/>
              </w:rPr>
              <w:t>Дата</w:t>
            </w:r>
            <w:proofErr w:type="spellEnd"/>
            <w:r>
              <w:rPr>
                <w:rFonts w:ascii="GHEA Grapalat" w:hAnsi="GHEA Grapalat"/>
              </w:rPr>
              <w:t xml:space="preserve"> </w:t>
            </w:r>
            <w:proofErr w:type="spellStart"/>
            <w:r>
              <w:rPr>
                <w:rFonts w:ascii="GHEA Grapalat" w:hAnsi="GHEA Grapalat"/>
              </w:rPr>
              <w:t>представления</w:t>
            </w:r>
            <w:proofErr w:type="spellEnd"/>
            <w:r>
              <w:rPr>
                <w:rFonts w:ascii="GHEA Grapalat" w:hAnsi="GHEA Grapalat"/>
              </w:rPr>
              <w:t>: "___" ___ 20___г.</w:t>
            </w:r>
          </w:p>
        </w:tc>
      </w:tr>
      <w:tr w:rsidR="00D20324" w:rsidRPr="003E7AC5" w14:paraId="321F833B" w14:textId="77777777" w:rsidTr="0023109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86BD79"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4.</w:t>
            </w:r>
            <w:r w:rsidRPr="00D20324">
              <w:rPr>
                <w:rFonts w:ascii="GHEA Grapalat" w:hAnsi="GHEA Grapalat"/>
                <w:lang w:val="ru-RU"/>
              </w:rPr>
              <w:tab/>
              <w:t>Наименование, или имя, фамилия плательщика (Компания:</w:t>
            </w:r>
          </w:p>
        </w:tc>
      </w:tr>
      <w:tr w:rsidR="00D20324" w:rsidRPr="003E7AC5" w14:paraId="02523E08" w14:textId="77777777" w:rsidTr="002310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DFA31B7"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5.</w:t>
            </w:r>
            <w:r w:rsidRPr="00D20324">
              <w:rPr>
                <w:rFonts w:ascii="GHEA Grapalat" w:hAnsi="GHEA Grapalat"/>
                <w:lang w:val="ru-RU"/>
              </w:rPr>
              <w:tab/>
              <w:t>Обслуживающая плательщика Финансовая организация (банк):</w:t>
            </w:r>
          </w:p>
        </w:tc>
      </w:tr>
      <w:tr w:rsidR="00D20324" w14:paraId="4D81E7CF" w14:textId="77777777" w:rsidTr="002310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2278D2"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6.</w:t>
            </w:r>
            <w:r>
              <w:rPr>
                <w:rFonts w:ascii="GHEA Grapalat" w:hAnsi="GHEA Grapalat"/>
              </w:rPr>
              <w:tab/>
            </w:r>
            <w:proofErr w:type="spellStart"/>
            <w:r>
              <w:rPr>
                <w:rFonts w:ascii="GHEA Grapalat" w:hAnsi="GHEA Grapalat"/>
              </w:rPr>
              <w:t>Номер</w:t>
            </w:r>
            <w:proofErr w:type="spellEnd"/>
            <w:r>
              <w:rPr>
                <w:rFonts w:ascii="GHEA Grapalat" w:hAnsi="GHEA Grapalat"/>
              </w:rPr>
              <w:t xml:space="preserve"> </w:t>
            </w:r>
            <w:proofErr w:type="spellStart"/>
            <w:r>
              <w:rPr>
                <w:rFonts w:ascii="GHEA Grapalat" w:hAnsi="GHEA Grapalat"/>
              </w:rPr>
              <w:t>счета</w:t>
            </w:r>
            <w:proofErr w:type="spellEnd"/>
            <w:r>
              <w:rPr>
                <w:rFonts w:ascii="GHEA Grapalat" w:hAnsi="GHEA Grapalat"/>
              </w:rPr>
              <w:t xml:space="preserve"> </w:t>
            </w:r>
            <w:proofErr w:type="spellStart"/>
            <w:r>
              <w:rPr>
                <w:rFonts w:ascii="GHEA Grapalat" w:hAnsi="GHEA Grapalat"/>
              </w:rPr>
              <w:t>плательщика</w:t>
            </w:r>
            <w:proofErr w:type="spellEnd"/>
            <w:r>
              <w:rPr>
                <w:rFonts w:ascii="GHEA Grapalat" w:hAnsi="GHEA Grapalat"/>
              </w:rPr>
              <w:t>:</w:t>
            </w:r>
          </w:p>
        </w:tc>
      </w:tr>
      <w:tr w:rsidR="00D20324" w14:paraId="173A6379"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BA6C0AD"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7.</w:t>
            </w:r>
            <w:r>
              <w:rPr>
                <w:rFonts w:ascii="GHEA Grapalat" w:hAnsi="GHEA Grapalat"/>
              </w:rPr>
              <w:tab/>
              <w:t xml:space="preserve">УНН </w:t>
            </w:r>
            <w:proofErr w:type="spellStart"/>
            <w:r>
              <w:rPr>
                <w:rFonts w:ascii="GHEA Grapalat" w:hAnsi="GHEA Grapalat"/>
              </w:rPr>
              <w:t>плательщика</w:t>
            </w:r>
            <w:proofErr w:type="spellEnd"/>
            <w:r>
              <w:rPr>
                <w:rFonts w:ascii="GHEA Grapalat" w:hAnsi="GHEA Grapalat"/>
              </w:rPr>
              <w:t>:</w:t>
            </w:r>
          </w:p>
        </w:tc>
      </w:tr>
      <w:tr w:rsidR="00D20324" w14:paraId="4041D473"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606DC65"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8.</w:t>
            </w:r>
            <w:r>
              <w:rPr>
                <w:rFonts w:ascii="GHEA Grapalat" w:hAnsi="GHEA Grapalat"/>
              </w:rPr>
              <w:tab/>
              <w:t xml:space="preserve">НЗОУ </w:t>
            </w:r>
            <w:proofErr w:type="spellStart"/>
            <w:r>
              <w:rPr>
                <w:rFonts w:ascii="GHEA Grapalat" w:hAnsi="GHEA Grapalat"/>
              </w:rPr>
              <w:t>плательщика</w:t>
            </w:r>
            <w:proofErr w:type="spellEnd"/>
            <w:r>
              <w:rPr>
                <w:rFonts w:ascii="GHEA Grapalat" w:hAnsi="GHEA Grapalat"/>
              </w:rPr>
              <w:t>:</w:t>
            </w:r>
          </w:p>
        </w:tc>
      </w:tr>
      <w:tr w:rsidR="00D20324" w:rsidRPr="003E7AC5" w14:paraId="2601ACF6"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8801DBD"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9.</w:t>
            </w:r>
            <w:r w:rsidRPr="00D20324">
              <w:rPr>
                <w:rFonts w:ascii="GHEA Grapalat" w:hAnsi="GHEA Grapalat"/>
                <w:lang w:val="ru-RU"/>
              </w:rPr>
              <w:tab/>
              <w:t>Наименование, или имя, фамилия бенефициара:</w:t>
            </w:r>
          </w:p>
        </w:tc>
      </w:tr>
      <w:tr w:rsidR="00D20324" w14:paraId="3F5066D7"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550FEB"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10.</w:t>
            </w:r>
            <w:r>
              <w:rPr>
                <w:rFonts w:ascii="GHEA Grapalat" w:hAnsi="GHEA Grapalat"/>
              </w:rPr>
              <w:tab/>
              <w:t xml:space="preserve">НЗОУ </w:t>
            </w:r>
            <w:proofErr w:type="spellStart"/>
            <w:r>
              <w:rPr>
                <w:rFonts w:ascii="GHEA Grapalat" w:hAnsi="GHEA Grapalat"/>
              </w:rPr>
              <w:t>бенефициара</w:t>
            </w:r>
            <w:proofErr w:type="spellEnd"/>
            <w:r>
              <w:rPr>
                <w:rFonts w:ascii="GHEA Grapalat" w:hAnsi="GHEA Grapalat"/>
              </w:rPr>
              <w:t xml:space="preserve"> (</w:t>
            </w:r>
            <w:proofErr w:type="spellStart"/>
            <w:r>
              <w:rPr>
                <w:rFonts w:ascii="GHEA Grapalat" w:hAnsi="GHEA Grapalat"/>
              </w:rPr>
              <w:t>не</w:t>
            </w:r>
            <w:proofErr w:type="spellEnd"/>
            <w:r>
              <w:rPr>
                <w:rFonts w:ascii="GHEA Grapalat" w:hAnsi="GHEA Grapalat"/>
              </w:rPr>
              <w:t xml:space="preserve"> </w:t>
            </w:r>
            <w:proofErr w:type="spellStart"/>
            <w:r>
              <w:rPr>
                <w:rFonts w:ascii="GHEA Grapalat" w:hAnsi="GHEA Grapalat"/>
              </w:rPr>
              <w:t>заполняется</w:t>
            </w:r>
            <w:proofErr w:type="spellEnd"/>
            <w:r>
              <w:rPr>
                <w:rFonts w:ascii="GHEA Grapalat" w:hAnsi="GHEA Grapalat"/>
              </w:rPr>
              <w:t>)</w:t>
            </w:r>
          </w:p>
        </w:tc>
      </w:tr>
      <w:tr w:rsidR="00D20324" w14:paraId="54201422" w14:textId="77777777" w:rsidTr="0023109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860FFD"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11.</w:t>
            </w:r>
            <w:r>
              <w:rPr>
                <w:rFonts w:ascii="GHEA Grapalat" w:hAnsi="GHEA Grapalat"/>
              </w:rPr>
              <w:tab/>
              <w:t xml:space="preserve">УНН </w:t>
            </w:r>
            <w:proofErr w:type="spellStart"/>
            <w:r>
              <w:rPr>
                <w:rFonts w:ascii="GHEA Grapalat" w:hAnsi="GHEA Grapalat"/>
              </w:rPr>
              <w:t>бенефициара</w:t>
            </w:r>
            <w:proofErr w:type="spellEnd"/>
            <w:r>
              <w:rPr>
                <w:rFonts w:ascii="GHEA Grapalat" w:hAnsi="GHEA Grapalat"/>
              </w:rPr>
              <w:t>:</w:t>
            </w:r>
          </w:p>
        </w:tc>
      </w:tr>
      <w:tr w:rsidR="00D20324" w:rsidRPr="003E7AC5" w14:paraId="41B83023" w14:textId="77777777" w:rsidTr="002310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DB1312B"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12.</w:t>
            </w:r>
            <w:r w:rsidRPr="00D20324">
              <w:rPr>
                <w:rFonts w:ascii="GHEA Grapalat" w:hAnsi="GHEA Grapalat"/>
                <w:lang w:val="ru-RU"/>
              </w:rPr>
              <w:tab/>
              <w:t>Обслуживающая бенефициара Финансовая организация (банк):</w:t>
            </w:r>
          </w:p>
        </w:tc>
      </w:tr>
      <w:tr w:rsidR="00D20324" w14:paraId="066674D9" w14:textId="77777777" w:rsidTr="002310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21B8FBF"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r>
            <w:proofErr w:type="spellStart"/>
            <w:r>
              <w:rPr>
                <w:rFonts w:ascii="GHEA Grapalat" w:hAnsi="GHEA Grapalat"/>
              </w:rPr>
              <w:t>Номер</w:t>
            </w:r>
            <w:proofErr w:type="spellEnd"/>
            <w:r>
              <w:rPr>
                <w:rFonts w:ascii="GHEA Grapalat" w:hAnsi="GHEA Grapalat"/>
              </w:rPr>
              <w:t xml:space="preserve"> </w:t>
            </w:r>
            <w:proofErr w:type="spellStart"/>
            <w:r>
              <w:rPr>
                <w:rFonts w:ascii="GHEA Grapalat" w:hAnsi="GHEA Grapalat"/>
              </w:rPr>
              <w:t>счета</w:t>
            </w:r>
            <w:proofErr w:type="spellEnd"/>
            <w:r>
              <w:rPr>
                <w:rFonts w:ascii="GHEA Grapalat" w:hAnsi="GHEA Grapalat"/>
              </w:rPr>
              <w:t xml:space="preserve"> </w:t>
            </w:r>
            <w:proofErr w:type="spellStart"/>
            <w:r>
              <w:rPr>
                <w:rFonts w:ascii="GHEA Grapalat" w:hAnsi="GHEA Grapalat"/>
              </w:rPr>
              <w:t>бенефициара</w:t>
            </w:r>
            <w:proofErr w:type="spellEnd"/>
            <w:r>
              <w:rPr>
                <w:rFonts w:ascii="GHEA Grapalat" w:hAnsi="GHEA Grapalat"/>
              </w:rPr>
              <w:t xml:space="preserve"> (</w:t>
            </w:r>
            <w:proofErr w:type="spellStart"/>
            <w:r>
              <w:rPr>
                <w:rFonts w:ascii="GHEA Grapalat" w:hAnsi="GHEA Grapalat"/>
              </w:rPr>
              <w:t>сч</w:t>
            </w:r>
            <w:proofErr w:type="spellEnd"/>
            <w:r>
              <w:rPr>
                <w:rFonts w:ascii="GHEA Grapalat" w:hAnsi="GHEA Grapalat"/>
              </w:rPr>
              <w:t>.№)</w:t>
            </w:r>
          </w:p>
        </w:tc>
      </w:tr>
      <w:tr w:rsidR="00D20324" w14:paraId="650DE9D6"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39D4FDF"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14.</w:t>
            </w:r>
            <w:r>
              <w:rPr>
                <w:rFonts w:ascii="GHEA Grapalat" w:hAnsi="GHEA Grapalat"/>
              </w:rPr>
              <w:tab/>
            </w:r>
            <w:proofErr w:type="spellStart"/>
            <w:r>
              <w:rPr>
                <w:rFonts w:ascii="GHEA Grapalat" w:hAnsi="GHEA Grapalat"/>
              </w:rPr>
              <w:t>Сумма</w:t>
            </w:r>
            <w:proofErr w:type="spellEnd"/>
            <w:r>
              <w:rPr>
                <w:rFonts w:ascii="GHEA Grapalat" w:hAnsi="GHEA Grapalat"/>
              </w:rPr>
              <w:t xml:space="preserve"> (</w:t>
            </w:r>
            <w:proofErr w:type="spellStart"/>
            <w:r>
              <w:rPr>
                <w:rFonts w:ascii="GHEA Grapalat" w:hAnsi="GHEA Grapalat"/>
              </w:rPr>
              <w:t>цифрами</w:t>
            </w:r>
            <w:proofErr w:type="spellEnd"/>
            <w:r>
              <w:rPr>
                <w:rFonts w:ascii="GHEA Grapalat" w:hAnsi="GHEA Grapalat"/>
              </w:rPr>
              <w:t xml:space="preserve"> и </w:t>
            </w:r>
            <w:proofErr w:type="spellStart"/>
            <w:r>
              <w:rPr>
                <w:rFonts w:ascii="GHEA Grapalat" w:hAnsi="GHEA Grapalat"/>
              </w:rPr>
              <w:t>прописью</w:t>
            </w:r>
            <w:proofErr w:type="spellEnd"/>
            <w:r>
              <w:rPr>
                <w:rFonts w:ascii="GHEA Grapalat" w:hAnsi="GHEA Grapalat"/>
              </w:rPr>
              <w:t>):</w:t>
            </w:r>
          </w:p>
        </w:tc>
      </w:tr>
      <w:tr w:rsidR="00D20324" w:rsidRPr="003E7AC5" w14:paraId="1DFEBF7C"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D0B00D"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15.</w:t>
            </w:r>
            <w:r w:rsidRPr="00D20324">
              <w:rPr>
                <w:rFonts w:ascii="GHEA Grapalat" w:hAnsi="GHEA Grapalat"/>
                <w:lang w:val="ru-RU"/>
              </w:rPr>
              <w:tab/>
              <w:t>Акцептованная сумма (цифрами и прописью) (предусмотрена для частичного акцепта указанной суммы, который не применяется)</w:t>
            </w:r>
          </w:p>
        </w:tc>
      </w:tr>
      <w:tr w:rsidR="00D20324" w:rsidRPr="003E7AC5" w14:paraId="40370BAC"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04CCF1"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16.</w:t>
            </w:r>
            <w:r w:rsidRPr="00D20324">
              <w:rPr>
                <w:rFonts w:ascii="GHEA Grapalat" w:hAnsi="GHEA Grapalat"/>
                <w:lang w:val="ru-RU"/>
              </w:rPr>
              <w:tab/>
              <w:t>Валюта (прописью и по коду):</w:t>
            </w:r>
          </w:p>
        </w:tc>
      </w:tr>
      <w:tr w:rsidR="00D20324" w:rsidRPr="003E7AC5" w14:paraId="77AAFFA6"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AC7A253"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17.</w:t>
            </w:r>
            <w:r w:rsidRPr="00D20324">
              <w:rPr>
                <w:rFonts w:ascii="GHEA Grapalat" w:hAnsi="GHEA Grapalat"/>
                <w:lang w:val="ru-RU"/>
              </w:rPr>
              <w:tab/>
              <w:t>Цель сделки (уплаты): (для обеспечения квалификации)</w:t>
            </w:r>
          </w:p>
        </w:tc>
      </w:tr>
      <w:tr w:rsidR="00D20324" w:rsidRPr="003E7AC5" w14:paraId="09E1B869" w14:textId="77777777" w:rsidTr="0023109D">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761E77AA"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18.</w:t>
            </w:r>
            <w:r w:rsidRPr="00D20324">
              <w:rPr>
                <w:rFonts w:ascii="GHEA Grapalat" w:hAnsi="GHEA Grapalat"/>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20324" w14:paraId="5CD926DD" w14:textId="77777777" w:rsidTr="002310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6C4D2B"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19.</w:t>
            </w:r>
            <w:r>
              <w:rPr>
                <w:rFonts w:ascii="GHEA Grapalat" w:hAnsi="GHEA Grapalat"/>
              </w:rPr>
              <w:tab/>
            </w:r>
            <w:proofErr w:type="spellStart"/>
            <w:r>
              <w:rPr>
                <w:rFonts w:ascii="GHEA Grapalat" w:hAnsi="GHEA Grapalat"/>
              </w:rPr>
              <w:t>Условия</w:t>
            </w:r>
            <w:proofErr w:type="spellEnd"/>
            <w:r>
              <w:rPr>
                <w:rFonts w:ascii="GHEA Grapalat" w:hAnsi="GHEA Grapalat"/>
              </w:rPr>
              <w:t xml:space="preserve"> </w:t>
            </w:r>
            <w:proofErr w:type="spellStart"/>
            <w:r>
              <w:rPr>
                <w:rFonts w:ascii="GHEA Grapalat" w:hAnsi="GHEA Grapalat"/>
              </w:rPr>
              <w:t>оплаты</w:t>
            </w:r>
            <w:proofErr w:type="spellEnd"/>
            <w:r>
              <w:rPr>
                <w:rFonts w:ascii="GHEA Grapalat" w:hAnsi="GHEA Grapalat"/>
              </w:rPr>
              <w:t>: &lt;</w:t>
            </w:r>
            <w:proofErr w:type="spellStart"/>
            <w:r>
              <w:rPr>
                <w:rFonts w:ascii="GHEA Grapalat" w:hAnsi="GHEA Grapalat"/>
              </w:rPr>
              <w:t>акцептованный</w:t>
            </w:r>
            <w:proofErr w:type="spellEnd"/>
            <w:r>
              <w:rPr>
                <w:rFonts w:ascii="GHEA Grapalat" w:hAnsi="GHEA Grapalat"/>
              </w:rPr>
              <w:t xml:space="preserve"> </w:t>
            </w:r>
            <w:proofErr w:type="spellStart"/>
            <w:r>
              <w:rPr>
                <w:rFonts w:ascii="GHEA Grapalat" w:hAnsi="GHEA Grapalat"/>
              </w:rPr>
              <w:t>платеж</w:t>
            </w:r>
            <w:proofErr w:type="spellEnd"/>
            <w:r>
              <w:rPr>
                <w:rFonts w:ascii="GHEA Grapalat" w:hAnsi="GHEA Grapalat"/>
              </w:rPr>
              <w:t>&gt;</w:t>
            </w:r>
          </w:p>
        </w:tc>
      </w:tr>
      <w:tr w:rsidR="00D20324" w14:paraId="5F5B08B5" w14:textId="77777777" w:rsidTr="002310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1B4C7A0"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20.</w:t>
            </w:r>
            <w:r>
              <w:rPr>
                <w:rFonts w:ascii="GHEA Grapalat" w:hAnsi="GHEA Grapalat"/>
              </w:rPr>
              <w:tab/>
            </w:r>
            <w:proofErr w:type="spellStart"/>
            <w:r>
              <w:rPr>
                <w:rFonts w:ascii="GHEA Grapalat" w:hAnsi="GHEA Grapalat"/>
              </w:rPr>
              <w:t>Количество</w:t>
            </w:r>
            <w:proofErr w:type="spellEnd"/>
            <w:r>
              <w:rPr>
                <w:rFonts w:ascii="GHEA Grapalat" w:hAnsi="GHEA Grapalat"/>
              </w:rPr>
              <w:t xml:space="preserve"> </w:t>
            </w:r>
            <w:proofErr w:type="spellStart"/>
            <w:r>
              <w:rPr>
                <w:rFonts w:ascii="GHEA Grapalat" w:hAnsi="GHEA Grapalat"/>
              </w:rPr>
              <w:t>прилагаемых</w:t>
            </w:r>
            <w:proofErr w:type="spellEnd"/>
            <w:r>
              <w:rPr>
                <w:rFonts w:ascii="GHEA Grapalat" w:hAnsi="GHEA Grapalat"/>
              </w:rPr>
              <w:t xml:space="preserve"> </w:t>
            </w:r>
            <w:proofErr w:type="spellStart"/>
            <w:r>
              <w:rPr>
                <w:rFonts w:ascii="GHEA Grapalat" w:hAnsi="GHEA Grapalat"/>
              </w:rPr>
              <w:t>страниц</w:t>
            </w:r>
            <w:proofErr w:type="spellEnd"/>
            <w:r>
              <w:rPr>
                <w:rFonts w:ascii="GHEA Grapalat" w:hAnsi="GHEA Grapalat"/>
              </w:rPr>
              <w:t xml:space="preserve">: --- </w:t>
            </w:r>
            <w:proofErr w:type="spellStart"/>
            <w:r>
              <w:rPr>
                <w:rFonts w:ascii="GHEA Grapalat" w:hAnsi="GHEA Grapalat"/>
              </w:rPr>
              <w:t>страниц</w:t>
            </w:r>
            <w:proofErr w:type="spellEnd"/>
          </w:p>
        </w:tc>
      </w:tr>
      <w:tr w:rsidR="00D20324" w:rsidRPr="003E7AC5" w14:paraId="6BDFACD6" w14:textId="77777777" w:rsidTr="0023109D">
        <w:trPr>
          <w:trHeight w:val="2194"/>
        </w:trPr>
        <w:tc>
          <w:tcPr>
            <w:tcW w:w="5616" w:type="dxa"/>
            <w:tcBorders>
              <w:top w:val="nil"/>
              <w:left w:val="single" w:sz="4" w:space="0" w:color="auto"/>
              <w:bottom w:val="single" w:sz="4" w:space="0" w:color="auto"/>
              <w:right w:val="single" w:sz="4" w:space="0" w:color="auto"/>
            </w:tcBorders>
            <w:noWrap/>
            <w:vAlign w:val="bottom"/>
          </w:tcPr>
          <w:p w14:paraId="426A01D0" w14:textId="77777777" w:rsidR="00D20324" w:rsidRPr="00D20324" w:rsidRDefault="00D20324" w:rsidP="0023109D">
            <w:pPr>
              <w:widowControl w:val="0"/>
              <w:tabs>
                <w:tab w:val="left" w:pos="851"/>
              </w:tabs>
              <w:spacing w:after="160"/>
              <w:rPr>
                <w:rFonts w:ascii="GHEA Grapalat" w:hAnsi="GHEA Grapalat" w:cs="Sylfaen"/>
                <w:lang w:val="ru-RU"/>
              </w:rPr>
            </w:pPr>
            <w:r w:rsidRPr="00D20324">
              <w:rPr>
                <w:rFonts w:ascii="GHEA Grapalat" w:hAnsi="GHEA Grapalat"/>
                <w:lang w:val="ru-RU"/>
              </w:rPr>
              <w:t>22.а.</w:t>
            </w:r>
            <w:r w:rsidRPr="00D20324">
              <w:rPr>
                <w:rFonts w:ascii="GHEA Grapalat" w:hAnsi="GHEA Grapalat"/>
                <w:lang w:val="ru-RU"/>
              </w:rPr>
              <w:tab/>
              <w:t>Подписи бенефициара</w:t>
            </w:r>
          </w:p>
          <w:p w14:paraId="77D45E47" w14:textId="77777777" w:rsidR="00D20324" w:rsidRPr="00D20324" w:rsidRDefault="00D20324" w:rsidP="0023109D">
            <w:pPr>
              <w:widowControl w:val="0"/>
              <w:spacing w:after="160"/>
              <w:rPr>
                <w:rFonts w:ascii="GHEA Grapalat" w:hAnsi="GHEA Grapalat" w:cs="Sylfaen"/>
                <w:lang w:val="ru-RU"/>
              </w:rPr>
            </w:pPr>
          </w:p>
          <w:p w14:paraId="2931C234" w14:textId="77777777" w:rsidR="00D20324" w:rsidRPr="00D20324" w:rsidRDefault="00D20324" w:rsidP="0023109D">
            <w:pPr>
              <w:widowControl w:val="0"/>
              <w:spacing w:after="160"/>
              <w:jc w:val="right"/>
              <w:rPr>
                <w:rFonts w:ascii="GHEA Grapalat" w:hAnsi="GHEA Grapalat" w:cs="Tahoma"/>
                <w:lang w:val="ru-RU"/>
              </w:rPr>
            </w:pPr>
            <w:r w:rsidRPr="00D20324">
              <w:rPr>
                <w:rFonts w:ascii="GHEA Grapalat" w:hAnsi="GHEA Grapalat"/>
                <w:lang w:val="ru-RU"/>
              </w:rPr>
              <w:t>/____________________/</w:t>
            </w:r>
          </w:p>
          <w:p w14:paraId="74F41AD5" w14:textId="77777777" w:rsidR="00D20324" w:rsidRPr="00D20324" w:rsidRDefault="00D20324" w:rsidP="0023109D">
            <w:pPr>
              <w:widowControl w:val="0"/>
              <w:spacing w:after="160"/>
              <w:rPr>
                <w:rFonts w:ascii="GHEA Grapalat" w:hAnsi="GHEA Grapalat" w:cs="Sylfaen"/>
                <w:lang w:val="ru-RU"/>
              </w:rPr>
            </w:pPr>
          </w:p>
          <w:p w14:paraId="53B64454" w14:textId="77777777" w:rsidR="00D20324" w:rsidRPr="00D20324" w:rsidRDefault="00D20324" w:rsidP="0023109D">
            <w:pPr>
              <w:widowControl w:val="0"/>
              <w:spacing w:after="160"/>
              <w:jc w:val="right"/>
              <w:rPr>
                <w:rFonts w:ascii="GHEA Grapalat" w:hAnsi="GHEA Grapalat" w:cs="Sylfaen"/>
                <w:lang w:val="ru-RU"/>
              </w:rPr>
            </w:pPr>
            <w:r w:rsidRPr="00D20324">
              <w:rPr>
                <w:rFonts w:ascii="GHEA Grapalat" w:hAnsi="GHEA Grapalat"/>
                <w:lang w:val="ru-RU"/>
              </w:rPr>
              <w:t>/____________________/</w:t>
            </w:r>
          </w:p>
          <w:p w14:paraId="12683A63" w14:textId="77777777" w:rsidR="00D20324" w:rsidRPr="00D20324" w:rsidRDefault="00D20324" w:rsidP="0023109D">
            <w:pPr>
              <w:widowControl w:val="0"/>
              <w:spacing w:after="160"/>
              <w:rPr>
                <w:rFonts w:ascii="GHEA Grapalat" w:hAnsi="GHEA Grapalat" w:cs="Sylfaen"/>
                <w:lang w:val="ru-RU"/>
              </w:rPr>
            </w:pPr>
          </w:p>
          <w:p w14:paraId="4394A2B5" w14:textId="77777777" w:rsidR="00D20324" w:rsidRPr="00D20324" w:rsidRDefault="00D20324" w:rsidP="0023109D">
            <w:pPr>
              <w:widowControl w:val="0"/>
              <w:tabs>
                <w:tab w:val="left" w:pos="4545"/>
              </w:tabs>
              <w:spacing w:after="160"/>
              <w:rPr>
                <w:rFonts w:ascii="GHEA Grapalat" w:hAnsi="GHEA Grapalat" w:cs="Sylfaen"/>
                <w:lang w:val="ru-RU"/>
              </w:rPr>
            </w:pPr>
            <w:r w:rsidRPr="00D20324">
              <w:rPr>
                <w:rFonts w:ascii="GHEA Grapalat" w:hAnsi="GHEA Grapalat"/>
                <w:lang w:val="ru-RU"/>
              </w:rPr>
              <w:lastRenderedPageBreak/>
              <w:t>22.б.</w:t>
            </w:r>
            <w:r w:rsidRPr="00D20324">
              <w:rPr>
                <w:rFonts w:ascii="GHEA Grapalat" w:hAnsi="GHEA Grapalat"/>
                <w:lang w:val="ru-RU"/>
              </w:rPr>
              <w:tab/>
              <w:t>М. П.</w:t>
            </w:r>
          </w:p>
          <w:p w14:paraId="3832E32E" w14:textId="77777777" w:rsidR="00D20324" w:rsidRPr="00D20324" w:rsidRDefault="00D20324" w:rsidP="0023109D">
            <w:pPr>
              <w:widowControl w:val="0"/>
              <w:spacing w:after="160"/>
              <w:rPr>
                <w:rFonts w:ascii="GHEA Grapalat" w:hAnsi="GHEA Grapalat" w:cs="Sylfaen"/>
                <w:lang w:val="ru-RU"/>
              </w:rPr>
            </w:pPr>
          </w:p>
        </w:tc>
        <w:tc>
          <w:tcPr>
            <w:tcW w:w="5364" w:type="dxa"/>
            <w:tcBorders>
              <w:top w:val="nil"/>
              <w:left w:val="nil"/>
              <w:bottom w:val="single" w:sz="4" w:space="0" w:color="auto"/>
              <w:right w:val="single" w:sz="4" w:space="0" w:color="auto"/>
            </w:tcBorders>
            <w:noWrap/>
          </w:tcPr>
          <w:p w14:paraId="134224FE" w14:textId="77777777" w:rsidR="00D20324" w:rsidRPr="00D20324" w:rsidRDefault="00D20324" w:rsidP="0023109D">
            <w:pPr>
              <w:widowControl w:val="0"/>
              <w:tabs>
                <w:tab w:val="left" w:pos="905"/>
              </w:tabs>
              <w:spacing w:after="160"/>
              <w:rPr>
                <w:rFonts w:ascii="GHEA Grapalat" w:hAnsi="GHEA Grapalat" w:cs="Sylfaen"/>
                <w:lang w:val="ru-RU"/>
              </w:rPr>
            </w:pPr>
            <w:r w:rsidRPr="00D20324">
              <w:rPr>
                <w:rFonts w:ascii="GHEA Grapalat" w:hAnsi="GHEA Grapalat"/>
                <w:lang w:val="ru-RU"/>
              </w:rPr>
              <w:lastRenderedPageBreak/>
              <w:t>21.а.</w:t>
            </w:r>
            <w:r w:rsidRPr="00D20324">
              <w:rPr>
                <w:rFonts w:ascii="GHEA Grapalat" w:hAnsi="GHEA Grapalat"/>
                <w:lang w:val="ru-RU"/>
              </w:rPr>
              <w:tab/>
            </w:r>
            <w:r>
              <w:rPr>
                <w:rFonts w:ascii="Courier New" w:hAnsi="Courier New"/>
              </w:rPr>
              <w:t> </w:t>
            </w:r>
            <w:r w:rsidRPr="00D20324">
              <w:rPr>
                <w:rFonts w:ascii="GHEA Grapalat" w:hAnsi="GHEA Grapalat"/>
                <w:lang w:val="ru-RU"/>
              </w:rPr>
              <w:t>Подписи плательщика:</w:t>
            </w:r>
          </w:p>
          <w:p w14:paraId="6B91F079" w14:textId="77777777" w:rsidR="00D20324" w:rsidRPr="00D20324" w:rsidRDefault="00D20324" w:rsidP="0023109D">
            <w:pPr>
              <w:widowControl w:val="0"/>
              <w:spacing w:after="160"/>
              <w:rPr>
                <w:rFonts w:ascii="GHEA Grapalat" w:hAnsi="GHEA Grapalat" w:cs="Sylfaen"/>
                <w:lang w:val="ru-RU"/>
              </w:rPr>
            </w:pPr>
          </w:p>
          <w:p w14:paraId="58C347BE" w14:textId="77777777" w:rsidR="00D20324" w:rsidRPr="00D20324" w:rsidRDefault="00D20324" w:rsidP="0023109D">
            <w:pPr>
              <w:widowControl w:val="0"/>
              <w:spacing w:after="160"/>
              <w:jc w:val="right"/>
              <w:rPr>
                <w:rFonts w:ascii="GHEA Grapalat" w:hAnsi="GHEA Grapalat" w:cs="Sylfaen"/>
                <w:lang w:val="ru-RU"/>
              </w:rPr>
            </w:pPr>
            <w:r w:rsidRPr="00D20324">
              <w:rPr>
                <w:rFonts w:ascii="GHEA Grapalat" w:hAnsi="GHEA Grapalat"/>
                <w:lang w:val="ru-RU"/>
              </w:rPr>
              <w:t>/____________________/</w:t>
            </w:r>
          </w:p>
          <w:p w14:paraId="56A4328B" w14:textId="77777777" w:rsidR="00D20324" w:rsidRPr="00D20324" w:rsidRDefault="00D20324" w:rsidP="0023109D">
            <w:pPr>
              <w:widowControl w:val="0"/>
              <w:spacing w:after="160"/>
              <w:jc w:val="right"/>
              <w:rPr>
                <w:rFonts w:ascii="GHEA Grapalat" w:hAnsi="GHEA Grapalat" w:cs="Tahoma"/>
                <w:lang w:val="ru-RU"/>
              </w:rPr>
            </w:pPr>
          </w:p>
          <w:p w14:paraId="7433D543" w14:textId="77777777" w:rsidR="00D20324" w:rsidRPr="00D20324" w:rsidRDefault="00D20324" w:rsidP="0023109D">
            <w:pPr>
              <w:widowControl w:val="0"/>
              <w:spacing w:after="160"/>
              <w:jc w:val="right"/>
              <w:rPr>
                <w:rFonts w:ascii="GHEA Grapalat" w:hAnsi="GHEA Grapalat" w:cs="Sylfaen"/>
                <w:lang w:val="ru-RU"/>
              </w:rPr>
            </w:pPr>
            <w:r w:rsidRPr="00D20324">
              <w:rPr>
                <w:rFonts w:ascii="GHEA Grapalat" w:hAnsi="GHEA Grapalat"/>
                <w:lang w:val="ru-RU"/>
              </w:rPr>
              <w:t>/____________________/</w:t>
            </w:r>
          </w:p>
          <w:p w14:paraId="03895238" w14:textId="77777777" w:rsidR="00D20324" w:rsidRPr="00D20324" w:rsidRDefault="00D20324" w:rsidP="0023109D">
            <w:pPr>
              <w:widowControl w:val="0"/>
              <w:spacing w:after="160"/>
              <w:rPr>
                <w:rFonts w:ascii="GHEA Grapalat" w:hAnsi="GHEA Grapalat" w:cs="Sylfaen"/>
                <w:lang w:val="ru-RU"/>
              </w:rPr>
            </w:pPr>
          </w:p>
          <w:p w14:paraId="4623F0F4" w14:textId="77777777" w:rsidR="00D20324" w:rsidRPr="00D20324" w:rsidRDefault="00D20324" w:rsidP="0023109D">
            <w:pPr>
              <w:widowControl w:val="0"/>
              <w:tabs>
                <w:tab w:val="left" w:pos="4539"/>
              </w:tabs>
              <w:spacing w:after="160"/>
              <w:rPr>
                <w:rFonts w:ascii="GHEA Grapalat" w:hAnsi="GHEA Grapalat" w:cs="Sylfaen"/>
                <w:lang w:val="ru-RU"/>
              </w:rPr>
            </w:pPr>
            <w:r w:rsidRPr="00D20324">
              <w:rPr>
                <w:rFonts w:ascii="GHEA Grapalat" w:hAnsi="GHEA Grapalat"/>
                <w:lang w:val="ru-RU"/>
              </w:rPr>
              <w:lastRenderedPageBreak/>
              <w:t>21.б.</w:t>
            </w:r>
            <w:r w:rsidRPr="00D20324">
              <w:rPr>
                <w:rFonts w:ascii="GHEA Grapalat" w:hAnsi="GHEA Grapalat"/>
                <w:lang w:val="ru-RU"/>
              </w:rPr>
              <w:tab/>
              <w:t>М. П.</w:t>
            </w:r>
          </w:p>
        </w:tc>
      </w:tr>
      <w:tr w:rsidR="00D20324" w14:paraId="21B08AB2" w14:textId="77777777" w:rsidTr="0023109D">
        <w:trPr>
          <w:trHeight w:val="2194"/>
        </w:trPr>
        <w:tc>
          <w:tcPr>
            <w:tcW w:w="5616" w:type="dxa"/>
            <w:tcBorders>
              <w:top w:val="single" w:sz="4" w:space="0" w:color="auto"/>
              <w:left w:val="single" w:sz="4" w:space="0" w:color="auto"/>
              <w:bottom w:val="nil"/>
              <w:right w:val="single" w:sz="4" w:space="0" w:color="auto"/>
            </w:tcBorders>
            <w:noWrap/>
            <w:vAlign w:val="bottom"/>
          </w:tcPr>
          <w:p w14:paraId="7EF672AB" w14:textId="77777777" w:rsidR="00D20324" w:rsidRPr="00D20324" w:rsidRDefault="00D20324" w:rsidP="0023109D">
            <w:pPr>
              <w:widowControl w:val="0"/>
              <w:spacing w:after="160"/>
              <w:rPr>
                <w:rFonts w:ascii="GHEA Grapalat" w:hAnsi="GHEA Grapalat" w:cs="Tahoma"/>
                <w:lang w:val="ru-RU"/>
              </w:rPr>
            </w:pPr>
            <w:r w:rsidRPr="00D20324">
              <w:rPr>
                <w:rFonts w:ascii="GHEA Grapalat" w:hAnsi="GHEA Grapalat"/>
                <w:lang w:val="ru-RU"/>
              </w:rPr>
              <w:lastRenderedPageBreak/>
              <w:t>24.а.</w:t>
            </w:r>
            <w:r w:rsidRPr="00D20324">
              <w:rPr>
                <w:rFonts w:ascii="GHEA Grapalat" w:hAnsi="GHEA Grapalat"/>
                <w:lang w:val="ru-RU"/>
              </w:rPr>
              <w:tab/>
              <w:t xml:space="preserve"> Обслуживающая бенефициара финансовая организация </w:t>
            </w:r>
          </w:p>
          <w:p w14:paraId="4F99FDBC" w14:textId="77777777" w:rsidR="00D20324" w:rsidRPr="00D20324" w:rsidRDefault="00D20324" w:rsidP="0023109D">
            <w:pPr>
              <w:widowControl w:val="0"/>
              <w:spacing w:after="160"/>
              <w:rPr>
                <w:rFonts w:ascii="GHEA Grapalat" w:hAnsi="GHEA Grapalat"/>
                <w:lang w:val="ru-RU"/>
              </w:rPr>
            </w:pPr>
          </w:p>
          <w:p w14:paraId="61A7F9A0" w14:textId="77777777" w:rsidR="00D20324" w:rsidRPr="00D20324" w:rsidRDefault="00D20324" w:rsidP="0023109D">
            <w:pPr>
              <w:widowControl w:val="0"/>
              <w:jc w:val="right"/>
              <w:rPr>
                <w:rFonts w:ascii="GHEA Grapalat" w:hAnsi="GHEA Grapalat" w:cs="Tahoma"/>
                <w:lang w:val="ru-RU"/>
              </w:rPr>
            </w:pPr>
            <w:r w:rsidRPr="00D20324">
              <w:rPr>
                <w:rFonts w:ascii="GHEA Grapalat" w:hAnsi="GHEA Grapalat"/>
                <w:lang w:val="ru-RU"/>
              </w:rPr>
              <w:t>/____________________/</w:t>
            </w:r>
          </w:p>
          <w:p w14:paraId="04205149" w14:textId="77777777" w:rsidR="00D20324" w:rsidRDefault="00D20324" w:rsidP="0023109D">
            <w:pPr>
              <w:widowControl w:val="0"/>
              <w:spacing w:after="160"/>
              <w:ind w:left="3828" w:right="13"/>
              <w:jc w:val="both"/>
              <w:rPr>
                <w:rFonts w:ascii="GHEA Grapalat" w:hAnsi="GHEA Grapalat" w:cs="Sylfaen"/>
                <w:vertAlign w:val="superscript"/>
              </w:rPr>
            </w:pPr>
            <w:proofErr w:type="spellStart"/>
            <w:r>
              <w:rPr>
                <w:rFonts w:ascii="GHEA Grapalat" w:hAnsi="GHEA Grapalat"/>
                <w:vertAlign w:val="superscript"/>
              </w:rPr>
              <w:t>подпись</w:t>
            </w:r>
            <w:proofErr w:type="spellEnd"/>
            <w:r>
              <w:rPr>
                <w:rFonts w:ascii="GHEA Grapalat" w:hAnsi="GHEA Grapalat"/>
                <w:vertAlign w:val="superscript"/>
              </w:rPr>
              <w:t>/</w:t>
            </w:r>
          </w:p>
          <w:p w14:paraId="66DB0F0C" w14:textId="77777777" w:rsidR="00D20324" w:rsidRDefault="00D20324" w:rsidP="0023109D">
            <w:pPr>
              <w:widowControl w:val="0"/>
              <w:spacing w:after="160"/>
              <w:rPr>
                <w:rFonts w:ascii="GHEA Grapalat" w:hAnsi="GHEA Grapalat" w:cs="Tahoma"/>
              </w:rPr>
            </w:pPr>
          </w:p>
          <w:p w14:paraId="7CDD1BAB" w14:textId="77777777" w:rsidR="00D20324" w:rsidRDefault="00D20324" w:rsidP="0023109D">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97B66EE" w14:textId="77777777" w:rsidR="00D20324" w:rsidRPr="00D20324" w:rsidRDefault="00D20324" w:rsidP="0023109D">
            <w:pPr>
              <w:widowControl w:val="0"/>
              <w:spacing w:after="160"/>
              <w:rPr>
                <w:rFonts w:ascii="GHEA Grapalat" w:hAnsi="GHEA Grapalat" w:cs="Tahoma"/>
                <w:lang w:val="ru-RU"/>
              </w:rPr>
            </w:pPr>
            <w:r w:rsidRPr="00D20324">
              <w:rPr>
                <w:rFonts w:ascii="GHEA Grapalat" w:hAnsi="GHEA Grapalat"/>
                <w:lang w:val="ru-RU"/>
              </w:rPr>
              <w:t>23.а.</w:t>
            </w:r>
            <w:r w:rsidRPr="00D20324">
              <w:rPr>
                <w:rFonts w:ascii="GHEA Grapalat" w:hAnsi="GHEA Grapalat"/>
                <w:lang w:val="ru-RU"/>
              </w:rPr>
              <w:tab/>
              <w:t xml:space="preserve"> Обслуживающая плательщика финансовая организация </w:t>
            </w:r>
          </w:p>
          <w:p w14:paraId="1E28A363" w14:textId="77777777" w:rsidR="00D20324" w:rsidRPr="00D20324" w:rsidRDefault="00D20324" w:rsidP="0023109D">
            <w:pPr>
              <w:widowControl w:val="0"/>
              <w:spacing w:after="160"/>
              <w:rPr>
                <w:rFonts w:ascii="GHEA Grapalat" w:hAnsi="GHEA Grapalat" w:cs="Tahoma"/>
                <w:lang w:val="ru-RU"/>
              </w:rPr>
            </w:pPr>
          </w:p>
          <w:p w14:paraId="1810C829" w14:textId="77777777" w:rsidR="00D20324" w:rsidRPr="00D20324" w:rsidRDefault="00D20324" w:rsidP="0023109D">
            <w:pPr>
              <w:widowControl w:val="0"/>
              <w:jc w:val="right"/>
              <w:rPr>
                <w:rFonts w:ascii="GHEA Grapalat" w:hAnsi="GHEA Grapalat" w:cs="Tahoma"/>
                <w:lang w:val="ru-RU"/>
              </w:rPr>
            </w:pPr>
            <w:r w:rsidRPr="00D20324">
              <w:rPr>
                <w:rFonts w:ascii="GHEA Grapalat" w:hAnsi="GHEA Grapalat"/>
                <w:lang w:val="ru-RU"/>
              </w:rPr>
              <w:t>/____________________/</w:t>
            </w:r>
          </w:p>
          <w:p w14:paraId="56DB9367" w14:textId="77777777" w:rsidR="00D20324" w:rsidRDefault="00D20324" w:rsidP="0023109D">
            <w:pPr>
              <w:widowControl w:val="0"/>
              <w:spacing w:after="160"/>
              <w:ind w:right="983"/>
              <w:jc w:val="right"/>
              <w:rPr>
                <w:rFonts w:ascii="GHEA Grapalat" w:hAnsi="GHEA Grapalat" w:cs="Sylfaen"/>
                <w:vertAlign w:val="superscript"/>
              </w:rPr>
            </w:pPr>
            <w:r>
              <w:rPr>
                <w:rFonts w:ascii="GHEA Grapalat" w:hAnsi="GHEA Grapalat"/>
                <w:vertAlign w:val="superscript"/>
              </w:rPr>
              <w:t>/</w:t>
            </w:r>
            <w:proofErr w:type="spellStart"/>
            <w:r>
              <w:rPr>
                <w:rFonts w:ascii="GHEA Grapalat" w:hAnsi="GHEA Grapalat"/>
                <w:vertAlign w:val="superscript"/>
              </w:rPr>
              <w:t>подпись</w:t>
            </w:r>
            <w:proofErr w:type="spellEnd"/>
            <w:r>
              <w:rPr>
                <w:rFonts w:ascii="GHEA Grapalat" w:hAnsi="GHEA Grapalat"/>
                <w:vertAlign w:val="superscript"/>
              </w:rPr>
              <w:t>/</w:t>
            </w:r>
          </w:p>
          <w:p w14:paraId="40B2AD56" w14:textId="77777777" w:rsidR="00D20324" w:rsidRDefault="00D20324" w:rsidP="0023109D">
            <w:pPr>
              <w:widowControl w:val="0"/>
              <w:spacing w:after="160"/>
              <w:rPr>
                <w:rFonts w:ascii="GHEA Grapalat" w:hAnsi="GHEA Grapalat" w:cs="Arial"/>
              </w:rPr>
            </w:pPr>
          </w:p>
        </w:tc>
      </w:tr>
      <w:tr w:rsidR="00D20324" w:rsidRPr="003E7AC5" w14:paraId="71EE4BD0" w14:textId="77777777" w:rsidTr="0023109D">
        <w:trPr>
          <w:trHeight w:val="2194"/>
        </w:trPr>
        <w:tc>
          <w:tcPr>
            <w:tcW w:w="5616" w:type="dxa"/>
            <w:tcBorders>
              <w:top w:val="nil"/>
              <w:left w:val="single" w:sz="4" w:space="0" w:color="auto"/>
              <w:bottom w:val="single" w:sz="4" w:space="0" w:color="auto"/>
              <w:right w:val="single" w:sz="4" w:space="0" w:color="auto"/>
            </w:tcBorders>
            <w:noWrap/>
            <w:vAlign w:val="bottom"/>
          </w:tcPr>
          <w:p w14:paraId="0CC588F6" w14:textId="77777777" w:rsidR="00D20324" w:rsidRDefault="00D20324" w:rsidP="0023109D">
            <w:pPr>
              <w:widowControl w:val="0"/>
              <w:tabs>
                <w:tab w:val="left" w:pos="4678"/>
              </w:tabs>
              <w:spacing w:after="160"/>
              <w:rPr>
                <w:rFonts w:ascii="GHEA Grapalat" w:hAnsi="GHEA Grapalat" w:cs="Sylfaen"/>
              </w:rPr>
            </w:pPr>
            <w:r>
              <w:rPr>
                <w:rFonts w:ascii="GHEA Grapalat" w:hAnsi="GHEA Grapalat"/>
              </w:rPr>
              <w:t>24.б.</w:t>
            </w:r>
            <w:r>
              <w:rPr>
                <w:rFonts w:ascii="GHEA Grapalat" w:hAnsi="GHEA Grapalat"/>
              </w:rPr>
              <w:tab/>
              <w:t>М. П.</w:t>
            </w:r>
          </w:p>
          <w:p w14:paraId="112404FC" w14:textId="77777777" w:rsidR="00D20324" w:rsidRDefault="00D20324" w:rsidP="0023109D">
            <w:pPr>
              <w:widowControl w:val="0"/>
              <w:spacing w:after="160"/>
              <w:rPr>
                <w:rFonts w:ascii="GHEA Grapalat" w:hAnsi="GHEA Grapalat" w:cs="Sylfaen"/>
              </w:rPr>
            </w:pPr>
          </w:p>
          <w:p w14:paraId="2DDFF331" w14:textId="77777777" w:rsidR="00D20324" w:rsidRDefault="00D20324" w:rsidP="0023109D">
            <w:pPr>
              <w:widowControl w:val="0"/>
              <w:spacing w:after="160"/>
              <w:ind w:right="155"/>
              <w:jc w:val="right"/>
              <w:rPr>
                <w:rFonts w:ascii="GHEA Grapalat" w:hAnsi="GHEA Grapalat" w:cs="Sylfaen"/>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8168C2" w14:textId="77777777" w:rsidR="00D20324" w:rsidRPr="00D20324" w:rsidRDefault="00D20324" w:rsidP="0023109D">
            <w:pPr>
              <w:widowControl w:val="0"/>
              <w:tabs>
                <w:tab w:val="left" w:pos="4554"/>
              </w:tabs>
              <w:spacing w:after="160"/>
              <w:rPr>
                <w:rFonts w:ascii="GHEA Grapalat" w:hAnsi="GHEA Grapalat" w:cs="Sylfaen"/>
                <w:lang w:val="ru-RU"/>
              </w:rPr>
            </w:pPr>
            <w:r w:rsidRPr="00D20324">
              <w:rPr>
                <w:rFonts w:ascii="GHEA Grapalat" w:hAnsi="GHEA Grapalat"/>
                <w:lang w:val="ru-RU"/>
              </w:rPr>
              <w:t>23.б.</w:t>
            </w:r>
            <w:r w:rsidRPr="00D20324">
              <w:rPr>
                <w:rFonts w:ascii="GHEA Grapalat" w:hAnsi="GHEA Grapalat"/>
                <w:lang w:val="ru-RU"/>
              </w:rPr>
              <w:tab/>
              <w:t>М. П.</w:t>
            </w:r>
          </w:p>
          <w:p w14:paraId="169C98AB" w14:textId="77777777" w:rsidR="00D20324" w:rsidRPr="00D20324" w:rsidRDefault="00D20324" w:rsidP="0023109D">
            <w:pPr>
              <w:widowControl w:val="0"/>
              <w:spacing w:after="160"/>
              <w:rPr>
                <w:rFonts w:ascii="GHEA Grapalat" w:hAnsi="GHEA Grapalat"/>
                <w:lang w:val="ru-RU"/>
              </w:rPr>
            </w:pPr>
          </w:p>
          <w:p w14:paraId="1099A8D2" w14:textId="77777777" w:rsidR="00D20324" w:rsidRPr="00D20324" w:rsidRDefault="00D20324" w:rsidP="0023109D">
            <w:pPr>
              <w:widowControl w:val="0"/>
              <w:spacing w:after="160"/>
              <w:jc w:val="right"/>
              <w:rPr>
                <w:rFonts w:ascii="GHEA Grapalat" w:hAnsi="GHEA Grapalat" w:cs="Sylfaen"/>
                <w:lang w:val="ru-RU"/>
              </w:rPr>
            </w:pPr>
            <w:r w:rsidRPr="00D20324">
              <w:rPr>
                <w:rFonts w:ascii="GHEA Grapalat" w:hAnsi="GHEA Grapalat"/>
                <w:lang w:val="ru-RU"/>
              </w:rPr>
              <w:t>23.в Дата исполнения: "___" ___ 20___г.</w:t>
            </w:r>
          </w:p>
        </w:tc>
      </w:tr>
    </w:tbl>
    <w:p w14:paraId="5DDF6E5C" w14:textId="77777777" w:rsidR="00D20324" w:rsidRPr="00D20324" w:rsidRDefault="00D20324" w:rsidP="00D20324">
      <w:pPr>
        <w:widowControl w:val="0"/>
        <w:spacing w:after="160"/>
        <w:jc w:val="center"/>
        <w:rPr>
          <w:rFonts w:ascii="GHEA Grapalat" w:hAnsi="GHEA Grapalat" w:cs="Sylfaen"/>
          <w:lang w:val="ru-RU"/>
        </w:rPr>
      </w:pPr>
    </w:p>
    <w:p w14:paraId="5F99ACBE" w14:textId="77777777" w:rsidR="00D20324" w:rsidRPr="00D20324" w:rsidRDefault="00D20324" w:rsidP="00D20324">
      <w:pPr>
        <w:widowControl w:val="0"/>
        <w:spacing w:after="160"/>
        <w:ind w:left="567" w:right="565"/>
        <w:jc w:val="center"/>
        <w:rPr>
          <w:rFonts w:ascii="GHEA Grapalat" w:hAnsi="GHEA Grapalat"/>
          <w:b/>
          <w:lang w:val="ru-RU"/>
        </w:rPr>
      </w:pPr>
    </w:p>
    <w:p w14:paraId="2584CF64" w14:textId="77777777" w:rsidR="00D20324" w:rsidRPr="00D20324" w:rsidRDefault="00D20324" w:rsidP="00D20324">
      <w:pPr>
        <w:widowControl w:val="0"/>
        <w:spacing w:after="160"/>
        <w:ind w:left="567" w:right="565"/>
        <w:jc w:val="center"/>
        <w:rPr>
          <w:rFonts w:ascii="GHEA Grapalat" w:hAnsi="GHEA Grapalat"/>
          <w:b/>
          <w:lang w:val="ru-RU"/>
        </w:rPr>
      </w:pPr>
    </w:p>
    <w:p w14:paraId="7314E50D" w14:textId="77777777" w:rsidR="00D20324" w:rsidRPr="00D20324" w:rsidRDefault="00D20324" w:rsidP="00D20324">
      <w:pPr>
        <w:widowControl w:val="0"/>
        <w:spacing w:after="160"/>
        <w:ind w:left="567" w:right="565"/>
        <w:jc w:val="center"/>
        <w:rPr>
          <w:rFonts w:ascii="GHEA Grapalat" w:hAnsi="GHEA Grapalat"/>
          <w:b/>
          <w:lang w:val="ru-RU"/>
        </w:rPr>
      </w:pPr>
    </w:p>
    <w:p w14:paraId="03A406A2" w14:textId="77777777" w:rsidR="00D20324" w:rsidRPr="00D20324" w:rsidRDefault="00D20324" w:rsidP="00D20324">
      <w:pPr>
        <w:widowControl w:val="0"/>
        <w:spacing w:after="160"/>
        <w:jc w:val="center"/>
        <w:rPr>
          <w:rFonts w:ascii="GHEA Grapalat" w:hAnsi="GHEA Grapalat" w:cs="Sylfaen"/>
          <w:lang w:val="ru-RU"/>
        </w:rPr>
      </w:pPr>
    </w:p>
    <w:p w14:paraId="469F1F56" w14:textId="77777777" w:rsidR="00D20324" w:rsidRPr="00D20324" w:rsidRDefault="00D20324" w:rsidP="00D20324">
      <w:pPr>
        <w:rPr>
          <w:rFonts w:ascii="GHEA Grapalat" w:hAnsi="GHEA Grapalat" w:cs="Sylfaen"/>
          <w:lang w:val="ru-RU"/>
        </w:rPr>
      </w:pPr>
      <w:r w:rsidRPr="00D20324">
        <w:rPr>
          <w:rFonts w:ascii="GHEA Grapalat" w:hAnsi="GHEA Grapalat" w:cs="Sylfaen"/>
          <w:lang w:val="ru-RU"/>
        </w:rPr>
        <w:t xml:space="preserve">*  </w:t>
      </w:r>
      <w:r w:rsidRPr="00D20324">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181FFB4" w14:textId="77777777" w:rsidR="00D20324" w:rsidRPr="00D20324" w:rsidRDefault="00D20324" w:rsidP="00D20324">
      <w:pPr>
        <w:rPr>
          <w:rFonts w:ascii="GHEA Grapalat" w:hAnsi="GHEA Grapalat" w:cs="Sylfaen"/>
          <w:lang w:val="ru-RU"/>
        </w:rPr>
      </w:pPr>
      <w:r w:rsidRPr="00D20324">
        <w:rPr>
          <w:rFonts w:ascii="GHEA Grapalat" w:hAnsi="GHEA Grapalat" w:cs="Sylfaen"/>
          <w:lang w:val="ru-RU"/>
        </w:rPr>
        <w:br w:type="page"/>
      </w:r>
    </w:p>
    <w:p w14:paraId="533B97F2" w14:textId="77777777" w:rsidR="00D20324" w:rsidRPr="00D20324" w:rsidRDefault="00D20324" w:rsidP="00D20324">
      <w:pPr>
        <w:widowControl w:val="0"/>
        <w:spacing w:after="160"/>
        <w:ind w:left="567" w:right="565"/>
        <w:jc w:val="center"/>
        <w:rPr>
          <w:rFonts w:ascii="GHEA Grapalat" w:hAnsi="GHEA Grapalat"/>
          <w:b/>
          <w:lang w:val="ru-RU"/>
        </w:rPr>
      </w:pPr>
      <w:r w:rsidRPr="00D20324">
        <w:rPr>
          <w:rFonts w:ascii="GHEA Grapalat" w:hAnsi="GHEA Grapalat"/>
          <w:b/>
          <w:lang w:val="ru-RU"/>
        </w:rPr>
        <w:lastRenderedPageBreak/>
        <w:t xml:space="preserve">Обязательные реквизиты платежного требования </w:t>
      </w:r>
      <w:r w:rsidRPr="00D20324">
        <w:rPr>
          <w:rFonts w:ascii="GHEA Grapalat" w:hAnsi="GHEA Grapalat"/>
          <w:b/>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0324" w:rsidRPr="003E7AC5" w14:paraId="2909CBCE" w14:textId="77777777" w:rsidTr="0023109D">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0410CE9"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A9912FF" w14:textId="77777777" w:rsidR="00D20324" w:rsidRDefault="00D20324" w:rsidP="0023109D">
            <w:pPr>
              <w:widowControl w:val="0"/>
              <w:spacing w:after="120"/>
              <w:jc w:val="center"/>
              <w:rPr>
                <w:rFonts w:ascii="GHEA Grapalat" w:hAnsi="GHEA Grapalat"/>
                <w:b/>
                <w:sz w:val="18"/>
                <w:szCs w:val="18"/>
              </w:rPr>
            </w:pPr>
            <w:proofErr w:type="spellStart"/>
            <w:r>
              <w:rPr>
                <w:rFonts w:ascii="GHEA Grapalat" w:hAnsi="GHEA Grapalat"/>
                <w:b/>
                <w:sz w:val="18"/>
                <w:szCs w:val="18"/>
              </w:rPr>
              <w:t>Реквизиты</w:t>
            </w:r>
            <w:proofErr w:type="spellEnd"/>
            <w:r>
              <w:rPr>
                <w:rFonts w:ascii="GHEA Grapalat" w:hAnsi="GHEA Grapalat"/>
                <w:b/>
                <w:sz w:val="18"/>
                <w:szCs w:val="18"/>
              </w:rPr>
              <w:t xml:space="preserve"> </w:t>
            </w:r>
            <w:proofErr w:type="spellStart"/>
            <w:r>
              <w:rPr>
                <w:rFonts w:ascii="GHEA Grapalat" w:hAnsi="GHEA Grapalat"/>
                <w:b/>
                <w:sz w:val="18"/>
                <w:szCs w:val="18"/>
              </w:rPr>
              <w:t>документа</w:t>
            </w:r>
            <w:proofErr w:type="spellEnd"/>
            <w:r>
              <w:rPr>
                <w:rFonts w:ascii="GHEA Grapalat" w:hAnsi="GHEA Grapalat"/>
                <w:b/>
                <w:sz w:val="18"/>
                <w:szCs w:val="18"/>
              </w:rPr>
              <w:t xml:space="preserve"> "</w:t>
            </w:r>
            <w:proofErr w:type="spellStart"/>
            <w:r>
              <w:rPr>
                <w:rFonts w:ascii="GHEA Grapalat" w:hAnsi="GHEA Grapalat"/>
                <w:b/>
                <w:sz w:val="18"/>
                <w:szCs w:val="18"/>
              </w:rPr>
              <w:t>Платежное</w:t>
            </w:r>
            <w:proofErr w:type="spellEnd"/>
            <w:r>
              <w:rPr>
                <w:rFonts w:ascii="GHEA Grapalat" w:hAnsi="GHEA Grapalat"/>
                <w:b/>
                <w:sz w:val="18"/>
                <w:szCs w:val="18"/>
              </w:rPr>
              <w:t xml:space="preserve"> </w:t>
            </w:r>
            <w:proofErr w:type="spellStart"/>
            <w:r>
              <w:rPr>
                <w:rFonts w:ascii="GHEA Grapalat" w:hAnsi="GHEA Grapalat"/>
                <w:b/>
                <w:sz w:val="18"/>
                <w:szCs w:val="18"/>
              </w:rPr>
              <w:t>требование</w:t>
            </w:r>
            <w:proofErr w:type="spellEnd"/>
            <w:r>
              <w:rPr>
                <w:rFonts w:ascii="GHEA Grapalat" w:hAnsi="GHEA Grapalat"/>
                <w:b/>
                <w:sz w:val="18"/>
                <w:szCs w:val="18"/>
              </w:rPr>
              <w:t>"</w:t>
            </w:r>
          </w:p>
        </w:tc>
        <w:tc>
          <w:tcPr>
            <w:tcW w:w="2050" w:type="dxa"/>
            <w:tcBorders>
              <w:top w:val="single" w:sz="4" w:space="0" w:color="auto"/>
              <w:left w:val="single" w:sz="4" w:space="0" w:color="auto"/>
              <w:bottom w:val="single" w:sz="4" w:space="0" w:color="auto"/>
              <w:right w:val="single" w:sz="4" w:space="0" w:color="auto"/>
            </w:tcBorders>
            <w:hideMark/>
          </w:tcPr>
          <w:p w14:paraId="6D7A9DFF"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Наличие указанного поля/</w:t>
            </w:r>
          </w:p>
          <w:p w14:paraId="140C25EB"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3117599A"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 xml:space="preserve">Требование о заполнении реквизита </w:t>
            </w:r>
          </w:p>
          <w:p w14:paraId="67D52962"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77A17688"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Сторона,</w:t>
            </w:r>
          </w:p>
          <w:p w14:paraId="084D28C2"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 xml:space="preserve">заполняющая реквизит </w:t>
            </w:r>
          </w:p>
          <w:p w14:paraId="13215CCB"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бенефициар или плательщик</w:t>
            </w:r>
          </w:p>
          <w:p w14:paraId="01F181B6"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(в связи с процессом закупки)</w:t>
            </w:r>
          </w:p>
        </w:tc>
      </w:tr>
      <w:tr w:rsidR="00D20324" w14:paraId="0052AD35" w14:textId="77777777" w:rsidTr="0023109D">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7DC6983"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5DC8C8F7"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7AD287AA"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79AB8016"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35DCB72"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5</w:t>
            </w:r>
          </w:p>
        </w:tc>
      </w:tr>
      <w:tr w:rsidR="00D20324" w:rsidRPr="003E7AC5" w14:paraId="700D3128"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CB8718"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610A9071"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наименование</w:t>
            </w:r>
            <w:proofErr w:type="spellEnd"/>
            <w:r>
              <w:rPr>
                <w:rFonts w:ascii="GHEA Grapalat" w:hAnsi="GHEA Grapalat"/>
                <w:sz w:val="18"/>
                <w:szCs w:val="18"/>
              </w:rPr>
              <w:t xml:space="preserve"> </w:t>
            </w:r>
            <w:proofErr w:type="spellStart"/>
            <w:r>
              <w:rPr>
                <w:rFonts w:ascii="GHEA Grapalat" w:hAnsi="GHEA Grapalat"/>
                <w:sz w:val="18"/>
                <w:szCs w:val="18"/>
              </w:rPr>
              <w:t>документа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D54165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E9F8E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3FE5B9C"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на документе заранее заполнено "Платежное требование"</w:t>
            </w:r>
          </w:p>
        </w:tc>
      </w:tr>
      <w:tr w:rsidR="00D20324" w:rsidRPr="003E7AC5" w14:paraId="43346B14"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523C24B"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7E18D58" w14:textId="77777777" w:rsidR="00D20324" w:rsidRDefault="00D20324" w:rsidP="0023109D">
            <w:pPr>
              <w:widowControl w:val="0"/>
              <w:spacing w:after="120"/>
              <w:jc w:val="both"/>
              <w:rPr>
                <w:rFonts w:ascii="GHEA Grapalat" w:hAnsi="GHEA Grapalat"/>
                <w:sz w:val="18"/>
                <w:szCs w:val="18"/>
              </w:rPr>
            </w:pPr>
            <w:proofErr w:type="spellStart"/>
            <w:r>
              <w:rPr>
                <w:rFonts w:ascii="GHEA Grapalat" w:hAnsi="GHEA Grapalat"/>
                <w:sz w:val="18"/>
                <w:szCs w:val="18"/>
              </w:rPr>
              <w:t>номер</w:t>
            </w:r>
            <w:proofErr w:type="spellEnd"/>
            <w:r>
              <w:rPr>
                <w:rFonts w:ascii="GHEA Grapalat" w:hAnsi="GHEA Grapalat"/>
                <w:sz w:val="18"/>
                <w:szCs w:val="18"/>
              </w:rPr>
              <w:t xml:space="preserve"> </w:t>
            </w:r>
            <w:proofErr w:type="spellStart"/>
            <w:r>
              <w:rPr>
                <w:rFonts w:ascii="GHEA Grapalat" w:hAnsi="GHEA Grapalat"/>
                <w:sz w:val="18"/>
                <w:szCs w:val="18"/>
              </w:rPr>
              <w:t>платежного</w:t>
            </w:r>
            <w:proofErr w:type="spellEnd"/>
            <w:r>
              <w:rPr>
                <w:rFonts w:ascii="GHEA Grapalat" w:hAnsi="GHEA Grapalat"/>
                <w:sz w:val="18"/>
                <w:szCs w:val="18"/>
              </w:rPr>
              <w:t xml:space="preserve"> </w:t>
            </w:r>
            <w:proofErr w:type="spellStart"/>
            <w:r>
              <w:rPr>
                <w:rFonts w:ascii="GHEA Grapalat" w:hAnsi="GHEA Grapalat"/>
                <w:sz w:val="18"/>
                <w:szCs w:val="18"/>
              </w:rPr>
              <w:t>требования</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2F81121"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1B6069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F2896F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бенефициаром при представлении платежного требования в банк плательщика</w:t>
            </w:r>
          </w:p>
        </w:tc>
      </w:tr>
      <w:tr w:rsidR="00D20324" w:rsidRPr="003E7AC5" w14:paraId="622A9177"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CFCC6F1"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1868DBE0" w14:textId="77777777" w:rsidR="00D20324" w:rsidRDefault="00D20324" w:rsidP="0023109D">
            <w:pPr>
              <w:widowControl w:val="0"/>
              <w:spacing w:after="120"/>
              <w:jc w:val="both"/>
              <w:rPr>
                <w:rFonts w:ascii="GHEA Grapalat" w:hAnsi="GHEA Grapalat"/>
                <w:sz w:val="18"/>
                <w:szCs w:val="18"/>
              </w:rPr>
            </w:pPr>
            <w:proofErr w:type="spellStart"/>
            <w:r>
              <w:rPr>
                <w:rFonts w:ascii="GHEA Grapalat" w:hAnsi="GHEA Grapalat"/>
                <w:sz w:val="18"/>
                <w:szCs w:val="18"/>
              </w:rPr>
              <w:t>дата</w:t>
            </w:r>
            <w:proofErr w:type="spellEnd"/>
            <w:r>
              <w:rPr>
                <w:rFonts w:ascii="GHEA Grapalat" w:hAnsi="GHEA Grapalat"/>
                <w:sz w:val="18"/>
                <w:szCs w:val="18"/>
              </w:rPr>
              <w:t xml:space="preserve"> </w:t>
            </w:r>
            <w:proofErr w:type="spellStart"/>
            <w:r>
              <w:rPr>
                <w:rFonts w:ascii="GHEA Grapalat" w:hAnsi="GHEA Grapalat"/>
                <w:sz w:val="18"/>
                <w:szCs w:val="18"/>
              </w:rPr>
              <w:t>представления</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9C7EF6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5638F44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p w14:paraId="62000CCD" w14:textId="77777777" w:rsidR="00D20324" w:rsidRDefault="00D20324" w:rsidP="0023109D">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36F7F97A"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бенефициаром в день представления платежного требования в банк плательщика </w:t>
            </w:r>
          </w:p>
        </w:tc>
      </w:tr>
      <w:tr w:rsidR="00D20324" w14:paraId="68ECE49C"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61B5B66"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328E1160" w14:textId="77777777" w:rsidR="00D20324" w:rsidRPr="00D20324" w:rsidRDefault="00D20324" w:rsidP="0023109D">
            <w:pPr>
              <w:widowControl w:val="0"/>
              <w:spacing w:after="120"/>
              <w:jc w:val="both"/>
              <w:rPr>
                <w:rFonts w:ascii="GHEA Grapalat" w:hAnsi="GHEA Grapalat"/>
                <w:sz w:val="18"/>
                <w:szCs w:val="18"/>
                <w:lang w:val="ru-RU"/>
              </w:rPr>
            </w:pPr>
            <w:r w:rsidRPr="00D20324">
              <w:rPr>
                <w:rFonts w:ascii="GHEA Grapalat" w:hAnsi="GHEA Grapalat"/>
                <w:sz w:val="18"/>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F3D67F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1CB462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2E4E2513" w14:textId="77777777" w:rsidR="00D20324" w:rsidRDefault="00D20324" w:rsidP="0023109D">
            <w:pPr>
              <w:widowControl w:val="0"/>
              <w:spacing w:after="120"/>
              <w:jc w:val="center"/>
              <w:rPr>
                <w:rFonts w:ascii="GHEA Grapalat" w:hAnsi="GHEA Grapalat"/>
                <w:sz w:val="18"/>
                <w:szCs w:val="18"/>
              </w:rPr>
            </w:pPr>
            <w:r w:rsidRPr="00D20324">
              <w:rPr>
                <w:rFonts w:ascii="GHEA Grapalat" w:hAnsi="GHEA Grapalat"/>
                <w:sz w:val="18"/>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proofErr w:type="spellStart"/>
            <w:r>
              <w:rPr>
                <w:rFonts w:ascii="GHEA Grapalat" w:hAnsi="GHEA Grapalat"/>
                <w:sz w:val="18"/>
                <w:szCs w:val="18"/>
              </w:rPr>
              <w:t>При</w:t>
            </w:r>
            <w:proofErr w:type="spellEnd"/>
            <w:r>
              <w:rPr>
                <w:rFonts w:ascii="GHEA Grapalat" w:hAnsi="GHEA Grapalat"/>
                <w:sz w:val="18"/>
                <w:szCs w:val="18"/>
              </w:rPr>
              <w:t xml:space="preserve"> </w:t>
            </w:r>
            <w:proofErr w:type="spellStart"/>
            <w:r>
              <w:rPr>
                <w:rFonts w:ascii="GHEA Grapalat" w:hAnsi="GHEA Grapalat"/>
                <w:sz w:val="18"/>
                <w:szCs w:val="18"/>
              </w:rPr>
              <w:t>необходимости</w:t>
            </w:r>
            <w:proofErr w:type="spellEnd"/>
            <w:r>
              <w:rPr>
                <w:rFonts w:ascii="GHEA Grapalat" w:hAnsi="GHEA Grapalat"/>
                <w:sz w:val="18"/>
                <w:szCs w:val="18"/>
              </w:rPr>
              <w:t xml:space="preserve"> </w:t>
            </w:r>
            <w:proofErr w:type="spellStart"/>
            <w:r>
              <w:rPr>
                <w:rFonts w:ascii="GHEA Grapalat" w:hAnsi="GHEA Grapalat"/>
                <w:sz w:val="18"/>
                <w:szCs w:val="18"/>
              </w:rPr>
              <w:t>указываются</w:t>
            </w:r>
            <w:proofErr w:type="spellEnd"/>
            <w:r>
              <w:rPr>
                <w:rFonts w:ascii="GHEA Grapalat" w:hAnsi="GHEA Grapalat"/>
                <w:sz w:val="18"/>
                <w:szCs w:val="18"/>
              </w:rPr>
              <w:t xml:space="preserve"> </w:t>
            </w:r>
            <w:proofErr w:type="spellStart"/>
            <w:r>
              <w:rPr>
                <w:rFonts w:ascii="GHEA Grapalat" w:hAnsi="GHEA Grapalat"/>
                <w:sz w:val="18"/>
                <w:szCs w:val="18"/>
              </w:rPr>
              <w:t>также</w:t>
            </w:r>
            <w:proofErr w:type="spellEnd"/>
            <w:r>
              <w:rPr>
                <w:rFonts w:ascii="GHEA Grapalat" w:hAnsi="GHEA Grapalat"/>
                <w:sz w:val="18"/>
                <w:szCs w:val="18"/>
              </w:rPr>
              <w:t xml:space="preserve"> </w:t>
            </w:r>
            <w:proofErr w:type="spellStart"/>
            <w:r>
              <w:rPr>
                <w:rFonts w:ascii="GHEA Grapalat" w:hAnsi="GHEA Grapalat"/>
                <w:sz w:val="18"/>
                <w:szCs w:val="18"/>
              </w:rPr>
              <w:t>иные</w:t>
            </w:r>
            <w:proofErr w:type="spellEnd"/>
            <w:r>
              <w:rPr>
                <w:rFonts w:ascii="GHEA Grapalat" w:hAnsi="GHEA Grapalat"/>
                <w:sz w:val="18"/>
                <w:szCs w:val="18"/>
              </w:rPr>
              <w:t xml:space="preserve"> </w:t>
            </w:r>
            <w:proofErr w:type="spellStart"/>
            <w:r>
              <w:rPr>
                <w:rFonts w:ascii="GHEA Grapalat" w:hAnsi="GHEA Grapalat"/>
                <w:sz w:val="18"/>
                <w:szCs w:val="18"/>
              </w:rPr>
              <w:t>данные</w:t>
            </w:r>
            <w:proofErr w:type="spellEnd"/>
            <w:r>
              <w:rPr>
                <w:rFonts w:ascii="GHEA Grapalat" w:hAnsi="GHEA Grapalat"/>
                <w:sz w:val="18"/>
                <w:szCs w:val="18"/>
              </w:rPr>
              <w:t xml:space="preserve">. </w:t>
            </w: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F10F84"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14:paraId="78375CC0"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30B3493"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3FECC79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B0C92F"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E23032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r>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03D3C1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14:paraId="69FAC26C"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E3180"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12EDF02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номер</w:t>
            </w:r>
            <w:proofErr w:type="spellEnd"/>
            <w:r>
              <w:rPr>
                <w:rFonts w:ascii="GHEA Grapalat" w:hAnsi="GHEA Grapalat"/>
                <w:sz w:val="18"/>
                <w:szCs w:val="18"/>
              </w:rPr>
              <w:t xml:space="preserve"> </w:t>
            </w:r>
            <w:proofErr w:type="spellStart"/>
            <w:r>
              <w:rPr>
                <w:rFonts w:ascii="GHEA Grapalat" w:hAnsi="GHEA Grapalat"/>
                <w:sz w:val="18"/>
                <w:szCs w:val="18"/>
              </w:rPr>
              <w:t>счета</w:t>
            </w:r>
            <w:proofErr w:type="spellEnd"/>
            <w:r>
              <w:rPr>
                <w:rFonts w:ascii="GHEA Grapalat" w:hAnsi="GHEA Grapalat"/>
                <w:sz w:val="18"/>
                <w:szCs w:val="18"/>
              </w:rPr>
              <w:t xml:space="preserve">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D234E0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E763DE9"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7931F0C7"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BEEFA0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14:paraId="179C0F25"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0187F1"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lastRenderedPageBreak/>
              <w:t>7.</w:t>
            </w:r>
          </w:p>
        </w:tc>
        <w:tc>
          <w:tcPr>
            <w:tcW w:w="1938" w:type="dxa"/>
            <w:tcBorders>
              <w:top w:val="single" w:sz="4" w:space="0" w:color="auto"/>
              <w:left w:val="single" w:sz="4" w:space="0" w:color="auto"/>
              <w:bottom w:val="single" w:sz="4" w:space="0" w:color="auto"/>
              <w:right w:val="single" w:sz="4" w:space="0" w:color="auto"/>
            </w:tcBorders>
            <w:hideMark/>
          </w:tcPr>
          <w:p w14:paraId="59C9192B"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 xml:space="preserve">УНН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2D760B0"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BA50026"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3403A53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0AE53E84"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14:paraId="6B61DA5B"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8FDB2F7"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17C7943C"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 xml:space="preserve">НЗОУ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E8E87DA"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CFEB00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71B3E3B7"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D33E841"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rsidRPr="003E7AC5" w14:paraId="3AC25F27"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402BF9C"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187D8264"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1FFEB14"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1EA334E"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40BF3DC2" w14:textId="77777777" w:rsidR="00D20324" w:rsidRDefault="00D20324" w:rsidP="0023109D">
            <w:pPr>
              <w:widowControl w:val="0"/>
              <w:spacing w:after="120"/>
              <w:jc w:val="center"/>
              <w:rPr>
                <w:rFonts w:ascii="GHEA Grapalat" w:hAnsi="GHEA Grapalat"/>
                <w:sz w:val="18"/>
                <w:szCs w:val="18"/>
              </w:rPr>
            </w:pPr>
            <w:r w:rsidRPr="00D20324">
              <w:rPr>
                <w:rFonts w:ascii="GHEA Grapalat" w:hAnsi="GHEA Grapalat"/>
                <w:sz w:val="18"/>
                <w:szCs w:val="18"/>
                <w:lang w:val="ru-RU"/>
              </w:rPr>
              <w:t xml:space="preserve">заполняется наименование лица, являющегося бенефициаром (получателем платежа). </w:t>
            </w:r>
            <w:proofErr w:type="spellStart"/>
            <w:r>
              <w:rPr>
                <w:rFonts w:ascii="GHEA Grapalat" w:hAnsi="GHEA Grapalat"/>
                <w:sz w:val="18"/>
                <w:szCs w:val="18"/>
              </w:rPr>
              <w:t>При</w:t>
            </w:r>
            <w:proofErr w:type="spellEnd"/>
            <w:r>
              <w:rPr>
                <w:rFonts w:ascii="GHEA Grapalat" w:hAnsi="GHEA Grapalat"/>
                <w:sz w:val="18"/>
                <w:szCs w:val="18"/>
              </w:rPr>
              <w:t xml:space="preserve"> </w:t>
            </w:r>
            <w:proofErr w:type="spellStart"/>
            <w:r>
              <w:rPr>
                <w:rFonts w:ascii="GHEA Grapalat" w:hAnsi="GHEA Grapalat"/>
                <w:sz w:val="18"/>
                <w:szCs w:val="18"/>
              </w:rPr>
              <w:t>необходимости</w:t>
            </w:r>
            <w:proofErr w:type="spellEnd"/>
            <w:r>
              <w:rPr>
                <w:rFonts w:ascii="GHEA Grapalat" w:hAnsi="GHEA Grapalat"/>
                <w:sz w:val="18"/>
                <w:szCs w:val="18"/>
              </w:rPr>
              <w:t xml:space="preserve"> </w:t>
            </w:r>
            <w:proofErr w:type="spellStart"/>
            <w:r>
              <w:rPr>
                <w:rFonts w:ascii="GHEA Grapalat" w:hAnsi="GHEA Grapalat"/>
                <w:sz w:val="18"/>
                <w:szCs w:val="18"/>
              </w:rPr>
              <w:t>указываются</w:t>
            </w:r>
            <w:proofErr w:type="spellEnd"/>
            <w:r>
              <w:rPr>
                <w:rFonts w:ascii="GHEA Grapalat" w:hAnsi="GHEA Grapalat"/>
                <w:sz w:val="18"/>
                <w:szCs w:val="18"/>
              </w:rPr>
              <w:t xml:space="preserve"> </w:t>
            </w:r>
            <w:proofErr w:type="spellStart"/>
            <w:r>
              <w:rPr>
                <w:rFonts w:ascii="GHEA Grapalat" w:hAnsi="GHEA Grapalat"/>
                <w:sz w:val="18"/>
                <w:szCs w:val="18"/>
              </w:rPr>
              <w:t>также</w:t>
            </w:r>
            <w:proofErr w:type="spellEnd"/>
            <w:r>
              <w:rPr>
                <w:rFonts w:ascii="GHEA Grapalat" w:hAnsi="GHEA Grapalat"/>
                <w:sz w:val="18"/>
                <w:szCs w:val="18"/>
              </w:rPr>
              <w:t xml:space="preserve"> </w:t>
            </w:r>
            <w:proofErr w:type="spellStart"/>
            <w:r>
              <w:rPr>
                <w:rFonts w:ascii="GHEA Grapalat" w:hAnsi="GHEA Grapalat"/>
                <w:sz w:val="18"/>
                <w:szCs w:val="18"/>
              </w:rPr>
              <w:t>иные</w:t>
            </w:r>
            <w:proofErr w:type="spellEnd"/>
            <w:r>
              <w:rPr>
                <w:rFonts w:ascii="GHEA Grapalat" w:hAnsi="GHEA Grapalat"/>
                <w:sz w:val="18"/>
                <w:szCs w:val="18"/>
              </w:rPr>
              <w:t xml:space="preserve"> </w:t>
            </w:r>
            <w:proofErr w:type="spellStart"/>
            <w:r>
              <w:rPr>
                <w:rFonts w:ascii="GHEA Grapalat" w:hAnsi="GHEA Grapalat"/>
                <w:sz w:val="18"/>
                <w:szCs w:val="18"/>
              </w:rPr>
              <w:t>данные</w:t>
            </w:r>
            <w:proofErr w:type="spellEnd"/>
            <w:r>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hideMark/>
          </w:tcPr>
          <w:p w14:paraId="03B11013"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заранее заполняется бенефициаром — по приглашению</w:t>
            </w:r>
          </w:p>
        </w:tc>
      </w:tr>
      <w:tr w:rsidR="00D20324" w14:paraId="3927AE85"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DC92220"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382EFFFD"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 xml:space="preserve">НЗОУ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E1F68F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60BE18C"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60D8625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6841A36E"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w:t>
            </w:r>
            <w:proofErr w:type="spellStart"/>
            <w:r>
              <w:rPr>
                <w:rFonts w:ascii="GHEA Grapalat" w:hAnsi="GHEA Grapalat"/>
                <w:sz w:val="18"/>
                <w:szCs w:val="18"/>
              </w:rPr>
              <w:t>не</w:t>
            </w:r>
            <w:proofErr w:type="spellEnd"/>
            <w:r>
              <w:rPr>
                <w:rFonts w:ascii="GHEA Grapalat" w:hAnsi="GHEA Grapalat"/>
                <w:sz w:val="18"/>
                <w:szCs w:val="18"/>
              </w:rPr>
              <w:t xml:space="preserve"> </w:t>
            </w:r>
            <w:proofErr w:type="spellStart"/>
            <w:r>
              <w:rPr>
                <w:rFonts w:ascii="GHEA Grapalat" w:hAnsi="GHEA Grapalat"/>
                <w:sz w:val="18"/>
                <w:szCs w:val="18"/>
              </w:rPr>
              <w:t>заполняется</w:t>
            </w:r>
            <w:proofErr w:type="spellEnd"/>
            <w:r>
              <w:rPr>
                <w:rFonts w:ascii="GHEA Grapalat" w:hAnsi="GHEA Grapalat"/>
                <w:sz w:val="18"/>
                <w:szCs w:val="18"/>
              </w:rPr>
              <w:t>)</w:t>
            </w:r>
          </w:p>
        </w:tc>
      </w:tr>
      <w:tr w:rsidR="00D20324" w:rsidRPr="003E7AC5" w14:paraId="6BAFF49E"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25EEBF3"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4E8E95A1"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 xml:space="preserve">УНН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F0F1ED9"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F511D"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567776B0"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40111DC5"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заранее заполняется бенефициаром — по приглашению</w:t>
            </w:r>
          </w:p>
        </w:tc>
      </w:tr>
      <w:tr w:rsidR="00D20324" w:rsidRPr="003E7AC5" w14:paraId="1FB46AF3"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8483A5F"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65F43AC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657FF68D"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226EA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8FB673D"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заранее заполняется бенефициаром — по приглашению</w:t>
            </w:r>
          </w:p>
        </w:tc>
      </w:tr>
      <w:tr w:rsidR="00D20324" w:rsidRPr="003E7AC5" w14:paraId="3FBB5A7B"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777B34F"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7626BF0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номер</w:t>
            </w:r>
            <w:proofErr w:type="spellEnd"/>
            <w:r>
              <w:rPr>
                <w:rFonts w:ascii="GHEA Grapalat" w:hAnsi="GHEA Grapalat"/>
                <w:sz w:val="18"/>
                <w:szCs w:val="18"/>
              </w:rPr>
              <w:t xml:space="preserve"> </w:t>
            </w:r>
            <w:proofErr w:type="spellStart"/>
            <w:r>
              <w:rPr>
                <w:rFonts w:ascii="GHEA Grapalat" w:hAnsi="GHEA Grapalat"/>
                <w:sz w:val="18"/>
                <w:szCs w:val="18"/>
              </w:rPr>
              <w:t>счета</w:t>
            </w:r>
            <w:proofErr w:type="spellEnd"/>
            <w:r>
              <w:rPr>
                <w:rFonts w:ascii="GHEA Grapalat" w:hAnsi="GHEA Grapalat"/>
                <w:sz w:val="18"/>
                <w:szCs w:val="18"/>
              </w:rPr>
              <w:t xml:space="preserve">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77B6DDF"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532E74A"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6CDFF59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номер банковского (казначейского) счета бенефициара, на который должны быть переведены </w:t>
            </w:r>
            <w:r w:rsidRPr="00D20324">
              <w:rPr>
                <w:rFonts w:ascii="GHEA Grapalat" w:hAnsi="GHEA Grapalat"/>
                <w:sz w:val="18"/>
                <w:szCs w:val="18"/>
                <w:lang w:val="ru-RU"/>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66DCCD4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lastRenderedPageBreak/>
              <w:t>заранее заполняется бенефициаром — по приглашению</w:t>
            </w:r>
          </w:p>
        </w:tc>
      </w:tr>
      <w:tr w:rsidR="00D20324" w14:paraId="3B221CD7"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18B040B"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hideMark/>
          </w:tcPr>
          <w:p w14:paraId="1D26C7E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сумма</w:t>
            </w:r>
            <w:proofErr w:type="spellEnd"/>
            <w:r>
              <w:rPr>
                <w:rFonts w:ascii="GHEA Grapalat" w:hAnsi="GHEA Grapalat"/>
                <w:sz w:val="18"/>
                <w:szCs w:val="18"/>
              </w:rPr>
              <w:t xml:space="preserve"> (</w:t>
            </w:r>
            <w:proofErr w:type="spellStart"/>
            <w:r>
              <w:rPr>
                <w:rFonts w:ascii="GHEA Grapalat" w:hAnsi="GHEA Grapalat"/>
                <w:sz w:val="18"/>
                <w:szCs w:val="18"/>
              </w:rPr>
              <w:t>цифрами</w:t>
            </w:r>
            <w:proofErr w:type="spellEnd"/>
            <w:r>
              <w:rPr>
                <w:rFonts w:ascii="GHEA Grapalat" w:hAnsi="GHEA Grapalat"/>
                <w:sz w:val="18"/>
                <w:szCs w:val="18"/>
              </w:rPr>
              <w:t xml:space="preserve"> и </w:t>
            </w:r>
            <w:proofErr w:type="spellStart"/>
            <w:r>
              <w:rPr>
                <w:rFonts w:ascii="GHEA Grapalat" w:hAnsi="GHEA Grapalat"/>
                <w:sz w:val="18"/>
                <w:szCs w:val="18"/>
              </w:rPr>
              <w:t>прописью</w:t>
            </w:r>
            <w:proofErr w:type="spellEnd"/>
            <w:r>
              <w:rPr>
                <w:rFonts w:ascii="GHEA Grapalat" w:hAnsi="GHEA Grapalat"/>
                <w:sz w:val="18"/>
                <w:szCs w:val="18"/>
              </w:rPr>
              <w:t>)</w:t>
            </w:r>
          </w:p>
        </w:tc>
        <w:tc>
          <w:tcPr>
            <w:tcW w:w="2050" w:type="dxa"/>
            <w:tcBorders>
              <w:top w:val="single" w:sz="4" w:space="0" w:color="auto"/>
              <w:left w:val="single" w:sz="4" w:space="0" w:color="auto"/>
              <w:bottom w:val="single" w:sz="4" w:space="0" w:color="auto"/>
              <w:right w:val="single" w:sz="4" w:space="0" w:color="auto"/>
            </w:tcBorders>
            <w:hideMark/>
          </w:tcPr>
          <w:p w14:paraId="73D0B632"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8EA99F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4B219809"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62D25C0C"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r>
              <w:rPr>
                <w:rFonts w:ascii="GHEA Grapalat" w:hAnsi="GHEA Grapalat"/>
                <w:sz w:val="18"/>
                <w:szCs w:val="18"/>
              </w:rPr>
              <w:t xml:space="preserve"> </w:t>
            </w:r>
          </w:p>
        </w:tc>
      </w:tr>
      <w:tr w:rsidR="00D20324" w:rsidRPr="003E7AC5" w14:paraId="1E8B53AC"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6B92DD6"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29203A65"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546CEB6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18F25BB"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1BA75EF0"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7EF1D52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 заполняется и не применяется)</w:t>
            </w:r>
          </w:p>
        </w:tc>
      </w:tr>
      <w:tr w:rsidR="00D20324" w14:paraId="78209292"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215B5CA"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75EBEB15"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6A689A0"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DFAA8D9"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42C720F"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rsidRPr="003E7AC5" w14:paraId="13A719FC"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A3E52D"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E9BA5A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цель</w:t>
            </w:r>
            <w:proofErr w:type="spellEnd"/>
            <w:r>
              <w:rPr>
                <w:rFonts w:ascii="GHEA Grapalat" w:hAnsi="GHEA Grapalat"/>
                <w:sz w:val="18"/>
                <w:szCs w:val="18"/>
              </w:rPr>
              <w:t xml:space="preserve"> </w:t>
            </w:r>
            <w:proofErr w:type="spellStart"/>
            <w:r>
              <w:rPr>
                <w:rFonts w:ascii="GHEA Grapalat" w:hAnsi="GHEA Grapalat"/>
                <w:sz w:val="18"/>
                <w:szCs w:val="18"/>
              </w:rPr>
              <w:t>сделки</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42F856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E1DE364"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hideMark/>
          </w:tcPr>
          <w:p w14:paraId="2BA9296E"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заранее заполняется бенефициаром — по приглашению</w:t>
            </w:r>
          </w:p>
        </w:tc>
      </w:tr>
      <w:tr w:rsidR="00D20324" w14:paraId="607B66E7"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9C94CB"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6E04E4B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основания</w:t>
            </w:r>
            <w:proofErr w:type="spellEnd"/>
            <w:r>
              <w:rPr>
                <w:rFonts w:ascii="GHEA Grapalat" w:hAnsi="GHEA Grapalat"/>
                <w:sz w:val="18"/>
                <w:szCs w:val="18"/>
              </w:rPr>
              <w:t xml:space="preserve"> </w:t>
            </w:r>
            <w:proofErr w:type="spellStart"/>
            <w:r>
              <w:rPr>
                <w:rFonts w:ascii="GHEA Grapalat" w:hAnsi="GHEA Grapalat"/>
                <w:sz w:val="18"/>
                <w:szCs w:val="18"/>
              </w:rPr>
              <w:t>для</w:t>
            </w:r>
            <w:proofErr w:type="spellEnd"/>
            <w:r>
              <w:rPr>
                <w:rFonts w:ascii="GHEA Grapalat" w:hAnsi="GHEA Grapalat"/>
                <w:sz w:val="18"/>
                <w:szCs w:val="18"/>
              </w:rPr>
              <w:t xml:space="preserve"> </w:t>
            </w:r>
            <w:proofErr w:type="spellStart"/>
            <w:r>
              <w:rPr>
                <w:rFonts w:ascii="GHEA Grapalat" w:hAnsi="GHEA Grapalat"/>
                <w:sz w:val="18"/>
                <w:szCs w:val="18"/>
              </w:rPr>
              <w:t>совершения</w:t>
            </w:r>
            <w:proofErr w:type="spellEnd"/>
            <w:r>
              <w:rPr>
                <w:rFonts w:ascii="GHEA Grapalat" w:hAnsi="GHEA Grapalat"/>
                <w:sz w:val="18"/>
                <w:szCs w:val="18"/>
              </w:rPr>
              <w:t xml:space="preserve"> </w:t>
            </w:r>
            <w:proofErr w:type="spellStart"/>
            <w:r>
              <w:rPr>
                <w:rFonts w:ascii="GHEA Grapalat" w:hAnsi="GHEA Grapalat"/>
                <w:sz w:val="18"/>
                <w:szCs w:val="18"/>
              </w:rPr>
              <w:t>платежа</w:t>
            </w:r>
            <w:proofErr w:type="spellEnd"/>
            <w:r>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4CC750C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5734F7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03BB77C6"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49EE929D"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бенефициаром</w:t>
            </w:r>
            <w:proofErr w:type="spellEnd"/>
          </w:p>
        </w:tc>
      </w:tr>
      <w:tr w:rsidR="00D20324" w14:paraId="011B3F63"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9278BE6"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7D2EEA8A"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условия</w:t>
            </w:r>
            <w:proofErr w:type="spellEnd"/>
            <w:r>
              <w:rPr>
                <w:rFonts w:ascii="GHEA Grapalat" w:hAnsi="GHEA Grapalat"/>
                <w:sz w:val="18"/>
                <w:szCs w:val="18"/>
              </w:rPr>
              <w:t xml:space="preserve"> </w:t>
            </w:r>
            <w:proofErr w:type="spellStart"/>
            <w:r>
              <w:rPr>
                <w:rFonts w:ascii="GHEA Grapalat" w:hAnsi="GHEA Grapalat"/>
                <w:sz w:val="18"/>
                <w:szCs w:val="18"/>
              </w:rPr>
              <w:t>оплаты</w:t>
            </w:r>
            <w:proofErr w:type="spellEnd"/>
            <w:r>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0BE8B73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CA1916" w14:textId="77777777" w:rsidR="00D20324" w:rsidRPr="00D20324" w:rsidRDefault="00D20324" w:rsidP="0023109D">
            <w:pPr>
              <w:widowControl w:val="0"/>
              <w:spacing w:after="120"/>
              <w:jc w:val="center"/>
              <w:rPr>
                <w:rFonts w:ascii="GHEA Grapalat" w:hAnsi="GHEA Grapalat" w:cs="Sylfaen"/>
                <w:sz w:val="18"/>
                <w:szCs w:val="18"/>
                <w:lang w:val="ru-RU"/>
              </w:rPr>
            </w:pPr>
            <w:r w:rsidRPr="00D20324">
              <w:rPr>
                <w:rFonts w:ascii="GHEA Grapalat" w:hAnsi="GHEA Grapalat"/>
                <w:sz w:val="18"/>
                <w:szCs w:val="18"/>
                <w:lang w:val="ru-RU"/>
              </w:rPr>
              <w:t xml:space="preserve">обязательно </w:t>
            </w:r>
          </w:p>
          <w:p w14:paraId="59316C35" w14:textId="77777777" w:rsidR="00D20324" w:rsidRPr="00D20324" w:rsidRDefault="00D20324" w:rsidP="0023109D">
            <w:pPr>
              <w:widowControl w:val="0"/>
              <w:spacing w:after="120"/>
              <w:jc w:val="center"/>
              <w:rPr>
                <w:rFonts w:ascii="GHEA Grapalat" w:hAnsi="GHEA Grapalat" w:cs="Sylfaen"/>
                <w:sz w:val="18"/>
                <w:szCs w:val="18"/>
                <w:lang w:val="ru-RU"/>
              </w:rPr>
            </w:pPr>
            <w:r w:rsidRPr="00D20324">
              <w:rPr>
                <w:rFonts w:ascii="GHEA Grapalat" w:hAnsi="GHEA Grapalat"/>
                <w:sz w:val="18"/>
                <w:szCs w:val="18"/>
                <w:lang w:val="ru-RU"/>
              </w:rPr>
              <w:t xml:space="preserve">заполняются слова "акцептованный платеж", </w:t>
            </w:r>
          </w:p>
          <w:p w14:paraId="581119D3"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3189510"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заранее</w:t>
            </w:r>
            <w:proofErr w:type="spellEnd"/>
            <w:r>
              <w:rPr>
                <w:rFonts w:ascii="GHEA Grapalat" w:hAnsi="GHEA Grapalat"/>
                <w:sz w:val="18"/>
                <w:szCs w:val="18"/>
              </w:rPr>
              <w:t xml:space="preserve"> </w:t>
            </w: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бенефициаром</w:t>
            </w:r>
            <w:proofErr w:type="spellEnd"/>
            <w:r>
              <w:rPr>
                <w:rFonts w:ascii="GHEA Grapalat" w:hAnsi="GHEA Grapalat"/>
                <w:sz w:val="18"/>
                <w:szCs w:val="18"/>
              </w:rPr>
              <w:t xml:space="preserve"> </w:t>
            </w:r>
          </w:p>
        </w:tc>
      </w:tr>
      <w:tr w:rsidR="00D20324" w14:paraId="3511055B"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5B71C4"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0828138C"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количество</w:t>
            </w:r>
            <w:proofErr w:type="spellEnd"/>
            <w:r>
              <w:rPr>
                <w:rFonts w:ascii="GHEA Grapalat" w:hAnsi="GHEA Grapalat"/>
                <w:sz w:val="18"/>
                <w:szCs w:val="18"/>
              </w:rPr>
              <w:t xml:space="preserve"> </w:t>
            </w:r>
            <w:proofErr w:type="spellStart"/>
            <w:r>
              <w:rPr>
                <w:rFonts w:ascii="GHEA Grapalat" w:hAnsi="GHEA Grapalat"/>
                <w:sz w:val="18"/>
                <w:szCs w:val="18"/>
              </w:rPr>
              <w:t>прилагаемых</w:t>
            </w:r>
            <w:proofErr w:type="spellEnd"/>
            <w:r>
              <w:rPr>
                <w:rFonts w:ascii="GHEA Grapalat" w:hAnsi="GHEA Grapalat"/>
                <w:sz w:val="18"/>
                <w:szCs w:val="18"/>
              </w:rPr>
              <w:t xml:space="preserve"> </w:t>
            </w:r>
            <w:proofErr w:type="spellStart"/>
            <w:r>
              <w:rPr>
                <w:rFonts w:ascii="GHEA Grapalat" w:hAnsi="GHEA Grapalat"/>
                <w:sz w:val="18"/>
                <w:szCs w:val="18"/>
              </w:rPr>
              <w:t>страниц</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482885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EB51C5B"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250D875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количество страниц прилагаемых к Требованию документов, которые должны быть </w:t>
            </w:r>
            <w:r w:rsidRPr="00D20324">
              <w:rPr>
                <w:rFonts w:ascii="GHEA Grapalat" w:hAnsi="GHEA Grapalat"/>
                <w:sz w:val="18"/>
                <w:szCs w:val="18"/>
                <w:lang w:val="ru-RU"/>
              </w:rPr>
              <w:lastRenderedPageBreak/>
              <w:t>предоставлены плательщику (банку плательщика)</w:t>
            </w:r>
          </w:p>
          <w:p w14:paraId="130EFB1A"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40C3DD6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lastRenderedPageBreak/>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бенефициаром</w:t>
            </w:r>
            <w:proofErr w:type="spellEnd"/>
          </w:p>
        </w:tc>
      </w:tr>
      <w:tr w:rsidR="00D20324" w:rsidRPr="003E7AC5" w14:paraId="6ADF8FC7"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90742E2"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hideMark/>
          </w:tcPr>
          <w:p w14:paraId="569DB53D"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подпись</w:t>
            </w:r>
            <w:proofErr w:type="spellEnd"/>
            <w:r>
              <w:rPr>
                <w:rFonts w:ascii="GHEA Grapalat" w:hAnsi="GHEA Grapalat"/>
                <w:sz w:val="18"/>
                <w:szCs w:val="18"/>
              </w:rPr>
              <w:t xml:space="preserve">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3EB68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FED6349"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4106C64E"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BF26F8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подписывается плательщиком или </w:t>
            </w:r>
          </w:p>
          <w:p w14:paraId="5EAE96E4"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проставляется электронная подпись плательщика</w:t>
            </w:r>
          </w:p>
        </w:tc>
      </w:tr>
      <w:tr w:rsidR="00D20324" w:rsidRPr="003E7AC5" w14:paraId="02F7FC6B"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D9BB52A"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7981C71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печать</w:t>
            </w:r>
            <w:proofErr w:type="spellEnd"/>
            <w:r>
              <w:rPr>
                <w:rFonts w:ascii="GHEA Grapalat" w:hAnsi="GHEA Grapalat"/>
                <w:sz w:val="18"/>
                <w:szCs w:val="18"/>
              </w:rPr>
              <w:t xml:space="preserve">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2BF144D"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77A6CC4"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обязательно: </w:t>
            </w:r>
          </w:p>
          <w:p w14:paraId="2EAB8E26"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при наличии печати, когда плательщик представляет Требование в бумажной форме</w:t>
            </w:r>
          </w:p>
          <w:p w14:paraId="06790447" w14:textId="77777777" w:rsidR="00D20324" w:rsidRPr="00D20324" w:rsidRDefault="00D20324" w:rsidP="0023109D">
            <w:pPr>
              <w:widowControl w:val="0"/>
              <w:spacing w:after="120"/>
              <w:jc w:val="center"/>
              <w:rPr>
                <w:rFonts w:ascii="GHEA Grapalat" w:hAnsi="GHEA Grapalat"/>
                <w:sz w:val="18"/>
                <w:szCs w:val="18"/>
                <w:lang w:val="ru-RU"/>
              </w:rPr>
            </w:pPr>
          </w:p>
        </w:tc>
        <w:tc>
          <w:tcPr>
            <w:tcW w:w="2640" w:type="dxa"/>
            <w:tcBorders>
              <w:top w:val="single" w:sz="4" w:space="0" w:color="auto"/>
              <w:left w:val="single" w:sz="4" w:space="0" w:color="auto"/>
              <w:bottom w:val="single" w:sz="4" w:space="0" w:color="auto"/>
              <w:right w:val="single" w:sz="4" w:space="0" w:color="auto"/>
            </w:tcBorders>
            <w:hideMark/>
          </w:tcPr>
          <w:p w14:paraId="6BA5BB4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скрепляется печатью плательщика </w:t>
            </w:r>
          </w:p>
          <w:p w14:paraId="500FA349"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при представлении в бумажной форме</w:t>
            </w:r>
          </w:p>
        </w:tc>
      </w:tr>
      <w:tr w:rsidR="00D20324" w14:paraId="238B5F50"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9B40A0"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50B3D54"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подпись</w:t>
            </w:r>
            <w:proofErr w:type="spellEnd"/>
            <w:r>
              <w:rPr>
                <w:rFonts w:ascii="GHEA Grapalat" w:hAnsi="GHEA Grapalat"/>
                <w:sz w:val="18"/>
                <w:szCs w:val="18"/>
              </w:rPr>
              <w:t xml:space="preserve">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B3C8C05"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CD460C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обязательно: </w:t>
            </w:r>
          </w:p>
          <w:p w14:paraId="1A9083CA"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351C8E49"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подписывается</w:t>
            </w:r>
            <w:proofErr w:type="spellEnd"/>
            <w:r>
              <w:rPr>
                <w:rFonts w:ascii="GHEA Grapalat" w:hAnsi="GHEA Grapalat"/>
                <w:sz w:val="18"/>
                <w:szCs w:val="18"/>
              </w:rPr>
              <w:t xml:space="preserve"> </w:t>
            </w:r>
            <w:proofErr w:type="spellStart"/>
            <w:r>
              <w:rPr>
                <w:rFonts w:ascii="GHEA Grapalat" w:hAnsi="GHEA Grapalat"/>
                <w:sz w:val="18"/>
                <w:szCs w:val="18"/>
              </w:rPr>
              <w:t>бенефициаром</w:t>
            </w:r>
            <w:proofErr w:type="spellEnd"/>
          </w:p>
        </w:tc>
      </w:tr>
      <w:tr w:rsidR="00D20324" w:rsidRPr="003E7AC5" w14:paraId="3433BD51"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4D43CE8"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D3156A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печать</w:t>
            </w:r>
            <w:proofErr w:type="spellEnd"/>
            <w:r>
              <w:rPr>
                <w:rFonts w:ascii="GHEA Grapalat" w:hAnsi="GHEA Grapalat"/>
                <w:sz w:val="18"/>
                <w:szCs w:val="18"/>
              </w:rPr>
              <w:t xml:space="preserve">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8D59A8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9736A4"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r>
              <w:rPr>
                <w:rFonts w:ascii="GHEA Grapalat" w:hAnsi="GHEA Grapalat"/>
                <w:sz w:val="18"/>
                <w:szCs w:val="18"/>
              </w:rPr>
              <w:t xml:space="preserve">: </w:t>
            </w:r>
          </w:p>
          <w:p w14:paraId="05181191"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при</w:t>
            </w:r>
            <w:proofErr w:type="spellEnd"/>
            <w:r>
              <w:rPr>
                <w:rFonts w:ascii="GHEA Grapalat" w:hAnsi="GHEA Grapalat"/>
                <w:sz w:val="18"/>
                <w:szCs w:val="18"/>
              </w:rPr>
              <w:t xml:space="preserve"> </w:t>
            </w:r>
            <w:proofErr w:type="spellStart"/>
            <w:r>
              <w:rPr>
                <w:rFonts w:ascii="GHEA Grapalat" w:hAnsi="GHEA Grapalat"/>
                <w:sz w:val="18"/>
                <w:szCs w:val="18"/>
              </w:rPr>
              <w:t>наличии</w:t>
            </w:r>
            <w:proofErr w:type="spellEnd"/>
            <w:r>
              <w:rPr>
                <w:rFonts w:ascii="GHEA Grapalat" w:hAnsi="GHEA Grapalat"/>
                <w:sz w:val="18"/>
                <w:szCs w:val="18"/>
              </w:rPr>
              <w:t xml:space="preserve"> </w:t>
            </w:r>
            <w:proofErr w:type="spellStart"/>
            <w:r>
              <w:rPr>
                <w:rFonts w:ascii="GHEA Grapalat" w:hAnsi="GHEA Grapalat"/>
                <w:sz w:val="18"/>
                <w:szCs w:val="18"/>
              </w:rPr>
              <w:t>печати</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7668EF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скрепляется печатью бенефициара </w:t>
            </w:r>
          </w:p>
          <w:p w14:paraId="04866DED"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при представлении в банк в бумажной форме</w:t>
            </w:r>
          </w:p>
        </w:tc>
      </w:tr>
      <w:tr w:rsidR="00D20324" w:rsidRPr="003E7AC5" w14:paraId="19510D3B"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FF2AA50"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5B7C8964"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53AFA25C"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3F485E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26C0D624"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E3EEE8"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7FAA4005"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57546D5"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0F2B2E47"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штамп </w:t>
            </w:r>
            <w:r w:rsidRPr="00D20324">
              <w:rPr>
                <w:rFonts w:ascii="GHEA Grapalat" w:hAnsi="GHEA Grapalat"/>
                <w:sz w:val="18"/>
                <w:szCs w:val="18"/>
                <w:lang w:val="ru-RU"/>
              </w:rPr>
              <w:lastRenderedPageBreak/>
              <w:t xml:space="preserve">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069B058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lastRenderedPageBreak/>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430CF10"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5F844E4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1BD210F"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68466403"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66FE85"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hideMark/>
          </w:tcPr>
          <w:p w14:paraId="273F1427"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9F4DBDC"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1A3498A"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7048D29A"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4C442E0"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61187C84"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77C2B8"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607601CE"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A302A82"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4DB7B9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4320484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82E859"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0194CAA2"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36DBA29"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238B6115"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5182039"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98EA05"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7A56AE4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6A0D80"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4F093C55"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2E683E"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4361DFA0"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1CCCDEE9"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A9045B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0BCE8839"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D4C9BFF" w14:textId="77777777" w:rsidR="00D20324" w:rsidRPr="00D20324" w:rsidRDefault="00D20324" w:rsidP="0023109D">
            <w:pPr>
              <w:widowControl w:val="0"/>
              <w:spacing w:after="120"/>
              <w:jc w:val="center"/>
              <w:rPr>
                <w:rFonts w:ascii="GHEA Grapalat" w:hAnsi="GHEA Grapalat"/>
                <w:sz w:val="18"/>
                <w:szCs w:val="18"/>
                <w:lang w:val="ru-RU"/>
              </w:rPr>
            </w:pPr>
          </w:p>
        </w:tc>
      </w:tr>
    </w:tbl>
    <w:p w14:paraId="305C79A6" w14:textId="77777777" w:rsidR="00D20324" w:rsidRPr="00D20324" w:rsidRDefault="00D20324" w:rsidP="003070BB">
      <w:pPr>
        <w:widowControl w:val="0"/>
        <w:spacing w:after="160"/>
        <w:ind w:right="565"/>
        <w:rPr>
          <w:rFonts w:ascii="GHEA Grapalat" w:hAnsi="GHEA Grapalat"/>
          <w:b/>
          <w:lang w:val="ru-RU"/>
        </w:rPr>
      </w:pPr>
    </w:p>
    <w:p w14:paraId="66B396F1" w14:textId="77777777" w:rsidR="00D20324" w:rsidRPr="00D20324" w:rsidRDefault="00D20324" w:rsidP="003070BB">
      <w:pPr>
        <w:widowControl w:val="0"/>
        <w:spacing w:after="160"/>
        <w:rPr>
          <w:rFonts w:ascii="GHEA Grapalat" w:hAnsi="GHEA Grapalat"/>
          <w:b/>
          <w:lang w:val="ru-RU"/>
        </w:rPr>
      </w:pPr>
    </w:p>
    <w:p w14:paraId="12B279E3" w14:textId="77777777" w:rsidR="00D20324" w:rsidRPr="00D20324" w:rsidRDefault="00D20324" w:rsidP="00D20324">
      <w:pPr>
        <w:widowControl w:val="0"/>
        <w:spacing w:after="160"/>
        <w:ind w:firstLine="567"/>
        <w:jc w:val="right"/>
        <w:rPr>
          <w:rFonts w:ascii="GHEA Grapalat" w:hAnsi="GHEA Grapalat" w:cs="Arial"/>
          <w:b/>
          <w:lang w:val="ru-RU"/>
        </w:rPr>
      </w:pPr>
      <w:r w:rsidRPr="00D20324">
        <w:rPr>
          <w:rFonts w:ascii="GHEA Grapalat" w:hAnsi="GHEA Grapalat"/>
          <w:b/>
          <w:lang w:val="ru-RU"/>
        </w:rPr>
        <w:lastRenderedPageBreak/>
        <w:t>Приложение № 5</w:t>
      </w:r>
    </w:p>
    <w:p w14:paraId="63FAC73D" w14:textId="2FA8A001" w:rsidR="00D20324" w:rsidRPr="003B3836" w:rsidRDefault="00D20324" w:rsidP="003B3836">
      <w:pPr>
        <w:widowControl w:val="0"/>
        <w:spacing w:after="160"/>
        <w:ind w:firstLine="567"/>
        <w:jc w:val="right"/>
        <w:rPr>
          <w:rFonts w:ascii="GHEA Grapalat" w:hAnsi="GHEA Grapalat" w:cs="Arial"/>
          <w:b/>
          <w:lang w:val="ru-RU"/>
        </w:rPr>
      </w:pPr>
      <w:r w:rsidRPr="003B3836">
        <w:rPr>
          <w:rFonts w:ascii="GHEA Grapalat" w:hAnsi="GHEA Grapalat"/>
          <w:b/>
          <w:lang w:val="ru-RU"/>
        </w:rPr>
        <w:t>к Приглашению на открытый конкурс</w:t>
      </w:r>
      <w:r w:rsidRPr="003B3836">
        <w:rPr>
          <w:rFonts w:ascii="GHEA Grapalat" w:hAnsi="GHEA Grapalat" w:cs="Arial"/>
          <w:b/>
          <w:lang w:val="ru-RU"/>
        </w:rPr>
        <w:br/>
      </w:r>
      <w:r w:rsidRPr="003B3836">
        <w:rPr>
          <w:rFonts w:ascii="GHEA Grapalat" w:hAnsi="GHEA Grapalat"/>
          <w:b/>
          <w:lang w:val="ru-RU"/>
        </w:rPr>
        <w:t xml:space="preserve">под кодом </w:t>
      </w:r>
      <w:r w:rsidR="003B3836" w:rsidRPr="00D20324">
        <w:rPr>
          <w:rFonts w:ascii="GHEA Grapalat" w:hAnsi="GHEA Grapalat"/>
          <w:b/>
          <w:lang w:val="ru-RU"/>
        </w:rPr>
        <w:t>"</w:t>
      </w:r>
      <w:r w:rsidR="003B3836" w:rsidRPr="00D47073">
        <w:rPr>
          <w:rFonts w:ascii="GHEA Grapalat" w:hAnsi="GHEA Grapalat"/>
          <w:lang w:val="af-ZA"/>
        </w:rPr>
        <w:t xml:space="preserve"> </w:t>
      </w:r>
      <w:r w:rsidR="003B3836">
        <w:rPr>
          <w:rFonts w:ascii="GHEA Grapalat" w:hAnsi="GHEA Grapalat"/>
          <w:lang w:val="af-ZA"/>
        </w:rPr>
        <w:t>Հ</w:t>
      </w:r>
      <w:r w:rsidR="003B3836">
        <w:rPr>
          <w:rFonts w:ascii="GHEA Grapalat" w:hAnsi="GHEA Grapalat"/>
          <w:lang w:val="hy-AM"/>
        </w:rPr>
        <w:t>ԸՖ</w:t>
      </w:r>
      <w:r w:rsidR="003B3836">
        <w:rPr>
          <w:rFonts w:ascii="GHEA Grapalat" w:hAnsi="GHEA Grapalat"/>
          <w:lang w:val="af-ZA"/>
        </w:rPr>
        <w:t>-ԳՀԾՁԲ-</w:t>
      </w:r>
      <w:r w:rsidR="003B3836">
        <w:rPr>
          <w:rFonts w:ascii="GHEA Grapalat" w:hAnsi="GHEA Grapalat"/>
          <w:lang w:val="hy-AM"/>
        </w:rPr>
        <w:t>5/25</w:t>
      </w:r>
      <w:r w:rsidR="003B3836" w:rsidRPr="00D20324">
        <w:rPr>
          <w:rFonts w:ascii="GHEA Grapalat" w:hAnsi="GHEA Grapalat"/>
          <w:b/>
          <w:lang w:val="ru-RU"/>
        </w:rPr>
        <w:t>"</w:t>
      </w:r>
      <w:r w:rsidRPr="00B4193F">
        <w:rPr>
          <w:rStyle w:val="FootnoteReference"/>
          <w:rFonts w:ascii="GHEA Grapalat" w:hAnsi="GHEA Grapalat"/>
          <w:b/>
          <w:lang w:val="ru-RU"/>
        </w:rPr>
        <w:footnoteReference w:customMarkFollows="1" w:id="15"/>
        <w:t>*</w:t>
      </w:r>
    </w:p>
    <w:p w14:paraId="26BA5DD5" w14:textId="77777777" w:rsidR="00D20324" w:rsidRPr="00D20324" w:rsidRDefault="00D20324" w:rsidP="00D20324">
      <w:pPr>
        <w:widowControl w:val="0"/>
        <w:spacing w:after="160"/>
        <w:ind w:left="567" w:right="565"/>
        <w:jc w:val="center"/>
        <w:rPr>
          <w:rFonts w:ascii="GHEA Grapalat" w:hAnsi="GHEA Grapalat"/>
          <w:b/>
          <w:lang w:val="ru-RU"/>
        </w:rPr>
      </w:pPr>
    </w:p>
    <w:p w14:paraId="56AE72B8" w14:textId="77777777" w:rsidR="00D20324" w:rsidRDefault="00D20324" w:rsidP="00D20324">
      <w:pPr>
        <w:pStyle w:val="NormalWeb"/>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7D73DB7A" w14:textId="77777777" w:rsidR="00D20324" w:rsidRPr="00D20324" w:rsidRDefault="00D20324" w:rsidP="00D20324">
      <w:pPr>
        <w:widowControl w:val="0"/>
        <w:spacing w:after="160"/>
        <w:ind w:left="567" w:right="565"/>
        <w:jc w:val="center"/>
        <w:rPr>
          <w:rFonts w:ascii="GHEA Grapalat" w:hAnsi="GHEA Grapalat"/>
          <w:b/>
          <w:lang w:val="ru-RU"/>
        </w:rPr>
      </w:pPr>
      <w:r w:rsidRPr="00D20324">
        <w:rPr>
          <w:rFonts w:ascii="GHEA Grapalat" w:hAnsi="GHEA Grapalat"/>
          <w:b/>
          <w:lang w:val="ru-RU"/>
        </w:rPr>
        <w:t>(обеспечение договора)</w:t>
      </w:r>
    </w:p>
    <w:p w14:paraId="60B7C0F8" w14:textId="77777777" w:rsidR="00D20324" w:rsidRPr="00D20324" w:rsidRDefault="00D20324" w:rsidP="00D20324">
      <w:pPr>
        <w:widowControl w:val="0"/>
        <w:spacing w:after="160"/>
        <w:ind w:left="567" w:right="565"/>
        <w:jc w:val="center"/>
        <w:rPr>
          <w:rFonts w:ascii="GHEA Grapalat" w:hAnsi="GHEA Grapalat"/>
          <w:b/>
          <w:lang w:val="ru-RU"/>
        </w:rPr>
      </w:pPr>
    </w:p>
    <w:p w14:paraId="0472C848" w14:textId="77777777" w:rsidR="00D20324" w:rsidRDefault="00D20324" w:rsidP="00D20324">
      <w:pPr>
        <w:pStyle w:val="NormalWeb"/>
        <w:shd w:val="clear" w:color="auto" w:fill="FFFFFF"/>
        <w:jc w:val="both"/>
        <w:rPr>
          <w:rStyle w:val="Strong"/>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Pr>
          <w:rFonts w:eastAsiaTheme="minorHAnsi" w:cstheme="minorBidi"/>
        </w:rPr>
        <w:t>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rPr>
        <w:t xml:space="preserve">   </w:t>
      </w:r>
      <w:r>
        <w:rPr>
          <w:rFonts w:ascii="GHEA Grapalat" w:eastAsiaTheme="minorHAnsi" w:hAnsi="GHEA Grapalat" w:cstheme="minorBidi"/>
        </w:rPr>
        <w:t>заключаемым</w:t>
      </w:r>
      <w:r>
        <w:rPr>
          <w:rStyle w:val="Strong"/>
          <w:rFonts w:ascii="GHEA Grapalat" w:hAnsi="GHEA Grapalat"/>
          <w:sz w:val="22"/>
          <w:szCs w:val="22"/>
        </w:rPr>
        <w:t xml:space="preserve">  </w:t>
      </w:r>
      <w:r>
        <w:rPr>
          <w:rFonts w:ascii="GHEA Grapalat" w:eastAsiaTheme="minorHAnsi" w:hAnsi="GHEA Grapalat" w:cstheme="minorBidi"/>
          <w:bCs/>
        </w:rPr>
        <w:t>между</w:t>
      </w:r>
    </w:p>
    <w:p w14:paraId="427A31FF" w14:textId="77777777" w:rsidR="00D20324" w:rsidRDefault="00D20324" w:rsidP="00D20324">
      <w:pPr>
        <w:pStyle w:val="NormalWeb"/>
        <w:shd w:val="clear" w:color="auto" w:fill="FFFFFF"/>
        <w:jc w:val="both"/>
        <w:rPr>
          <w:rStyle w:val="Strong"/>
          <w:rFonts w:ascii="GHEA Grapalat" w:hAnsi="GHEA Grapalat"/>
          <w:b w:val="0"/>
          <w:bCs w:val="0"/>
          <w:sz w:val="20"/>
          <w:szCs w:val="20"/>
        </w:rPr>
      </w:pP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rPr>
        <w:t xml:space="preserve">      номер заключаемого договора</w:t>
      </w: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lang w:val="hy-AM"/>
        </w:rPr>
        <w:tab/>
      </w:r>
    </w:p>
    <w:p w14:paraId="64DCD42F" w14:textId="77777777" w:rsidR="00D20324" w:rsidRDefault="00D20324" w:rsidP="00D20324">
      <w:pPr>
        <w:pStyle w:val="NormalWeb"/>
        <w:shd w:val="clear" w:color="auto" w:fill="FFFFFF"/>
        <w:ind w:left="-142"/>
        <w:rPr>
          <w:rStyle w:val="Strong"/>
          <w:rFonts w:ascii="GHEA Grapalat" w:hAnsi="GHEA Grapalat"/>
          <w:b w:val="0"/>
          <w:bCs w:val="0"/>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Strong"/>
          <w:rFonts w:ascii="GHEA Grapalat" w:hAnsi="GHEA Grapalat"/>
          <w:sz w:val="20"/>
          <w:szCs w:val="20"/>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rPr>
        <w:t>____</w:t>
      </w:r>
      <w:r>
        <w:rPr>
          <w:rFonts w:eastAsiaTheme="minorHAnsi" w:cstheme="minorBidi"/>
        </w:rPr>
        <w:t xml:space="preserve">    </w:t>
      </w:r>
    </w:p>
    <w:p w14:paraId="06C4F308" w14:textId="77777777" w:rsidR="00D20324" w:rsidRDefault="00D20324" w:rsidP="00D20324">
      <w:pPr>
        <w:pStyle w:val="NormalWeb"/>
        <w:shd w:val="clear" w:color="auto" w:fill="FFFFFF"/>
        <w:ind w:left="-142"/>
        <w:rPr>
          <w:rStyle w:val="Strong"/>
          <w:rFonts w:ascii="GHEA Grapalat" w:hAnsi="GHEA Grapalat"/>
          <w:b w:val="0"/>
          <w:sz w:val="18"/>
          <w:szCs w:val="18"/>
        </w:rPr>
      </w:pPr>
      <w:r>
        <w:rPr>
          <w:rStyle w:val="Strong"/>
          <w:rFonts w:ascii="GHEA Grapalat" w:hAnsi="GHEA Grapalat"/>
          <w:sz w:val="18"/>
          <w:szCs w:val="18"/>
        </w:rPr>
        <w:t>наименование заказчика</w:t>
      </w:r>
      <w:r>
        <w:rPr>
          <w:rStyle w:val="Strong"/>
          <w:rFonts w:ascii="GHEA Grapalat" w:hAnsi="GHEA Grapalat"/>
          <w:sz w:val="20"/>
          <w:szCs w:val="20"/>
        </w:rPr>
        <w:t xml:space="preserve">                                            наименование отобранного участника</w:t>
      </w:r>
    </w:p>
    <w:p w14:paraId="4CAC3938" w14:textId="77777777" w:rsidR="00D20324" w:rsidRDefault="00D20324" w:rsidP="00D20324">
      <w:pPr>
        <w:pStyle w:val="NormalWeb"/>
        <w:shd w:val="clear" w:color="auto" w:fill="FFFFFF"/>
        <w:ind w:left="-142"/>
        <w:rPr>
          <w:rFonts w:cs="Sylfaen"/>
          <w:vertAlign w:val="superscript"/>
          <w:lang w:val="hy-AM"/>
        </w:rPr>
      </w:pPr>
      <w:r>
        <w:rPr>
          <w:rStyle w:val="Strong"/>
          <w:rFonts w:ascii="GHEA Grapalat" w:hAnsi="GHEA Grapalat"/>
          <w:sz w:val="20"/>
          <w:szCs w:val="20"/>
        </w:rPr>
        <w:t xml:space="preserve">                                                                </w:t>
      </w:r>
      <w:r>
        <w:rPr>
          <w:rStyle w:val="Strong"/>
          <w:rFonts w:ascii="GHEA Grapalat" w:hAnsi="GHEA Grapalat"/>
          <w:sz w:val="20"/>
          <w:szCs w:val="20"/>
          <w:lang w:val="hy-AM"/>
        </w:rPr>
        <w:tab/>
      </w:r>
    </w:p>
    <w:p w14:paraId="061C05D8" w14:textId="77777777" w:rsidR="00D20324" w:rsidRDefault="00D20324" w:rsidP="00D20324">
      <w:pPr>
        <w:pStyle w:val="NormalWeb"/>
        <w:shd w:val="clear" w:color="auto" w:fill="FFFFFF"/>
        <w:jc w:val="both"/>
        <w:rPr>
          <w:rFonts w:ascii="GHEA Grapalat" w:hAnsi="GHEA Grapalat"/>
          <w:sz w:val="20"/>
          <w:szCs w:val="20"/>
          <w:lang w:val="hy-AM"/>
        </w:rPr>
      </w:pPr>
      <w:r>
        <w:rPr>
          <w:rFonts w:eastAsiaTheme="minorHAnsi" w:cstheme="minorBidi"/>
        </w:rPr>
        <w:t>(</w:t>
      </w:r>
      <w:r>
        <w:rPr>
          <w:rFonts w:ascii="GHEA Grapalat" w:eastAsiaTheme="minorHAnsi" w:hAnsi="GHEA Grapalat" w:cstheme="minorBidi"/>
        </w:rPr>
        <w:t>далее-принципал).</w:t>
      </w:r>
    </w:p>
    <w:p w14:paraId="7C18E38A"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Style w:val="Strong"/>
          <w:rFonts w:ascii="GHEA Grapalat" w:hAnsi="GHEA Grapalat"/>
          <w:sz w:val="20"/>
          <w:szCs w:val="20"/>
          <w:lang w:val="hy-AM"/>
        </w:rPr>
        <w:tab/>
      </w:r>
      <w:r>
        <w:rPr>
          <w:rStyle w:val="Strong"/>
          <w:rFonts w:ascii="GHEA Grapalat" w:hAnsi="GHEA Grapalat"/>
          <w:sz w:val="20"/>
          <w:szCs w:val="20"/>
          <w:lang w:val="hy-AM"/>
        </w:rPr>
        <w:tab/>
      </w:r>
      <w:r>
        <w:rPr>
          <w:rFonts w:eastAsiaTheme="minorHAnsi" w:cstheme="minorBidi"/>
          <w:lang w:val="hy-AM"/>
        </w:rPr>
        <w:t xml:space="preserve"> </w:t>
      </w:r>
    </w:p>
    <w:p w14:paraId="61DE2E8D" w14:textId="77777777" w:rsidR="00D20324" w:rsidRDefault="00D20324" w:rsidP="00D20324">
      <w:pPr>
        <w:pStyle w:val="NormalWeb"/>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23ACB602" w14:textId="77777777" w:rsidR="00D20324" w:rsidRDefault="00D20324" w:rsidP="00D20324">
      <w:pPr>
        <w:pStyle w:val="NormalWeb"/>
        <w:shd w:val="clear" w:color="auto" w:fill="FFFFFF"/>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33CF3BF3" w14:textId="77777777" w:rsidR="00D20324" w:rsidRDefault="00D20324" w:rsidP="00D20324">
      <w:pPr>
        <w:pStyle w:val="NormalWeb"/>
        <w:shd w:val="clear" w:color="auto" w:fill="FFFFFF"/>
        <w:jc w:val="both"/>
        <w:rPr>
          <w:rFonts w:ascii="GHEA Grapalat" w:eastAsiaTheme="minorHAnsi" w:hAnsi="GHEA Grapalat" w:cstheme="minorBidi"/>
        </w:rPr>
      </w:pPr>
    </w:p>
    <w:p w14:paraId="303BAF39"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7CBDDE4B" w14:textId="77777777" w:rsidR="00D20324" w:rsidRDefault="00D20324" w:rsidP="00D20324">
      <w:pPr>
        <w:pStyle w:val="NormalWeb"/>
        <w:shd w:val="clear" w:color="auto" w:fill="FFFFFF"/>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1B05D31E"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4980E0B8"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7039BCDF"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lastRenderedPageBreak/>
        <w:t xml:space="preserve">             </w:t>
      </w:r>
      <w:r>
        <w:rPr>
          <w:rFonts w:ascii="GHEA Grapalat" w:eastAsiaTheme="minorHAnsi" w:hAnsi="GHEA Grapalat" w:cstheme="minorBidi"/>
          <w:sz w:val="18"/>
          <w:szCs w:val="18"/>
        </w:rPr>
        <w:t>расчетный счет</w:t>
      </w:r>
    </w:p>
    <w:p w14:paraId="720FA288" w14:textId="77777777" w:rsidR="00D20324" w:rsidRDefault="00D20324" w:rsidP="00D20324">
      <w:pPr>
        <w:pStyle w:val="NormalWeb"/>
        <w:shd w:val="clear" w:color="auto" w:fill="FFFFFF"/>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5CDB2E6B" w14:textId="77777777" w:rsidR="00D20324" w:rsidRDefault="00D20324" w:rsidP="00D20324">
      <w:pPr>
        <w:pStyle w:val="NormalWeb"/>
        <w:shd w:val="clear" w:color="auto" w:fill="FFFFFF"/>
        <w:ind w:firstLine="375"/>
        <w:jc w:val="both"/>
        <w:rPr>
          <w:rStyle w:val="Strong"/>
          <w:rFonts w:ascii="GHEA Grapalat" w:hAnsi="GHEA Grapalat"/>
          <w:b w:val="0"/>
          <w:bCs w:val="0"/>
          <w:sz w:val="20"/>
          <w:szCs w:val="20"/>
        </w:rPr>
      </w:pPr>
    </w:p>
    <w:p w14:paraId="5F90B82E" w14:textId="77777777" w:rsidR="00D20324" w:rsidRDefault="00D20324" w:rsidP="00D20324">
      <w:pPr>
        <w:pStyle w:val="NormalWeb"/>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DF69979"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086A8BDB"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sz w:val="18"/>
          <w:szCs w:val="18"/>
        </w:rPr>
        <w:t>номер заключаемого договара</w:t>
      </w:r>
    </w:p>
    <w:p w14:paraId="7A83FC50" w14:textId="77777777" w:rsidR="00D20324" w:rsidRDefault="00D20324" w:rsidP="00D20324">
      <w:pPr>
        <w:pStyle w:val="NormalWeb"/>
        <w:shd w:val="clear" w:color="auto" w:fill="FFFFFF"/>
        <w:ind w:firstLine="374"/>
        <w:jc w:val="both"/>
        <w:rPr>
          <w:rFonts w:ascii="GHEA Grapalat" w:eastAsiaTheme="minorHAnsi" w:hAnsi="GHEA Grapalat" w:cstheme="minorBidi"/>
        </w:rPr>
      </w:pPr>
    </w:p>
    <w:p w14:paraId="34738C43" w14:textId="77777777" w:rsidR="00D20324" w:rsidRDefault="00D20324" w:rsidP="00D20324">
      <w:pPr>
        <w:pStyle w:val="NormalWeb"/>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4FD8C247" w14:textId="77777777" w:rsidR="00D20324" w:rsidRDefault="00D20324" w:rsidP="00D20324">
      <w:pPr>
        <w:pStyle w:val="NormalWeb"/>
        <w:shd w:val="clear" w:color="auto" w:fill="FFFFFF"/>
        <w:jc w:val="both"/>
        <w:rPr>
          <w:rFonts w:ascii="GHEA Grapalat" w:eastAsiaTheme="minorHAnsi" w:hAnsi="GHEA Grapalat" w:cstheme="minorBidi"/>
          <w:sz w:val="18"/>
          <w:szCs w:val="18"/>
          <w:lang w:val="hy-AM"/>
        </w:rPr>
      </w:pPr>
    </w:p>
    <w:p w14:paraId="49A1F2C3" w14:textId="77777777" w:rsidR="00D20324" w:rsidRDefault="00D20324" w:rsidP="00D20324">
      <w:pPr>
        <w:pStyle w:val="NormalWeb"/>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ascii="GHEA Grapalat" w:eastAsiaTheme="minorHAnsi" w:hAnsi="GHEA Grapalat" w:cstheme="minorBidi"/>
        </w:rPr>
        <w:t>-----------</w:t>
      </w:r>
      <w:r>
        <w:rPr>
          <w:rFonts w:eastAsiaTheme="minorHAnsi" w:cstheme="minorBidi"/>
        </w:rPr>
        <w:t xml:space="preserve"> </w:t>
      </w:r>
      <w:r>
        <w:rPr>
          <w:rFonts w:eastAsiaTheme="minorHAnsi" w:cstheme="minorBidi"/>
          <w:lang w:val="hy-AM"/>
        </w:rPr>
        <w:t>.</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оказания услуг</w:t>
      </w:r>
      <w:r>
        <w:rPr>
          <w:rFonts w:ascii="GHEA Grapalat" w:hAnsi="GHEA Grapalat"/>
          <w:sz w:val="16"/>
          <w:szCs w:val="16"/>
        </w:rPr>
        <w:t>, предусмотренный заключаемым договором, включая гарантийный срок</w:t>
      </w:r>
    </w:p>
    <w:p w14:paraId="64EAFBED"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25CFB22E"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BF34496"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2E9AF8F9"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0A4E3111"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74BD0D06"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13A993B2"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6B93D885"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21E663C0"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1E8D72C7"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lastRenderedPageBreak/>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378EE59"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415C8CB2"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168E63A1"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F90DE98"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23B85585" w14:textId="77777777" w:rsidR="00D20324" w:rsidRDefault="00D20324" w:rsidP="00D20324">
      <w:pPr>
        <w:pStyle w:val="NormalWeb"/>
        <w:shd w:val="clear" w:color="auto" w:fill="FFFFFF"/>
        <w:ind w:firstLine="375"/>
        <w:rPr>
          <w:rFonts w:ascii="GHEA Grapalat" w:eastAsiaTheme="minorHAnsi" w:hAnsi="GHEA Grapalat" w:cstheme="minorBidi"/>
        </w:rPr>
      </w:pPr>
    </w:p>
    <w:p w14:paraId="71B5A329"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0413F8C"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22FCE07"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EFFB929"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736F32D5" w14:textId="77777777" w:rsidR="00D20324" w:rsidRDefault="00D20324" w:rsidP="00D20324">
      <w:pPr>
        <w:pStyle w:val="NormalWeb"/>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BFE0686" w14:textId="77777777" w:rsidR="00D20324" w:rsidRDefault="00D20324" w:rsidP="00D20324">
      <w:pPr>
        <w:pStyle w:val="NormalWeb"/>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2B4D00CC" w14:textId="77777777" w:rsidR="00D20324" w:rsidRDefault="00D20324" w:rsidP="00D20324">
      <w:pPr>
        <w:pStyle w:val="NormalWeb"/>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44245BD7" w14:textId="77777777" w:rsidR="00D20324" w:rsidRDefault="00D20324" w:rsidP="00D20324">
      <w:pPr>
        <w:pStyle w:val="NormalWeb"/>
        <w:shd w:val="clear" w:color="auto" w:fill="FFFFFF"/>
        <w:ind w:firstLine="375"/>
        <w:jc w:val="both"/>
        <w:rPr>
          <w:rFonts w:ascii="GHEA Grapalat" w:eastAsiaTheme="minorHAnsi" w:hAnsi="GHEA Grapalat" w:cstheme="minorBidi"/>
          <w:lang w:val="hy-AM"/>
        </w:rPr>
      </w:pPr>
    </w:p>
    <w:p w14:paraId="41E416C1"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6649C72C" w14:textId="77777777" w:rsidR="00D20324" w:rsidRPr="00D20324" w:rsidRDefault="00D20324" w:rsidP="00D20324">
      <w:pPr>
        <w:widowControl w:val="0"/>
        <w:spacing w:after="160"/>
        <w:ind w:left="567" w:right="565"/>
        <w:jc w:val="center"/>
        <w:rPr>
          <w:rFonts w:ascii="GHEA Grapalat" w:hAnsi="GHEA Grapalat"/>
          <w:b/>
          <w:lang w:val="ru-RU"/>
        </w:rPr>
      </w:pPr>
    </w:p>
    <w:p w14:paraId="376AD3C1" w14:textId="77777777" w:rsidR="00D20324" w:rsidRPr="00D20324" w:rsidRDefault="00D20324" w:rsidP="00D20324">
      <w:pPr>
        <w:widowControl w:val="0"/>
        <w:spacing w:after="160"/>
        <w:ind w:left="567" w:right="565"/>
        <w:jc w:val="center"/>
        <w:rPr>
          <w:rFonts w:ascii="GHEA Grapalat" w:hAnsi="GHEA Grapalat"/>
          <w:b/>
          <w:lang w:val="ru-RU"/>
        </w:rPr>
      </w:pPr>
    </w:p>
    <w:p w14:paraId="184A54C1" w14:textId="77777777" w:rsidR="00D20324" w:rsidRPr="00D20324" w:rsidRDefault="00D20324" w:rsidP="00D20324">
      <w:pPr>
        <w:widowControl w:val="0"/>
        <w:spacing w:after="160"/>
        <w:jc w:val="right"/>
        <w:rPr>
          <w:rFonts w:ascii="GHEA Grapalat" w:hAnsi="GHEA Grapalat"/>
          <w:i/>
          <w:lang w:val="ru-RU"/>
        </w:rPr>
      </w:pPr>
    </w:p>
    <w:p w14:paraId="76A22815" w14:textId="77777777" w:rsidR="00D20324" w:rsidRPr="00D20324" w:rsidRDefault="00D20324" w:rsidP="00D20324">
      <w:pPr>
        <w:widowControl w:val="0"/>
        <w:spacing w:after="160"/>
        <w:jc w:val="right"/>
        <w:rPr>
          <w:rFonts w:ascii="GHEA Grapalat" w:hAnsi="GHEA Grapalat"/>
          <w:i/>
          <w:lang w:val="ru-RU"/>
        </w:rPr>
      </w:pPr>
    </w:p>
    <w:p w14:paraId="45E8A1C5" w14:textId="77777777" w:rsidR="00D20324" w:rsidRPr="00D20324" w:rsidRDefault="00D20324" w:rsidP="00D20324">
      <w:pPr>
        <w:widowControl w:val="0"/>
        <w:spacing w:after="160"/>
        <w:jc w:val="right"/>
        <w:rPr>
          <w:rFonts w:ascii="GHEA Grapalat" w:hAnsi="GHEA Grapalat"/>
          <w:i/>
          <w:lang w:val="ru-RU"/>
        </w:rPr>
      </w:pPr>
    </w:p>
    <w:p w14:paraId="0892CAE0" w14:textId="77777777" w:rsidR="00D20324" w:rsidRPr="00D20324" w:rsidRDefault="00D20324" w:rsidP="00D20324">
      <w:pPr>
        <w:widowControl w:val="0"/>
        <w:spacing w:after="160"/>
        <w:jc w:val="right"/>
        <w:rPr>
          <w:rFonts w:ascii="GHEA Grapalat" w:hAnsi="GHEA Grapalat"/>
          <w:i/>
          <w:lang w:val="ru-RU"/>
        </w:rPr>
      </w:pPr>
    </w:p>
    <w:p w14:paraId="027DB1B8" w14:textId="77777777" w:rsidR="00D20324" w:rsidRPr="00D20324" w:rsidRDefault="00D20324" w:rsidP="00D20324">
      <w:pPr>
        <w:widowControl w:val="0"/>
        <w:spacing w:after="160"/>
        <w:jc w:val="right"/>
        <w:rPr>
          <w:rFonts w:ascii="GHEA Grapalat" w:hAnsi="GHEA Grapalat"/>
          <w:i/>
          <w:lang w:val="ru-RU"/>
        </w:rPr>
      </w:pPr>
    </w:p>
    <w:p w14:paraId="2B17981E" w14:textId="77777777" w:rsidR="00D20324" w:rsidRPr="00D20324" w:rsidRDefault="00D20324" w:rsidP="00D20324">
      <w:pPr>
        <w:rPr>
          <w:rFonts w:ascii="GHEA Grapalat" w:hAnsi="GHEA Grapalat"/>
          <w:i/>
          <w:lang w:val="ru-RU"/>
        </w:rPr>
      </w:pPr>
      <w:r w:rsidRPr="00D20324">
        <w:rPr>
          <w:rFonts w:ascii="GHEA Grapalat" w:hAnsi="GHEA Grapalat"/>
          <w:i/>
          <w:lang w:val="ru-RU"/>
        </w:rPr>
        <w:br w:type="page"/>
      </w:r>
    </w:p>
    <w:p w14:paraId="43337A30" w14:textId="77777777" w:rsidR="00D20324" w:rsidRPr="00D20324" w:rsidRDefault="00D20324" w:rsidP="00D20324">
      <w:pPr>
        <w:widowControl w:val="0"/>
        <w:spacing w:after="160"/>
        <w:jc w:val="right"/>
        <w:rPr>
          <w:rFonts w:ascii="GHEA Grapalat" w:hAnsi="GHEA Grapalat" w:cs="GHEA Grapalat"/>
          <w:i/>
          <w:lang w:val="ru-RU"/>
        </w:rPr>
      </w:pPr>
      <w:r w:rsidRPr="00D20324">
        <w:rPr>
          <w:rFonts w:ascii="GHEA Grapalat" w:hAnsi="GHEA Grapalat"/>
          <w:i/>
          <w:lang w:val="ru-RU"/>
        </w:rPr>
        <w:lastRenderedPageBreak/>
        <w:t>Приложение № 5.1</w:t>
      </w:r>
    </w:p>
    <w:p w14:paraId="28E35244" w14:textId="58271D0C" w:rsidR="00D20324" w:rsidRPr="00B4193F" w:rsidRDefault="00D20324" w:rsidP="00B4193F">
      <w:pPr>
        <w:widowControl w:val="0"/>
        <w:spacing w:after="160"/>
        <w:ind w:firstLine="567"/>
        <w:jc w:val="right"/>
        <w:rPr>
          <w:rFonts w:ascii="GHEA Grapalat" w:hAnsi="GHEA Grapalat" w:cs="Arial"/>
          <w:b/>
          <w:lang w:val="ru-RU"/>
        </w:rPr>
      </w:pPr>
      <w:r w:rsidRPr="00D20324">
        <w:rPr>
          <w:rFonts w:ascii="GHEA Grapalat" w:hAnsi="GHEA Grapalat"/>
          <w:i/>
          <w:lang w:val="ru-RU"/>
        </w:rPr>
        <w:t>к Приглашению на открытый конкурс</w:t>
      </w:r>
      <w:r w:rsidRPr="00D20324">
        <w:rPr>
          <w:rFonts w:ascii="GHEA Grapalat" w:hAnsi="GHEA Grapalat"/>
          <w:i/>
          <w:lang w:val="ru-RU"/>
        </w:rPr>
        <w:br/>
        <w:t xml:space="preserve">под кодом </w:t>
      </w:r>
      <w:r w:rsidR="00B4193F" w:rsidRPr="00D20324">
        <w:rPr>
          <w:rFonts w:ascii="GHEA Grapalat" w:hAnsi="GHEA Grapalat"/>
          <w:b/>
          <w:lang w:val="ru-RU"/>
        </w:rPr>
        <w:t>"</w:t>
      </w:r>
      <w:r w:rsidR="00B4193F" w:rsidRPr="00D47073">
        <w:rPr>
          <w:rFonts w:ascii="GHEA Grapalat" w:hAnsi="GHEA Grapalat"/>
          <w:lang w:val="af-ZA"/>
        </w:rPr>
        <w:t xml:space="preserve"> </w:t>
      </w:r>
      <w:r w:rsidR="00B4193F">
        <w:rPr>
          <w:rFonts w:ascii="GHEA Grapalat" w:hAnsi="GHEA Grapalat"/>
          <w:lang w:val="af-ZA"/>
        </w:rPr>
        <w:t>Հ</w:t>
      </w:r>
      <w:r w:rsidR="00B4193F">
        <w:rPr>
          <w:rFonts w:ascii="GHEA Grapalat" w:hAnsi="GHEA Grapalat"/>
          <w:lang w:val="hy-AM"/>
        </w:rPr>
        <w:t>ԸՖ</w:t>
      </w:r>
      <w:r w:rsidR="00B4193F">
        <w:rPr>
          <w:rFonts w:ascii="GHEA Grapalat" w:hAnsi="GHEA Grapalat"/>
          <w:lang w:val="af-ZA"/>
        </w:rPr>
        <w:t>-ԳՀԾՁԲ-</w:t>
      </w:r>
      <w:r w:rsidR="00B4193F">
        <w:rPr>
          <w:rFonts w:ascii="GHEA Grapalat" w:hAnsi="GHEA Grapalat"/>
          <w:lang w:val="hy-AM"/>
        </w:rPr>
        <w:t>5/25</w:t>
      </w:r>
      <w:r w:rsidR="00B4193F" w:rsidRPr="00D20324">
        <w:rPr>
          <w:rFonts w:ascii="GHEA Grapalat" w:hAnsi="GHEA Grapalat"/>
          <w:b/>
          <w:lang w:val="ru-RU"/>
        </w:rPr>
        <w:t>"</w:t>
      </w:r>
      <w:r w:rsidRPr="00D20324">
        <w:rPr>
          <w:rStyle w:val="FootnoteReference"/>
          <w:rFonts w:ascii="GHEA Grapalat" w:hAnsi="GHEA Grapalat"/>
          <w:i/>
          <w:sz w:val="36"/>
          <w:szCs w:val="36"/>
          <w:lang w:val="ru-RU"/>
        </w:rPr>
        <w:footnoteReference w:customMarkFollows="1" w:id="16"/>
        <w:t>*</w:t>
      </w:r>
    </w:p>
    <w:p w14:paraId="33D7B17A" w14:textId="77777777" w:rsidR="00D20324" w:rsidRPr="00D20324" w:rsidRDefault="00D20324" w:rsidP="00D20324">
      <w:pPr>
        <w:widowControl w:val="0"/>
        <w:spacing w:after="160"/>
        <w:jc w:val="center"/>
        <w:rPr>
          <w:rFonts w:ascii="GHEA Grapalat" w:hAnsi="GHEA Grapalat"/>
          <w:b/>
          <w:lang w:val="ru-RU"/>
        </w:rPr>
      </w:pPr>
    </w:p>
    <w:p w14:paraId="74C066B1" w14:textId="77777777" w:rsidR="00D20324" w:rsidRPr="00D20324" w:rsidRDefault="00D20324" w:rsidP="00D20324">
      <w:pPr>
        <w:widowControl w:val="0"/>
        <w:spacing w:after="160"/>
        <w:jc w:val="center"/>
        <w:rPr>
          <w:rFonts w:ascii="GHEA Grapalat" w:hAnsi="GHEA Grapalat" w:cs="GHEA Grapalat"/>
          <w:b/>
          <w:lang w:val="ru-RU"/>
        </w:rPr>
      </w:pPr>
      <w:r w:rsidRPr="00D20324">
        <w:rPr>
          <w:rFonts w:ascii="GHEA Grapalat" w:hAnsi="GHEA Grapalat"/>
          <w:b/>
          <w:lang w:val="ru-RU"/>
        </w:rPr>
        <w:t xml:space="preserve">СОГЛАШЕНИЕ О НЕУСТОЙКЕ </w:t>
      </w:r>
    </w:p>
    <w:p w14:paraId="1430782F" w14:textId="77777777" w:rsidR="00D20324" w:rsidRPr="00D20324" w:rsidRDefault="00D20324" w:rsidP="00D20324">
      <w:pPr>
        <w:widowControl w:val="0"/>
        <w:spacing w:after="160"/>
        <w:jc w:val="center"/>
        <w:rPr>
          <w:rFonts w:ascii="GHEA Grapalat" w:hAnsi="GHEA Grapalat" w:cs="GHEA Grapalat"/>
          <w:b/>
          <w:lang w:val="ru-RU"/>
        </w:rPr>
      </w:pPr>
      <w:r w:rsidRPr="00D20324">
        <w:rPr>
          <w:rFonts w:ascii="GHEA Grapalat" w:hAnsi="GHEA Grapalat"/>
          <w:b/>
          <w:lang w:val="ru-RU"/>
        </w:rPr>
        <w:t>(обеспечение договора)</w:t>
      </w:r>
    </w:p>
    <w:tbl>
      <w:tblPr>
        <w:tblW w:w="0" w:type="auto"/>
        <w:tblLook w:val="04A0" w:firstRow="1" w:lastRow="0" w:firstColumn="1" w:lastColumn="0" w:noHBand="0" w:noVBand="1"/>
      </w:tblPr>
      <w:tblGrid>
        <w:gridCol w:w="4786"/>
        <w:gridCol w:w="4500"/>
      </w:tblGrid>
      <w:tr w:rsidR="00D20324" w14:paraId="310FE75E" w14:textId="77777777" w:rsidTr="0023109D">
        <w:tc>
          <w:tcPr>
            <w:tcW w:w="4786" w:type="dxa"/>
            <w:hideMark/>
          </w:tcPr>
          <w:p w14:paraId="227F5B7F" w14:textId="77777777" w:rsidR="00D20324" w:rsidRDefault="00D20324" w:rsidP="0023109D">
            <w:pPr>
              <w:widowControl w:val="0"/>
              <w:spacing w:after="160"/>
              <w:rPr>
                <w:rFonts w:ascii="GHEA Grapalat" w:hAnsi="GHEA Grapalat" w:cs="GHEA Grapalat"/>
                <w:b/>
              </w:rPr>
            </w:pPr>
            <w:r>
              <w:rPr>
                <w:rFonts w:ascii="GHEA Grapalat" w:hAnsi="GHEA Grapalat"/>
              </w:rPr>
              <w:t xml:space="preserve">г. </w:t>
            </w:r>
            <w:proofErr w:type="spellStart"/>
            <w:r>
              <w:rPr>
                <w:rFonts w:ascii="GHEA Grapalat" w:hAnsi="GHEA Grapalat"/>
              </w:rPr>
              <w:t>Ереван</w:t>
            </w:r>
            <w:proofErr w:type="spellEnd"/>
          </w:p>
        </w:tc>
        <w:tc>
          <w:tcPr>
            <w:tcW w:w="4500" w:type="dxa"/>
            <w:hideMark/>
          </w:tcPr>
          <w:p w14:paraId="0AE5E85D" w14:textId="77777777" w:rsidR="00D20324" w:rsidRDefault="00D20324" w:rsidP="0023109D">
            <w:pPr>
              <w:widowControl w:val="0"/>
              <w:spacing w:after="160"/>
              <w:jc w:val="right"/>
              <w:rPr>
                <w:rFonts w:ascii="GHEA Grapalat" w:hAnsi="GHEA Grapalat" w:cs="GHEA Grapalat"/>
                <w:b/>
              </w:rPr>
            </w:pPr>
            <w:r>
              <w:rPr>
                <w:rFonts w:ascii="GHEA Grapalat" w:hAnsi="GHEA Grapalat"/>
              </w:rPr>
              <w:t>"</w:t>
            </w:r>
            <w:r>
              <w:rPr>
                <w:rFonts w:ascii="GHEA Grapalat" w:hAnsi="GHEA Grapalat"/>
              </w:rPr>
              <w:tab/>
              <w:t xml:space="preserve">" </w:t>
            </w:r>
            <w:r>
              <w:rPr>
                <w:rFonts w:ascii="GHEA Grapalat" w:hAnsi="GHEA Grapalat"/>
              </w:rPr>
              <w:tab/>
              <w:t>20</w:t>
            </w:r>
            <w:r>
              <w:rPr>
                <w:rFonts w:ascii="GHEA Grapalat" w:hAnsi="GHEA Grapalat"/>
              </w:rPr>
              <w:tab/>
              <w:t>г.</w:t>
            </w:r>
            <w:r>
              <w:rPr>
                <w:rStyle w:val="FootnoteReference"/>
                <w:rFonts w:ascii="GHEA Grapalat" w:hAnsi="GHEA Grapalat"/>
              </w:rPr>
              <w:footnoteReference w:customMarkFollows="1" w:id="17"/>
              <w:t>**</w:t>
            </w:r>
          </w:p>
        </w:tc>
      </w:tr>
    </w:tbl>
    <w:p w14:paraId="4A2BC1BD" w14:textId="77777777" w:rsidR="00D20324" w:rsidRDefault="00D20324" w:rsidP="00D20324">
      <w:pPr>
        <w:widowControl w:val="0"/>
        <w:spacing w:after="160"/>
        <w:rPr>
          <w:rFonts w:ascii="GHEA Grapalat" w:hAnsi="GHEA Grapalat" w:cs="GHEA Grapalat"/>
          <w:b/>
        </w:rPr>
      </w:pPr>
    </w:p>
    <w:p w14:paraId="0BB4392B" w14:textId="77777777" w:rsidR="00D20324" w:rsidRDefault="00D20324" w:rsidP="00D20324">
      <w:pPr>
        <w:widowControl w:val="0"/>
        <w:jc w:val="both"/>
        <w:rPr>
          <w:rFonts w:ascii="GHEA Grapalat" w:hAnsi="GHEA Grapalat" w:cs="GHEA Grapalat"/>
          <w:u w:val="single"/>
          <w:vertAlign w:val="subscript"/>
        </w:rPr>
      </w:pPr>
      <w:r>
        <w:rPr>
          <w:rFonts w:ascii="GHEA Grapalat" w:hAnsi="GHEA Grapalat"/>
        </w:rPr>
        <w:t xml:space="preserve">_______________________________________________, в </w:t>
      </w:r>
      <w:proofErr w:type="spellStart"/>
      <w:r>
        <w:rPr>
          <w:rFonts w:ascii="GHEA Grapalat" w:hAnsi="GHEA Grapalat"/>
        </w:rPr>
        <w:t>лице</w:t>
      </w:r>
      <w:proofErr w:type="spellEnd"/>
      <w:r>
        <w:rPr>
          <w:rFonts w:ascii="GHEA Grapalat" w:hAnsi="GHEA Grapalat"/>
        </w:rPr>
        <w:t xml:space="preserve"> </w:t>
      </w:r>
      <w:proofErr w:type="spellStart"/>
      <w:r>
        <w:rPr>
          <w:rFonts w:ascii="GHEA Grapalat" w:hAnsi="GHEA Grapalat"/>
        </w:rPr>
        <w:t>директора</w:t>
      </w:r>
      <w:proofErr w:type="spellEnd"/>
      <w:r>
        <w:rPr>
          <w:rFonts w:ascii="GHEA Grapalat" w:hAnsi="GHEA Grapalat"/>
        </w:rPr>
        <w:t xml:space="preserve"> </w:t>
      </w:r>
      <w:proofErr w:type="spellStart"/>
      <w:r>
        <w:rPr>
          <w:rFonts w:ascii="GHEA Grapalat" w:hAnsi="GHEA Grapalat"/>
        </w:rPr>
        <w:t>Компании</w:t>
      </w:r>
      <w:proofErr w:type="spellEnd"/>
      <w:r>
        <w:rPr>
          <w:rFonts w:ascii="GHEA Grapalat" w:hAnsi="GHEA Grapalat"/>
        </w:rPr>
        <w:t>,</w:t>
      </w:r>
    </w:p>
    <w:p w14:paraId="1C01E15E" w14:textId="77777777" w:rsidR="00D20324" w:rsidRDefault="00D20324" w:rsidP="00D20324">
      <w:pPr>
        <w:widowControl w:val="0"/>
        <w:spacing w:after="160"/>
        <w:ind w:left="1843"/>
        <w:jc w:val="both"/>
        <w:rPr>
          <w:rFonts w:ascii="GHEA Grapalat" w:hAnsi="GHEA Grapalat"/>
          <w:vertAlign w:val="superscript"/>
        </w:rPr>
      </w:pPr>
      <w:proofErr w:type="spellStart"/>
      <w:r>
        <w:rPr>
          <w:rFonts w:ascii="GHEA Grapalat" w:hAnsi="GHEA Grapalat"/>
          <w:vertAlign w:val="superscript"/>
        </w:rPr>
        <w:t>наименование</w:t>
      </w:r>
      <w:proofErr w:type="spellEnd"/>
      <w:r>
        <w:rPr>
          <w:rFonts w:ascii="GHEA Grapalat" w:hAnsi="GHEA Grapalat"/>
          <w:vertAlign w:val="superscript"/>
        </w:rPr>
        <w:t xml:space="preserve"> </w:t>
      </w:r>
      <w:proofErr w:type="spellStart"/>
      <w:r>
        <w:rPr>
          <w:rFonts w:ascii="GHEA Grapalat" w:hAnsi="GHEA Grapalat"/>
          <w:vertAlign w:val="superscript"/>
        </w:rPr>
        <w:t>Компании</w:t>
      </w:r>
      <w:proofErr w:type="spellEnd"/>
    </w:p>
    <w:p w14:paraId="0F2F9636" w14:textId="77777777" w:rsidR="00D20324" w:rsidRDefault="00D20324" w:rsidP="00D20324">
      <w:pPr>
        <w:widowControl w:val="0"/>
        <w:jc w:val="both"/>
        <w:rPr>
          <w:rFonts w:ascii="GHEA Grapalat" w:hAnsi="GHEA Grapalat"/>
        </w:rPr>
      </w:pPr>
      <w:r>
        <w:rPr>
          <w:rFonts w:ascii="GHEA Grapalat" w:hAnsi="GHEA Grapalat"/>
        </w:rPr>
        <w:t>_________________________________________________________________________</w:t>
      </w:r>
    </w:p>
    <w:p w14:paraId="2FA25EE6" w14:textId="77777777" w:rsidR="00D20324" w:rsidRPr="00D20324" w:rsidRDefault="00D20324" w:rsidP="00D20324">
      <w:pPr>
        <w:widowControl w:val="0"/>
        <w:spacing w:after="160"/>
        <w:jc w:val="center"/>
        <w:rPr>
          <w:rFonts w:ascii="GHEA Grapalat" w:hAnsi="GHEA Grapalat"/>
          <w:vertAlign w:val="superscript"/>
          <w:lang w:val="ru-RU"/>
        </w:rPr>
      </w:pPr>
      <w:r w:rsidRPr="00D20324">
        <w:rPr>
          <w:rFonts w:ascii="GHEA Grapalat" w:hAnsi="GHEA Grapalat"/>
          <w:vertAlign w:val="superscript"/>
          <w:lang w:val="ru-RU"/>
        </w:rPr>
        <w:t>имя, фамилия, паспортные данные директора компании</w:t>
      </w:r>
    </w:p>
    <w:p w14:paraId="031F69C3" w14:textId="77777777" w:rsidR="00D20324" w:rsidRPr="00D20324" w:rsidRDefault="00D20324" w:rsidP="00D20324">
      <w:pPr>
        <w:widowControl w:val="0"/>
        <w:spacing w:after="160"/>
        <w:jc w:val="both"/>
        <w:rPr>
          <w:rFonts w:ascii="GHEA Grapalat" w:hAnsi="GHEA Grapalat" w:cs="GHEA Grapalat"/>
          <w:lang w:val="ru-RU"/>
        </w:rPr>
      </w:pPr>
      <w:r w:rsidRPr="00D20324">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72906E6" w14:textId="77777777" w:rsidR="00D20324" w:rsidRPr="00D20324" w:rsidRDefault="00D20324" w:rsidP="00D20324">
      <w:pPr>
        <w:widowControl w:val="0"/>
        <w:spacing w:after="160"/>
        <w:jc w:val="center"/>
        <w:rPr>
          <w:rFonts w:ascii="GHEA Grapalat" w:hAnsi="GHEA Grapalat" w:cs="GHEA Grapalat"/>
          <w:b/>
          <w:bCs/>
          <w:lang w:val="ru-RU"/>
        </w:rPr>
      </w:pPr>
      <w:r w:rsidRPr="00D20324">
        <w:rPr>
          <w:rFonts w:ascii="GHEA Grapalat" w:hAnsi="GHEA Grapalat"/>
          <w:b/>
          <w:lang w:val="ru-RU"/>
        </w:rPr>
        <w:t>1. Предмет соглашения</w:t>
      </w:r>
    </w:p>
    <w:p w14:paraId="2BFA9414" w14:textId="77777777" w:rsidR="00D20324" w:rsidRPr="00D20324" w:rsidRDefault="00D20324" w:rsidP="00D20324">
      <w:pPr>
        <w:widowControl w:val="0"/>
        <w:tabs>
          <w:tab w:val="left" w:pos="567"/>
        </w:tabs>
        <w:jc w:val="both"/>
        <w:rPr>
          <w:rFonts w:ascii="GHEA Grapalat" w:hAnsi="GHEA Grapalat" w:cs="GHEA Grapalat"/>
          <w:spacing w:val="-6"/>
          <w:lang w:val="ru-RU"/>
        </w:rPr>
      </w:pPr>
      <w:r w:rsidRPr="00D20324">
        <w:rPr>
          <w:rFonts w:ascii="GHEA Grapalat" w:hAnsi="GHEA Grapalat"/>
          <w:lang w:val="ru-RU"/>
        </w:rPr>
        <w:t>1</w:t>
      </w:r>
      <w:r w:rsidRPr="00D20324">
        <w:rPr>
          <w:rFonts w:ascii="GHEA Grapalat" w:hAnsi="GHEA Grapalat"/>
          <w:spacing w:val="-6"/>
          <w:lang w:val="ru-RU"/>
        </w:rPr>
        <w:t>.1.</w:t>
      </w:r>
      <w:r w:rsidRPr="00D20324">
        <w:rPr>
          <w:rFonts w:ascii="GHEA Grapalat" w:hAnsi="GHEA Grapalat"/>
          <w:spacing w:val="-6"/>
          <w:lang w:val="ru-RU"/>
        </w:rPr>
        <w:tab/>
        <w:t xml:space="preserve">Компания участвует в организованной ___________________ *(далее — Заказчик) </w:t>
      </w:r>
    </w:p>
    <w:p w14:paraId="470F8AAC" w14:textId="77777777" w:rsidR="00D20324" w:rsidRPr="00D20324" w:rsidRDefault="00D20324" w:rsidP="00D20324">
      <w:pPr>
        <w:widowControl w:val="0"/>
        <w:tabs>
          <w:tab w:val="left" w:pos="284"/>
        </w:tabs>
        <w:spacing w:after="160"/>
        <w:ind w:left="5245"/>
        <w:jc w:val="both"/>
        <w:rPr>
          <w:rFonts w:ascii="GHEA Grapalat" w:hAnsi="GHEA Grapalat" w:cs="GHEA Grapalat"/>
          <w:lang w:val="ru-RU"/>
        </w:rPr>
      </w:pPr>
      <w:r w:rsidRPr="00D20324">
        <w:rPr>
          <w:rFonts w:ascii="GHEA Grapalat" w:hAnsi="GHEA Grapalat"/>
          <w:vertAlign w:val="superscript"/>
          <w:lang w:val="ru-RU"/>
        </w:rPr>
        <w:t>наименование заказчика</w:t>
      </w:r>
    </w:p>
    <w:p w14:paraId="3A47C64C" w14:textId="77777777" w:rsidR="00D20324" w:rsidRPr="00D20324" w:rsidRDefault="00D20324" w:rsidP="00D20324">
      <w:pPr>
        <w:widowControl w:val="0"/>
        <w:jc w:val="both"/>
        <w:rPr>
          <w:rFonts w:ascii="GHEA Grapalat" w:hAnsi="GHEA Grapalat" w:cs="GHEA Grapalat"/>
          <w:lang w:val="ru-RU"/>
        </w:rPr>
      </w:pPr>
      <w:r w:rsidRPr="00D20324">
        <w:rPr>
          <w:rFonts w:ascii="GHEA Grapalat" w:hAnsi="GHEA Grapalat"/>
          <w:lang w:val="ru-RU"/>
        </w:rPr>
        <w:t>процедуре закупок под кодом ____________________________________________ *.</w:t>
      </w:r>
    </w:p>
    <w:p w14:paraId="6E8F14F8" w14:textId="77777777" w:rsidR="00D20324" w:rsidRPr="00D20324" w:rsidRDefault="00D20324" w:rsidP="00D20324">
      <w:pPr>
        <w:widowControl w:val="0"/>
        <w:spacing w:after="160"/>
        <w:ind w:left="5245"/>
        <w:jc w:val="both"/>
        <w:rPr>
          <w:rFonts w:ascii="GHEA Grapalat" w:hAnsi="GHEA Grapalat" w:cs="GHEA Grapalat"/>
          <w:lang w:val="ru-RU"/>
        </w:rPr>
      </w:pPr>
      <w:r w:rsidRPr="00D20324">
        <w:rPr>
          <w:rFonts w:ascii="GHEA Grapalat" w:hAnsi="GHEA Grapalat"/>
          <w:vertAlign w:val="superscript"/>
          <w:lang w:val="ru-RU"/>
        </w:rPr>
        <w:t>код процедуры</w:t>
      </w:r>
    </w:p>
    <w:p w14:paraId="02245340" w14:textId="77777777" w:rsidR="00D20324" w:rsidRPr="00D20324" w:rsidRDefault="00D20324" w:rsidP="00D20324">
      <w:pPr>
        <w:rPr>
          <w:rFonts w:ascii="GHEA Grapalat" w:hAnsi="GHEA Grapalat"/>
          <w:lang w:val="ru-RU"/>
        </w:rPr>
      </w:pPr>
      <w:r w:rsidRPr="00D20324">
        <w:rPr>
          <w:rFonts w:ascii="GHEA Grapalat" w:hAnsi="GHEA Grapalat"/>
          <w:lang w:val="ru-RU"/>
        </w:rPr>
        <w:br w:type="page"/>
      </w:r>
    </w:p>
    <w:p w14:paraId="469A79F8"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lastRenderedPageBreak/>
        <w:t>1.2.</w:t>
      </w:r>
      <w:r w:rsidRPr="00D20324">
        <w:rPr>
          <w:rFonts w:ascii="GHEA Grapalat" w:hAnsi="GHEA Grapalat"/>
          <w:lang w:val="ru-RU"/>
        </w:rPr>
        <w:tab/>
        <w:t>В качестве обеспечения исполнения договора, заключаемого в</w:t>
      </w:r>
      <w:r>
        <w:rPr>
          <w:rFonts w:ascii="Courier New" w:hAnsi="Courier New" w:cs="Courier New"/>
        </w:rPr>
        <w:t> </w:t>
      </w:r>
      <w:r w:rsidRPr="00D20324">
        <w:rPr>
          <w:rFonts w:ascii="GHEA Grapalat" w:hAnsi="GHEA Grapalat"/>
          <w:lang w:val="ru-RU"/>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F45F005"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1.3.</w:t>
      </w:r>
      <w:r w:rsidRPr="00D20324">
        <w:rPr>
          <w:rFonts w:ascii="GHEA Grapalat" w:hAnsi="GHEA Grapalat"/>
          <w:lang w:val="ru-RU"/>
        </w:rPr>
        <w:tab/>
        <w:t>Подписав платежное требование (далее — Требование), прилагаемое к</w:t>
      </w:r>
      <w:r>
        <w:t> </w:t>
      </w:r>
      <w:r w:rsidRPr="00D20324">
        <w:rPr>
          <w:rFonts w:ascii="GHEA Grapalat" w:hAnsi="GHEA Grapalat"/>
          <w:lang w:val="ru-RU"/>
        </w:rPr>
        <w:t xml:space="preserve">настоящему Соглашению о неустойке, Компания безотзывно соглашается, что: </w:t>
      </w:r>
    </w:p>
    <w:p w14:paraId="2915C0E4"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а)</w:t>
      </w:r>
      <w:r w:rsidRPr="00D20324">
        <w:rPr>
          <w:rFonts w:ascii="GHEA Grapalat" w:hAnsi="GHEA Grapalat"/>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95B2D6"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б)</w:t>
      </w:r>
      <w:r w:rsidRPr="00D20324">
        <w:rPr>
          <w:rFonts w:ascii="GHEA Grapalat" w:hAnsi="GHEA Grapalat"/>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3FA8494"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в)</w:t>
      </w:r>
      <w:r w:rsidRPr="00D20324">
        <w:rPr>
          <w:rFonts w:ascii="GHEA Grapalat" w:hAnsi="GHEA Grapalat"/>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CBCC429"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г)</w:t>
      </w:r>
      <w:r w:rsidRPr="00D20324">
        <w:rPr>
          <w:rFonts w:ascii="GHEA Grapalat" w:hAnsi="GHEA Grapalat"/>
          <w:lang w:val="ru-RU"/>
        </w:rPr>
        <w:tab/>
        <w:t>Компания подтверждает, что акцептовала Требование в полном размере суммы неустойки.</w:t>
      </w:r>
    </w:p>
    <w:p w14:paraId="30BE1AAF"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д)</w:t>
      </w:r>
      <w:r w:rsidRPr="00D20324">
        <w:rPr>
          <w:rFonts w:ascii="GHEA Grapalat" w:hAnsi="GHEA Grapalat"/>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12717C"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1.4.</w:t>
      </w:r>
      <w:r w:rsidRPr="00D20324">
        <w:rPr>
          <w:rFonts w:ascii="GHEA Grapalat" w:hAnsi="GHEA Grapalat"/>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rPr>
        <w:t> </w:t>
      </w:r>
      <w:r w:rsidRPr="00D20324">
        <w:rPr>
          <w:rFonts w:ascii="GHEA Grapalat" w:hAnsi="GHEA Grapalat"/>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6986795"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1.5.</w:t>
      </w:r>
      <w:r w:rsidRPr="00D20324">
        <w:rPr>
          <w:rFonts w:ascii="GHEA Grapalat" w:hAnsi="GHEA Grapalat"/>
          <w:lang w:val="ru-RU"/>
        </w:rPr>
        <w:tab/>
        <w:t>Заказчик может представить в Банк-плательщик иные дополнительные документы.</w:t>
      </w:r>
    </w:p>
    <w:p w14:paraId="5FCA882F"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1.6. Банк не несет какой-либо ответственности за риски (понесенные</w:t>
      </w:r>
      <w:r>
        <w:rPr>
          <w:rFonts w:ascii="Courier New" w:hAnsi="Courier New" w:cs="Courier New"/>
        </w:rPr>
        <w:t> </w:t>
      </w:r>
      <w:r w:rsidRPr="00D20324">
        <w:rPr>
          <w:rFonts w:ascii="GHEA Grapalat" w:hAnsi="GHEA Grapalat"/>
          <w:lang w:val="ru-RU"/>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w:t>
      </w:r>
      <w:r w:rsidRPr="00D20324">
        <w:rPr>
          <w:rFonts w:ascii="GHEA Grapalat" w:hAnsi="GHEA Grapalat"/>
          <w:lang w:val="ru-RU"/>
        </w:rPr>
        <w:t>Требовании. Банк не обязан проверять факты нарушения Компанией условий договора.</w:t>
      </w:r>
    </w:p>
    <w:p w14:paraId="77D750BB"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1.7.</w:t>
      </w:r>
      <w:r w:rsidRPr="00D20324">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A411816"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1.8.</w:t>
      </w:r>
      <w:r w:rsidRPr="00D20324">
        <w:rPr>
          <w:rFonts w:ascii="GHEA Grapalat" w:hAnsi="GHEA Grapalat"/>
          <w:lang w:val="ru-RU"/>
        </w:rPr>
        <w:tab/>
        <w:t>В случае если в течение десяти рабочих дней после представления в</w:t>
      </w:r>
      <w:r>
        <w:rPr>
          <w:rFonts w:ascii="Courier New" w:hAnsi="Courier New" w:cs="Courier New"/>
        </w:rPr>
        <w:t> </w:t>
      </w:r>
      <w:r w:rsidRPr="00D20324">
        <w:rPr>
          <w:rFonts w:ascii="GHEA Grapalat" w:hAnsi="GHEA Grapalat"/>
          <w:lang w:val="ru-RU"/>
        </w:rPr>
        <w:t>Банк настоящего Соглашения и прилагаемого Требования по независящим от</w:t>
      </w:r>
      <w:r>
        <w:rPr>
          <w:rFonts w:ascii="Courier New" w:hAnsi="Courier New" w:cs="Courier New"/>
        </w:rPr>
        <w:t> </w:t>
      </w:r>
      <w:r w:rsidRPr="00D20324">
        <w:rPr>
          <w:rFonts w:ascii="GHEA Grapalat" w:hAnsi="GHEA Grapalat"/>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w:t>
      </w:r>
      <w:r w:rsidRPr="00D20324">
        <w:rPr>
          <w:rFonts w:ascii="GHEA Grapalat" w:hAnsi="GHEA Grapalat"/>
          <w:lang w:val="ru-RU"/>
        </w:rPr>
        <w:t>неуплатой.</w:t>
      </w:r>
    </w:p>
    <w:p w14:paraId="4E45CB19" w14:textId="77777777" w:rsidR="00D20324" w:rsidRPr="00D20324" w:rsidRDefault="00D20324" w:rsidP="00D20324">
      <w:pPr>
        <w:widowControl w:val="0"/>
        <w:spacing w:after="160"/>
        <w:jc w:val="center"/>
        <w:rPr>
          <w:rFonts w:ascii="GHEA Grapalat" w:hAnsi="GHEA Grapalat" w:cs="GHEA Grapalat"/>
          <w:b/>
          <w:bCs/>
          <w:lang w:val="ru-RU"/>
        </w:rPr>
      </w:pPr>
      <w:r w:rsidRPr="00D20324">
        <w:rPr>
          <w:rFonts w:ascii="GHEA Grapalat" w:hAnsi="GHEA Grapalat"/>
          <w:b/>
          <w:lang w:val="ru-RU"/>
        </w:rPr>
        <w:t>2. Иные условия</w:t>
      </w:r>
    </w:p>
    <w:p w14:paraId="668D6661"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lastRenderedPageBreak/>
        <w:t>2.1.</w:t>
      </w:r>
      <w:r w:rsidRPr="00D20324">
        <w:rPr>
          <w:rFonts w:ascii="GHEA Grapalat" w:hAnsi="GHEA Grapalat"/>
          <w:lang w:val="ru-RU"/>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599D9172"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2.2.</w:t>
      </w:r>
      <w:r w:rsidRPr="00D20324">
        <w:rPr>
          <w:rFonts w:ascii="GHEA Grapalat" w:hAnsi="GHEA Grapalat"/>
          <w:lang w:val="ru-RU"/>
        </w:rPr>
        <w:tab/>
        <w:t xml:space="preserve">Представив настоящее Соглашение и прилагаемое Требование в Банк-плательщик: </w:t>
      </w:r>
    </w:p>
    <w:p w14:paraId="0CE1A612"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2.2.1.</w:t>
      </w:r>
      <w:r w:rsidRPr="00D20324">
        <w:rPr>
          <w:rFonts w:ascii="GHEA Grapalat" w:hAnsi="GHEA Grapalat"/>
          <w:lang w:val="ru-RU"/>
        </w:rPr>
        <w:tab/>
        <w:t>Заказчик подтверждает, что Компания допустила нарушение договорных обязательств, а</w:t>
      </w:r>
    </w:p>
    <w:p w14:paraId="47ACCA58" w14:textId="77777777" w:rsidR="00D20324" w:rsidRPr="00D20324" w:rsidRDefault="00D20324" w:rsidP="00D20324">
      <w:pPr>
        <w:widowControl w:val="0"/>
        <w:tabs>
          <w:tab w:val="left" w:pos="1134"/>
        </w:tabs>
        <w:spacing w:after="160"/>
        <w:ind w:firstLine="567"/>
        <w:jc w:val="both"/>
        <w:rPr>
          <w:rFonts w:ascii="GHEA Grapalat" w:hAnsi="GHEA Grapalat" w:cs="GHEA Grapalat"/>
          <w:lang w:val="ru-RU"/>
        </w:rPr>
      </w:pPr>
      <w:r w:rsidRPr="00D20324">
        <w:rPr>
          <w:rFonts w:ascii="GHEA Grapalat" w:hAnsi="GHEA Grapalat"/>
          <w:lang w:val="ru-RU"/>
        </w:rPr>
        <w:t>2.2.2.</w:t>
      </w:r>
      <w:r w:rsidRPr="00D20324">
        <w:rPr>
          <w:rFonts w:ascii="GHEA Grapalat" w:hAnsi="GHEA Grapalat"/>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ADB6896" w14:textId="77777777" w:rsidR="00D20324" w:rsidRPr="00D20324" w:rsidRDefault="00D20324" w:rsidP="00D20324">
      <w:pPr>
        <w:widowControl w:val="0"/>
        <w:tabs>
          <w:tab w:val="left" w:pos="1134"/>
        </w:tabs>
        <w:spacing w:after="160"/>
        <w:ind w:firstLine="567"/>
        <w:jc w:val="both"/>
        <w:rPr>
          <w:rFonts w:ascii="GHEA Grapalat" w:hAnsi="GHEA Grapalat"/>
          <w:lang w:val="ru-RU"/>
        </w:rPr>
      </w:pPr>
      <w:r w:rsidRPr="00D20324">
        <w:rPr>
          <w:rFonts w:ascii="GHEA Grapalat" w:hAnsi="GHEA Grapalat"/>
          <w:lang w:val="ru-RU"/>
        </w:rPr>
        <w:t>2.3.</w:t>
      </w:r>
      <w:r w:rsidRPr="00D20324">
        <w:rPr>
          <w:rFonts w:ascii="GHEA Grapalat" w:hAnsi="GHEA Grapalat"/>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E481B6E" w14:textId="77777777" w:rsidR="00D20324" w:rsidRPr="00D20324" w:rsidRDefault="00D20324" w:rsidP="00D20324">
      <w:pPr>
        <w:widowControl w:val="0"/>
        <w:spacing w:after="160"/>
        <w:ind w:firstLine="567"/>
        <w:jc w:val="center"/>
        <w:rPr>
          <w:rFonts w:ascii="GHEA Grapalat" w:hAnsi="GHEA Grapalat"/>
          <w:b/>
          <w:lang w:val="ru-RU"/>
        </w:rPr>
      </w:pPr>
      <w:r w:rsidRPr="00D20324">
        <w:rPr>
          <w:rFonts w:ascii="GHEA Grapalat" w:hAnsi="GHEA Grapalat"/>
          <w:b/>
          <w:lang w:val="ru-RU"/>
        </w:rPr>
        <w:t>3. Адрес, банковские реквизиты Компании</w:t>
      </w:r>
    </w:p>
    <w:p w14:paraId="0F513C1B"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_______________________________________</w:t>
      </w:r>
    </w:p>
    <w:p w14:paraId="3A7B95ED" w14:textId="77777777" w:rsidR="00D20324" w:rsidRPr="00D20324" w:rsidRDefault="00D20324" w:rsidP="00D20324">
      <w:pPr>
        <w:widowControl w:val="0"/>
        <w:spacing w:after="160"/>
        <w:ind w:right="4250"/>
        <w:jc w:val="center"/>
        <w:rPr>
          <w:rFonts w:ascii="GHEA Grapalat" w:hAnsi="GHEA Grapalat"/>
          <w:vertAlign w:val="superscript"/>
          <w:lang w:val="ru-RU"/>
        </w:rPr>
      </w:pPr>
      <w:r w:rsidRPr="00D20324">
        <w:rPr>
          <w:rFonts w:ascii="GHEA Grapalat" w:hAnsi="GHEA Grapalat"/>
          <w:vertAlign w:val="superscript"/>
          <w:lang w:val="ru-RU"/>
        </w:rPr>
        <w:t>наименование компании</w:t>
      </w:r>
    </w:p>
    <w:p w14:paraId="32336ED4"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_______________________________________</w:t>
      </w:r>
    </w:p>
    <w:p w14:paraId="7A2F8AA9" w14:textId="77777777" w:rsidR="00D20324" w:rsidRPr="00D20324" w:rsidRDefault="00D20324" w:rsidP="00D20324">
      <w:pPr>
        <w:widowControl w:val="0"/>
        <w:spacing w:after="160"/>
        <w:ind w:right="4250"/>
        <w:jc w:val="center"/>
        <w:rPr>
          <w:rFonts w:ascii="GHEA Grapalat" w:hAnsi="GHEA Grapalat"/>
          <w:vertAlign w:val="superscript"/>
          <w:lang w:val="ru-RU"/>
        </w:rPr>
      </w:pPr>
      <w:r w:rsidRPr="00D20324">
        <w:rPr>
          <w:rFonts w:ascii="GHEA Grapalat" w:hAnsi="GHEA Grapalat"/>
          <w:vertAlign w:val="superscript"/>
          <w:lang w:val="ru-RU"/>
        </w:rPr>
        <w:t>адрес компании</w:t>
      </w:r>
    </w:p>
    <w:p w14:paraId="0CE778D2"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_______________________________________</w:t>
      </w:r>
    </w:p>
    <w:p w14:paraId="2712DAB2" w14:textId="77777777" w:rsidR="00D20324" w:rsidRPr="00D20324" w:rsidRDefault="00D20324" w:rsidP="00D20324">
      <w:pPr>
        <w:widowControl w:val="0"/>
        <w:spacing w:after="160"/>
        <w:ind w:right="4250"/>
        <w:jc w:val="center"/>
        <w:rPr>
          <w:rFonts w:ascii="GHEA Grapalat" w:hAnsi="GHEA Grapalat"/>
          <w:vertAlign w:val="superscript"/>
          <w:lang w:val="ru-RU"/>
        </w:rPr>
      </w:pPr>
      <w:r w:rsidRPr="00D20324">
        <w:rPr>
          <w:rFonts w:ascii="GHEA Grapalat" w:hAnsi="GHEA Grapalat"/>
          <w:vertAlign w:val="superscript"/>
          <w:lang w:val="ru-RU"/>
        </w:rPr>
        <w:t>наименование обслуживающего компанию банка</w:t>
      </w:r>
    </w:p>
    <w:p w14:paraId="195CA04E"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_______________________________________</w:t>
      </w:r>
    </w:p>
    <w:p w14:paraId="117E884F" w14:textId="77777777" w:rsidR="00D20324" w:rsidRPr="00D20324" w:rsidRDefault="00D20324" w:rsidP="00D20324">
      <w:pPr>
        <w:widowControl w:val="0"/>
        <w:spacing w:after="160"/>
        <w:ind w:right="4250"/>
        <w:jc w:val="center"/>
        <w:rPr>
          <w:rFonts w:ascii="GHEA Grapalat" w:hAnsi="GHEA Grapalat"/>
          <w:vertAlign w:val="superscript"/>
          <w:lang w:val="ru-RU"/>
        </w:rPr>
      </w:pPr>
      <w:r w:rsidRPr="00D20324">
        <w:rPr>
          <w:rFonts w:ascii="GHEA Grapalat" w:hAnsi="GHEA Grapalat"/>
          <w:vertAlign w:val="superscript"/>
          <w:lang w:val="ru-RU"/>
        </w:rPr>
        <w:t>номер банковского счета компании</w:t>
      </w:r>
    </w:p>
    <w:p w14:paraId="3E400C7A"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_______________________________________</w:t>
      </w:r>
    </w:p>
    <w:p w14:paraId="3A2B6CA0" w14:textId="77777777" w:rsidR="00D20324" w:rsidRPr="00D20324" w:rsidRDefault="00D20324" w:rsidP="00D20324">
      <w:pPr>
        <w:widowControl w:val="0"/>
        <w:spacing w:after="160"/>
        <w:ind w:right="4250"/>
        <w:jc w:val="center"/>
        <w:rPr>
          <w:rFonts w:ascii="GHEA Grapalat" w:hAnsi="GHEA Grapalat"/>
          <w:vertAlign w:val="superscript"/>
          <w:lang w:val="ru-RU"/>
        </w:rPr>
      </w:pPr>
      <w:r w:rsidRPr="00D20324">
        <w:rPr>
          <w:rFonts w:ascii="GHEA Grapalat" w:hAnsi="GHEA Grapalat"/>
          <w:vertAlign w:val="superscript"/>
          <w:lang w:val="ru-RU"/>
        </w:rPr>
        <w:t>учетный номер налогоплательщика компании</w:t>
      </w:r>
    </w:p>
    <w:p w14:paraId="2EF31AD4" w14:textId="77777777" w:rsidR="00D20324" w:rsidRPr="00D20324" w:rsidRDefault="00D20324" w:rsidP="00D20324">
      <w:pPr>
        <w:widowControl w:val="0"/>
        <w:jc w:val="both"/>
        <w:rPr>
          <w:rFonts w:ascii="GHEA Grapalat" w:hAnsi="GHEA Grapalat"/>
          <w:lang w:val="ru-RU"/>
        </w:rPr>
      </w:pPr>
      <w:r w:rsidRPr="00D20324">
        <w:rPr>
          <w:rFonts w:ascii="GHEA Grapalat" w:hAnsi="GHEA Grapalat"/>
          <w:lang w:val="ru-RU"/>
        </w:rPr>
        <w:t>_______________________________________</w:t>
      </w:r>
    </w:p>
    <w:p w14:paraId="3F5915A7" w14:textId="77777777" w:rsidR="00D20324" w:rsidRPr="00D20324" w:rsidRDefault="00D20324" w:rsidP="00D20324">
      <w:pPr>
        <w:widowControl w:val="0"/>
        <w:spacing w:after="160"/>
        <w:ind w:right="4250"/>
        <w:jc w:val="center"/>
        <w:rPr>
          <w:rFonts w:ascii="GHEA Grapalat" w:hAnsi="GHEA Grapalat"/>
          <w:vertAlign w:val="superscript"/>
          <w:lang w:val="ru-RU"/>
        </w:rPr>
      </w:pPr>
      <w:r w:rsidRPr="00D20324">
        <w:rPr>
          <w:rFonts w:ascii="GHEA Grapalat" w:hAnsi="GHEA Grapalat"/>
          <w:vertAlign w:val="superscript"/>
          <w:lang w:val="ru-RU"/>
        </w:rPr>
        <w:t>имя, фамилия и подпись директора компании</w:t>
      </w:r>
    </w:p>
    <w:p w14:paraId="57A06AF4" w14:textId="77777777" w:rsidR="00D20324" w:rsidRPr="00D20324" w:rsidRDefault="00D20324" w:rsidP="00D20324">
      <w:pPr>
        <w:widowControl w:val="0"/>
        <w:spacing w:after="160"/>
        <w:rPr>
          <w:rFonts w:ascii="GHEA Grapalat" w:hAnsi="GHEA Grapalat"/>
          <w:lang w:val="ru-RU"/>
        </w:rPr>
      </w:pPr>
      <w:r w:rsidRPr="00D20324">
        <w:rPr>
          <w:rFonts w:ascii="GHEA Grapalat" w:hAnsi="GHEA Grapalat"/>
          <w:lang w:val="ru-RU"/>
        </w:rPr>
        <w:t>День/месяц/год                                                                                    М. П.</w:t>
      </w:r>
    </w:p>
    <w:p w14:paraId="4033F0D3" w14:textId="77777777" w:rsidR="00D20324" w:rsidRPr="00D20324" w:rsidRDefault="00D20324" w:rsidP="00D20324">
      <w:pPr>
        <w:widowControl w:val="0"/>
        <w:spacing w:after="160"/>
        <w:jc w:val="center"/>
        <w:rPr>
          <w:rFonts w:ascii="GHEA Grapalat" w:hAnsi="GHEA Grapalat" w:cs="Sylfaen"/>
          <w:lang w:val="ru-RU"/>
        </w:rPr>
      </w:pPr>
    </w:p>
    <w:p w14:paraId="23AAB4DB" w14:textId="77777777" w:rsidR="00D20324" w:rsidRPr="00D20324" w:rsidRDefault="00D20324" w:rsidP="00D20324">
      <w:pPr>
        <w:rPr>
          <w:rFonts w:ascii="GHEA Grapalat" w:hAnsi="GHEA Grapalat" w:cs="Sylfaen"/>
          <w:lang w:val="ru-RU"/>
        </w:rPr>
      </w:pPr>
    </w:p>
    <w:p w14:paraId="66E9061B" w14:textId="77777777" w:rsidR="00D20324" w:rsidRDefault="00D20324" w:rsidP="00D20324">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D20324" w14:paraId="442EA785"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9C1DC4" w14:textId="77777777" w:rsidR="00D20324" w:rsidRDefault="00D20324" w:rsidP="0023109D">
            <w:pPr>
              <w:widowControl w:val="0"/>
              <w:tabs>
                <w:tab w:val="left" w:pos="3402"/>
              </w:tabs>
              <w:spacing w:after="160"/>
              <w:ind w:left="360"/>
              <w:rPr>
                <w:rFonts w:ascii="GHEA Grapalat" w:hAnsi="GHEA Grapalat" w:cs="Sylfaen"/>
                <w:b/>
                <w:bCs/>
              </w:rPr>
            </w:pPr>
            <w:r>
              <w:rPr>
                <w:rFonts w:ascii="GHEA Grapalat" w:hAnsi="GHEA Grapalat"/>
                <w:b/>
              </w:rPr>
              <w:t>1.</w:t>
            </w:r>
            <w:r>
              <w:rPr>
                <w:rFonts w:ascii="GHEA Grapalat" w:hAnsi="GHEA Grapalat"/>
                <w:b/>
              </w:rPr>
              <w:tab/>
              <w:t>ПЛАТЕЖНОЕ ТРЕБОВАНИЕ *</w:t>
            </w:r>
          </w:p>
        </w:tc>
      </w:tr>
      <w:tr w:rsidR="00D20324" w14:paraId="63A39937"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CDD5F73" w14:textId="77777777" w:rsidR="00D20324" w:rsidRDefault="00D20324" w:rsidP="0023109D">
            <w:pPr>
              <w:widowControl w:val="0"/>
              <w:tabs>
                <w:tab w:val="left" w:pos="855"/>
              </w:tabs>
              <w:spacing w:after="160"/>
              <w:ind w:left="360"/>
              <w:rPr>
                <w:rFonts w:ascii="GHEA Grapalat" w:hAnsi="GHEA Grapalat" w:cs="Sylfaen"/>
              </w:rPr>
            </w:pPr>
            <w:r>
              <w:rPr>
                <w:rFonts w:ascii="GHEA Grapalat" w:hAnsi="GHEA Grapalat"/>
              </w:rPr>
              <w:lastRenderedPageBreak/>
              <w:t>2.</w:t>
            </w:r>
            <w:r>
              <w:rPr>
                <w:rFonts w:ascii="GHEA Grapalat" w:hAnsi="GHEA Grapalat"/>
              </w:rPr>
              <w:tab/>
            </w:r>
            <w:proofErr w:type="spellStart"/>
            <w:r>
              <w:rPr>
                <w:rFonts w:ascii="GHEA Grapalat" w:hAnsi="GHEA Grapalat"/>
              </w:rPr>
              <w:t>Номер</w:t>
            </w:r>
            <w:proofErr w:type="spellEnd"/>
            <w:r>
              <w:rPr>
                <w:rFonts w:ascii="GHEA Grapalat" w:hAnsi="GHEA Grapalat"/>
              </w:rPr>
              <w:t xml:space="preserve"> </w:t>
            </w:r>
          </w:p>
        </w:tc>
      </w:tr>
      <w:tr w:rsidR="00D20324" w14:paraId="3F09560E" w14:textId="77777777" w:rsidTr="0023109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639B60A" w14:textId="77777777" w:rsidR="00D20324" w:rsidRDefault="00D20324" w:rsidP="0023109D">
            <w:pPr>
              <w:widowControl w:val="0"/>
              <w:tabs>
                <w:tab w:val="left" w:pos="3390"/>
              </w:tabs>
              <w:spacing w:after="160"/>
              <w:ind w:left="322"/>
              <w:rPr>
                <w:rFonts w:ascii="GHEA Grapalat" w:hAnsi="GHEA Grapalat" w:cs="Sylfaen"/>
              </w:rPr>
            </w:pPr>
            <w:r>
              <w:rPr>
                <w:rFonts w:ascii="GHEA Grapalat" w:hAnsi="GHEA Grapalat"/>
              </w:rPr>
              <w:t>3</w:t>
            </w:r>
            <w:r>
              <w:rPr>
                <w:rFonts w:ascii="GHEA Grapalat" w:hAnsi="GHEA Grapalat"/>
              </w:rPr>
              <w:tab/>
            </w:r>
            <w:proofErr w:type="spellStart"/>
            <w:r>
              <w:rPr>
                <w:rFonts w:ascii="GHEA Grapalat" w:hAnsi="GHEA Grapalat"/>
              </w:rPr>
              <w:t>Дата</w:t>
            </w:r>
            <w:proofErr w:type="spellEnd"/>
            <w:r>
              <w:rPr>
                <w:rFonts w:ascii="GHEA Grapalat" w:hAnsi="GHEA Grapalat"/>
              </w:rPr>
              <w:t xml:space="preserve"> </w:t>
            </w:r>
            <w:proofErr w:type="spellStart"/>
            <w:r>
              <w:rPr>
                <w:rFonts w:ascii="GHEA Grapalat" w:hAnsi="GHEA Grapalat"/>
              </w:rPr>
              <w:t>представления</w:t>
            </w:r>
            <w:proofErr w:type="spellEnd"/>
            <w:r>
              <w:rPr>
                <w:rFonts w:ascii="GHEA Grapalat" w:hAnsi="GHEA Grapalat"/>
              </w:rPr>
              <w:t>: "___" ___ 20___г.</w:t>
            </w:r>
          </w:p>
        </w:tc>
      </w:tr>
      <w:tr w:rsidR="00D20324" w:rsidRPr="003E7AC5" w14:paraId="331234A5" w14:textId="77777777" w:rsidTr="0023109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37284E"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4.</w:t>
            </w:r>
            <w:r w:rsidRPr="00D20324">
              <w:rPr>
                <w:rFonts w:ascii="GHEA Grapalat" w:hAnsi="GHEA Grapalat"/>
                <w:lang w:val="ru-RU"/>
              </w:rPr>
              <w:tab/>
              <w:t>Наименование, или имя, фамилия плательщика (Компания:</w:t>
            </w:r>
          </w:p>
        </w:tc>
      </w:tr>
      <w:tr w:rsidR="00D20324" w:rsidRPr="003E7AC5" w14:paraId="5D8950E9" w14:textId="77777777" w:rsidTr="002310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7A5E87"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5.</w:t>
            </w:r>
            <w:r w:rsidRPr="00D20324">
              <w:rPr>
                <w:rFonts w:ascii="GHEA Grapalat" w:hAnsi="GHEA Grapalat"/>
                <w:lang w:val="ru-RU"/>
              </w:rPr>
              <w:tab/>
              <w:t>Обслуживающая плательщика Финансовая организация (банк):</w:t>
            </w:r>
          </w:p>
        </w:tc>
      </w:tr>
      <w:tr w:rsidR="00D20324" w14:paraId="14883E2D" w14:textId="77777777" w:rsidTr="002310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7F1DBC0"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6.</w:t>
            </w:r>
            <w:r>
              <w:rPr>
                <w:rFonts w:ascii="GHEA Grapalat" w:hAnsi="GHEA Grapalat"/>
              </w:rPr>
              <w:tab/>
            </w:r>
            <w:proofErr w:type="spellStart"/>
            <w:r>
              <w:rPr>
                <w:rFonts w:ascii="GHEA Grapalat" w:hAnsi="GHEA Grapalat"/>
              </w:rPr>
              <w:t>Номер</w:t>
            </w:r>
            <w:proofErr w:type="spellEnd"/>
            <w:r>
              <w:rPr>
                <w:rFonts w:ascii="GHEA Grapalat" w:hAnsi="GHEA Grapalat"/>
              </w:rPr>
              <w:t xml:space="preserve"> </w:t>
            </w:r>
            <w:proofErr w:type="spellStart"/>
            <w:r>
              <w:rPr>
                <w:rFonts w:ascii="GHEA Grapalat" w:hAnsi="GHEA Grapalat"/>
              </w:rPr>
              <w:t>счета</w:t>
            </w:r>
            <w:proofErr w:type="spellEnd"/>
            <w:r>
              <w:rPr>
                <w:rFonts w:ascii="GHEA Grapalat" w:hAnsi="GHEA Grapalat"/>
              </w:rPr>
              <w:t xml:space="preserve"> </w:t>
            </w:r>
            <w:proofErr w:type="spellStart"/>
            <w:r>
              <w:rPr>
                <w:rFonts w:ascii="GHEA Grapalat" w:hAnsi="GHEA Grapalat"/>
              </w:rPr>
              <w:t>плательщика</w:t>
            </w:r>
            <w:proofErr w:type="spellEnd"/>
            <w:r>
              <w:rPr>
                <w:rFonts w:ascii="GHEA Grapalat" w:hAnsi="GHEA Grapalat"/>
              </w:rPr>
              <w:t>:</w:t>
            </w:r>
          </w:p>
        </w:tc>
      </w:tr>
      <w:tr w:rsidR="00D20324" w14:paraId="4E08858F"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9C60DB4"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7.</w:t>
            </w:r>
            <w:r>
              <w:rPr>
                <w:rFonts w:ascii="GHEA Grapalat" w:hAnsi="GHEA Grapalat"/>
              </w:rPr>
              <w:tab/>
              <w:t xml:space="preserve">УНН </w:t>
            </w:r>
            <w:proofErr w:type="spellStart"/>
            <w:r>
              <w:rPr>
                <w:rFonts w:ascii="GHEA Grapalat" w:hAnsi="GHEA Grapalat"/>
              </w:rPr>
              <w:t>плательщика</w:t>
            </w:r>
            <w:proofErr w:type="spellEnd"/>
            <w:r>
              <w:rPr>
                <w:rFonts w:ascii="GHEA Grapalat" w:hAnsi="GHEA Grapalat"/>
              </w:rPr>
              <w:t>:</w:t>
            </w:r>
          </w:p>
        </w:tc>
      </w:tr>
      <w:tr w:rsidR="00D20324" w14:paraId="5A9C65ED"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F8B09E"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8.</w:t>
            </w:r>
            <w:r>
              <w:rPr>
                <w:rFonts w:ascii="GHEA Grapalat" w:hAnsi="GHEA Grapalat"/>
              </w:rPr>
              <w:tab/>
              <w:t xml:space="preserve">НЗОУ </w:t>
            </w:r>
            <w:proofErr w:type="spellStart"/>
            <w:r>
              <w:rPr>
                <w:rFonts w:ascii="GHEA Grapalat" w:hAnsi="GHEA Grapalat"/>
              </w:rPr>
              <w:t>плательщика</w:t>
            </w:r>
            <w:proofErr w:type="spellEnd"/>
            <w:r>
              <w:rPr>
                <w:rFonts w:ascii="GHEA Grapalat" w:hAnsi="GHEA Grapalat"/>
              </w:rPr>
              <w:t>:</w:t>
            </w:r>
          </w:p>
        </w:tc>
      </w:tr>
      <w:tr w:rsidR="00D20324" w:rsidRPr="003E7AC5" w14:paraId="24AFA807"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CFF2EB5"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9.</w:t>
            </w:r>
            <w:r w:rsidRPr="00D20324">
              <w:rPr>
                <w:rFonts w:ascii="GHEA Grapalat" w:hAnsi="GHEA Grapalat"/>
                <w:lang w:val="ru-RU"/>
              </w:rPr>
              <w:tab/>
              <w:t>Наименование, или имя, фамилия бенефициара:</w:t>
            </w:r>
          </w:p>
        </w:tc>
      </w:tr>
      <w:tr w:rsidR="00D20324" w14:paraId="5108DC43" w14:textId="77777777" w:rsidTr="002310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CDD8F5"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10.</w:t>
            </w:r>
            <w:r>
              <w:rPr>
                <w:rFonts w:ascii="GHEA Grapalat" w:hAnsi="GHEA Grapalat"/>
              </w:rPr>
              <w:tab/>
              <w:t xml:space="preserve">НЗОУ </w:t>
            </w:r>
            <w:proofErr w:type="spellStart"/>
            <w:r>
              <w:rPr>
                <w:rFonts w:ascii="GHEA Grapalat" w:hAnsi="GHEA Grapalat"/>
              </w:rPr>
              <w:t>бенефициара</w:t>
            </w:r>
            <w:proofErr w:type="spellEnd"/>
            <w:r>
              <w:rPr>
                <w:rFonts w:ascii="GHEA Grapalat" w:hAnsi="GHEA Grapalat"/>
              </w:rPr>
              <w:t xml:space="preserve"> (</w:t>
            </w:r>
            <w:proofErr w:type="spellStart"/>
            <w:r>
              <w:rPr>
                <w:rFonts w:ascii="GHEA Grapalat" w:hAnsi="GHEA Grapalat"/>
              </w:rPr>
              <w:t>не</w:t>
            </w:r>
            <w:proofErr w:type="spellEnd"/>
            <w:r>
              <w:rPr>
                <w:rFonts w:ascii="GHEA Grapalat" w:hAnsi="GHEA Grapalat"/>
              </w:rPr>
              <w:t xml:space="preserve"> </w:t>
            </w:r>
            <w:proofErr w:type="spellStart"/>
            <w:r>
              <w:rPr>
                <w:rFonts w:ascii="GHEA Grapalat" w:hAnsi="GHEA Grapalat"/>
              </w:rPr>
              <w:t>заполняется</w:t>
            </w:r>
            <w:proofErr w:type="spellEnd"/>
            <w:r>
              <w:rPr>
                <w:rFonts w:ascii="GHEA Grapalat" w:hAnsi="GHEA Grapalat"/>
              </w:rPr>
              <w:t>)</w:t>
            </w:r>
          </w:p>
        </w:tc>
      </w:tr>
      <w:tr w:rsidR="00D20324" w14:paraId="24F3F087" w14:textId="77777777" w:rsidTr="0023109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BF6C517"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11.</w:t>
            </w:r>
            <w:r>
              <w:rPr>
                <w:rFonts w:ascii="GHEA Grapalat" w:hAnsi="GHEA Grapalat"/>
              </w:rPr>
              <w:tab/>
              <w:t xml:space="preserve">УНН </w:t>
            </w:r>
            <w:proofErr w:type="spellStart"/>
            <w:r>
              <w:rPr>
                <w:rFonts w:ascii="GHEA Grapalat" w:hAnsi="GHEA Grapalat"/>
              </w:rPr>
              <w:t>бенефициара</w:t>
            </w:r>
            <w:proofErr w:type="spellEnd"/>
            <w:r>
              <w:rPr>
                <w:rFonts w:ascii="GHEA Grapalat" w:hAnsi="GHEA Grapalat"/>
              </w:rPr>
              <w:t>:</w:t>
            </w:r>
          </w:p>
        </w:tc>
      </w:tr>
      <w:tr w:rsidR="00D20324" w:rsidRPr="003E7AC5" w14:paraId="08DFDAED" w14:textId="77777777" w:rsidTr="002310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D5F3778"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12.</w:t>
            </w:r>
            <w:r w:rsidRPr="00D20324">
              <w:rPr>
                <w:rFonts w:ascii="GHEA Grapalat" w:hAnsi="GHEA Grapalat"/>
                <w:lang w:val="ru-RU"/>
              </w:rPr>
              <w:tab/>
              <w:t>Обслуживающая бенефициара Финансовая организация (банк):</w:t>
            </w:r>
          </w:p>
        </w:tc>
      </w:tr>
      <w:tr w:rsidR="00D20324" w14:paraId="06C40FB9" w14:textId="77777777" w:rsidTr="002310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EDE71E5"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r>
            <w:proofErr w:type="spellStart"/>
            <w:r>
              <w:rPr>
                <w:rFonts w:ascii="GHEA Grapalat" w:hAnsi="GHEA Grapalat"/>
              </w:rPr>
              <w:t>Номер</w:t>
            </w:r>
            <w:proofErr w:type="spellEnd"/>
            <w:r>
              <w:rPr>
                <w:rFonts w:ascii="GHEA Grapalat" w:hAnsi="GHEA Grapalat"/>
              </w:rPr>
              <w:t xml:space="preserve"> </w:t>
            </w:r>
            <w:proofErr w:type="spellStart"/>
            <w:r>
              <w:rPr>
                <w:rFonts w:ascii="GHEA Grapalat" w:hAnsi="GHEA Grapalat"/>
              </w:rPr>
              <w:t>счета</w:t>
            </w:r>
            <w:proofErr w:type="spellEnd"/>
            <w:r>
              <w:rPr>
                <w:rFonts w:ascii="GHEA Grapalat" w:hAnsi="GHEA Grapalat"/>
              </w:rPr>
              <w:t xml:space="preserve"> </w:t>
            </w:r>
            <w:proofErr w:type="spellStart"/>
            <w:r>
              <w:rPr>
                <w:rFonts w:ascii="GHEA Grapalat" w:hAnsi="GHEA Grapalat"/>
              </w:rPr>
              <w:t>бенефициара</w:t>
            </w:r>
            <w:proofErr w:type="spellEnd"/>
            <w:r>
              <w:rPr>
                <w:rFonts w:ascii="GHEA Grapalat" w:hAnsi="GHEA Grapalat"/>
              </w:rPr>
              <w:t xml:space="preserve"> (</w:t>
            </w:r>
            <w:proofErr w:type="spellStart"/>
            <w:r>
              <w:rPr>
                <w:rFonts w:ascii="GHEA Grapalat" w:hAnsi="GHEA Grapalat"/>
              </w:rPr>
              <w:t>сч</w:t>
            </w:r>
            <w:proofErr w:type="spellEnd"/>
            <w:r>
              <w:rPr>
                <w:rFonts w:ascii="GHEA Grapalat" w:hAnsi="GHEA Grapalat"/>
              </w:rPr>
              <w:t>.№)</w:t>
            </w:r>
          </w:p>
        </w:tc>
      </w:tr>
      <w:tr w:rsidR="00D20324" w14:paraId="393FE9FB"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A9BE228"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14.</w:t>
            </w:r>
            <w:r>
              <w:rPr>
                <w:rFonts w:ascii="GHEA Grapalat" w:hAnsi="GHEA Grapalat"/>
              </w:rPr>
              <w:tab/>
            </w:r>
            <w:proofErr w:type="spellStart"/>
            <w:r>
              <w:rPr>
                <w:rFonts w:ascii="GHEA Grapalat" w:hAnsi="GHEA Grapalat"/>
              </w:rPr>
              <w:t>Сумма</w:t>
            </w:r>
            <w:proofErr w:type="spellEnd"/>
            <w:r>
              <w:rPr>
                <w:rFonts w:ascii="GHEA Grapalat" w:hAnsi="GHEA Grapalat"/>
              </w:rPr>
              <w:t xml:space="preserve"> (</w:t>
            </w:r>
            <w:proofErr w:type="spellStart"/>
            <w:r>
              <w:rPr>
                <w:rFonts w:ascii="GHEA Grapalat" w:hAnsi="GHEA Grapalat"/>
              </w:rPr>
              <w:t>цифрами</w:t>
            </w:r>
            <w:proofErr w:type="spellEnd"/>
            <w:r>
              <w:rPr>
                <w:rFonts w:ascii="GHEA Grapalat" w:hAnsi="GHEA Grapalat"/>
              </w:rPr>
              <w:t xml:space="preserve"> и </w:t>
            </w:r>
            <w:proofErr w:type="spellStart"/>
            <w:r>
              <w:rPr>
                <w:rFonts w:ascii="GHEA Grapalat" w:hAnsi="GHEA Grapalat"/>
              </w:rPr>
              <w:t>прописью</w:t>
            </w:r>
            <w:proofErr w:type="spellEnd"/>
            <w:r>
              <w:rPr>
                <w:rFonts w:ascii="GHEA Grapalat" w:hAnsi="GHEA Grapalat"/>
              </w:rPr>
              <w:t>):</w:t>
            </w:r>
          </w:p>
        </w:tc>
      </w:tr>
      <w:tr w:rsidR="00D20324" w:rsidRPr="003E7AC5" w14:paraId="700CA8B5"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0006AB"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15.</w:t>
            </w:r>
            <w:r w:rsidRPr="00D20324">
              <w:rPr>
                <w:rFonts w:ascii="GHEA Grapalat" w:hAnsi="GHEA Grapalat"/>
                <w:lang w:val="ru-RU"/>
              </w:rPr>
              <w:tab/>
              <w:t>Акцептованная сумма (цифрами и прописью) (предусмотрена для частичного акцепта указанной суммы, который не применяется)</w:t>
            </w:r>
          </w:p>
        </w:tc>
      </w:tr>
      <w:tr w:rsidR="00D20324" w:rsidRPr="003E7AC5" w14:paraId="150F2DEF"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B118BF"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16.</w:t>
            </w:r>
            <w:r w:rsidRPr="00D20324">
              <w:rPr>
                <w:rFonts w:ascii="GHEA Grapalat" w:hAnsi="GHEA Grapalat"/>
                <w:lang w:val="ru-RU"/>
              </w:rPr>
              <w:tab/>
              <w:t>Валюта (прописью и по коду):</w:t>
            </w:r>
          </w:p>
        </w:tc>
      </w:tr>
      <w:tr w:rsidR="00D20324" w:rsidRPr="003E7AC5" w14:paraId="7E45D238" w14:textId="77777777" w:rsidTr="002310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261D570"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17.</w:t>
            </w:r>
            <w:r w:rsidRPr="00D20324">
              <w:rPr>
                <w:rFonts w:ascii="GHEA Grapalat" w:hAnsi="GHEA Grapalat"/>
                <w:lang w:val="ru-RU"/>
              </w:rPr>
              <w:tab/>
              <w:t>Цель сделки (уплаты): (для обеспечения исполнения договора)</w:t>
            </w:r>
          </w:p>
        </w:tc>
      </w:tr>
      <w:tr w:rsidR="00D20324" w:rsidRPr="003E7AC5" w14:paraId="7F24E7BD" w14:textId="77777777" w:rsidTr="0023109D">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79EB8D0" w14:textId="77777777" w:rsidR="00D20324" w:rsidRPr="00D20324" w:rsidRDefault="00D20324" w:rsidP="0023109D">
            <w:pPr>
              <w:widowControl w:val="0"/>
              <w:tabs>
                <w:tab w:val="left" w:pos="855"/>
              </w:tabs>
              <w:spacing w:after="160"/>
              <w:ind w:left="360"/>
              <w:rPr>
                <w:rFonts w:ascii="GHEA Grapalat" w:hAnsi="GHEA Grapalat"/>
                <w:lang w:val="ru-RU"/>
              </w:rPr>
            </w:pPr>
            <w:r w:rsidRPr="00D20324">
              <w:rPr>
                <w:rFonts w:ascii="GHEA Grapalat" w:hAnsi="GHEA Grapalat"/>
                <w:lang w:val="ru-RU"/>
              </w:rPr>
              <w:t>18.</w:t>
            </w:r>
            <w:r w:rsidRPr="00D20324">
              <w:rPr>
                <w:rFonts w:ascii="GHEA Grapalat" w:hAnsi="GHEA Grapalat"/>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20324" w14:paraId="060982A9" w14:textId="77777777" w:rsidTr="002310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5DB383E"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19.</w:t>
            </w:r>
            <w:r>
              <w:rPr>
                <w:rFonts w:ascii="GHEA Grapalat" w:hAnsi="GHEA Grapalat"/>
              </w:rPr>
              <w:tab/>
            </w:r>
            <w:proofErr w:type="spellStart"/>
            <w:r>
              <w:rPr>
                <w:rFonts w:ascii="GHEA Grapalat" w:hAnsi="GHEA Grapalat"/>
              </w:rPr>
              <w:t>Условия</w:t>
            </w:r>
            <w:proofErr w:type="spellEnd"/>
            <w:r>
              <w:rPr>
                <w:rFonts w:ascii="GHEA Grapalat" w:hAnsi="GHEA Grapalat"/>
              </w:rPr>
              <w:t xml:space="preserve"> </w:t>
            </w:r>
            <w:proofErr w:type="spellStart"/>
            <w:r>
              <w:rPr>
                <w:rFonts w:ascii="GHEA Grapalat" w:hAnsi="GHEA Grapalat"/>
              </w:rPr>
              <w:t>оплаты</w:t>
            </w:r>
            <w:proofErr w:type="spellEnd"/>
            <w:r>
              <w:rPr>
                <w:rFonts w:ascii="GHEA Grapalat" w:hAnsi="GHEA Grapalat"/>
              </w:rPr>
              <w:t>: &lt;</w:t>
            </w:r>
            <w:proofErr w:type="spellStart"/>
            <w:r>
              <w:rPr>
                <w:rFonts w:ascii="GHEA Grapalat" w:hAnsi="GHEA Grapalat"/>
              </w:rPr>
              <w:t>акцептованный</w:t>
            </w:r>
            <w:proofErr w:type="spellEnd"/>
            <w:r>
              <w:rPr>
                <w:rFonts w:ascii="GHEA Grapalat" w:hAnsi="GHEA Grapalat"/>
              </w:rPr>
              <w:t xml:space="preserve"> </w:t>
            </w:r>
            <w:proofErr w:type="spellStart"/>
            <w:r>
              <w:rPr>
                <w:rFonts w:ascii="GHEA Grapalat" w:hAnsi="GHEA Grapalat"/>
              </w:rPr>
              <w:t>платеж</w:t>
            </w:r>
            <w:proofErr w:type="spellEnd"/>
            <w:r>
              <w:rPr>
                <w:rFonts w:ascii="GHEA Grapalat" w:hAnsi="GHEA Grapalat"/>
              </w:rPr>
              <w:t>&gt;</w:t>
            </w:r>
          </w:p>
        </w:tc>
      </w:tr>
      <w:tr w:rsidR="00D20324" w14:paraId="5D9599B5" w14:textId="77777777" w:rsidTr="002310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E64298" w14:textId="77777777" w:rsidR="00D20324" w:rsidRDefault="00D20324" w:rsidP="0023109D">
            <w:pPr>
              <w:widowControl w:val="0"/>
              <w:tabs>
                <w:tab w:val="left" w:pos="855"/>
              </w:tabs>
              <w:spacing w:after="160"/>
              <w:ind w:left="360"/>
              <w:rPr>
                <w:rFonts w:ascii="GHEA Grapalat" w:hAnsi="GHEA Grapalat"/>
              </w:rPr>
            </w:pPr>
            <w:r>
              <w:rPr>
                <w:rFonts w:ascii="GHEA Grapalat" w:hAnsi="GHEA Grapalat"/>
              </w:rPr>
              <w:t>20.</w:t>
            </w:r>
            <w:r>
              <w:rPr>
                <w:rFonts w:ascii="GHEA Grapalat" w:hAnsi="GHEA Grapalat"/>
              </w:rPr>
              <w:tab/>
            </w:r>
            <w:proofErr w:type="spellStart"/>
            <w:r>
              <w:rPr>
                <w:rFonts w:ascii="GHEA Grapalat" w:hAnsi="GHEA Grapalat"/>
              </w:rPr>
              <w:t>Количество</w:t>
            </w:r>
            <w:proofErr w:type="spellEnd"/>
            <w:r>
              <w:rPr>
                <w:rFonts w:ascii="GHEA Grapalat" w:hAnsi="GHEA Grapalat"/>
              </w:rPr>
              <w:t xml:space="preserve"> </w:t>
            </w:r>
            <w:proofErr w:type="spellStart"/>
            <w:r>
              <w:rPr>
                <w:rFonts w:ascii="GHEA Grapalat" w:hAnsi="GHEA Grapalat"/>
              </w:rPr>
              <w:t>прилагаемых</w:t>
            </w:r>
            <w:proofErr w:type="spellEnd"/>
            <w:r>
              <w:rPr>
                <w:rFonts w:ascii="GHEA Grapalat" w:hAnsi="GHEA Grapalat"/>
              </w:rPr>
              <w:t xml:space="preserve"> </w:t>
            </w:r>
            <w:proofErr w:type="spellStart"/>
            <w:r>
              <w:rPr>
                <w:rFonts w:ascii="GHEA Grapalat" w:hAnsi="GHEA Grapalat"/>
              </w:rPr>
              <w:t>страниц</w:t>
            </w:r>
            <w:proofErr w:type="spellEnd"/>
            <w:r>
              <w:rPr>
                <w:rFonts w:ascii="GHEA Grapalat" w:hAnsi="GHEA Grapalat"/>
              </w:rPr>
              <w:t xml:space="preserve">: --- </w:t>
            </w:r>
            <w:proofErr w:type="spellStart"/>
            <w:r>
              <w:rPr>
                <w:rFonts w:ascii="GHEA Grapalat" w:hAnsi="GHEA Grapalat"/>
              </w:rPr>
              <w:t>страниц</w:t>
            </w:r>
            <w:proofErr w:type="spellEnd"/>
          </w:p>
        </w:tc>
      </w:tr>
      <w:tr w:rsidR="00D20324" w:rsidRPr="003E7AC5" w14:paraId="7572C5B2" w14:textId="77777777" w:rsidTr="0023109D">
        <w:trPr>
          <w:trHeight w:val="2194"/>
        </w:trPr>
        <w:tc>
          <w:tcPr>
            <w:tcW w:w="5616" w:type="dxa"/>
            <w:tcBorders>
              <w:top w:val="nil"/>
              <w:left w:val="single" w:sz="4" w:space="0" w:color="auto"/>
              <w:bottom w:val="single" w:sz="4" w:space="0" w:color="auto"/>
              <w:right w:val="single" w:sz="4" w:space="0" w:color="auto"/>
            </w:tcBorders>
            <w:noWrap/>
            <w:vAlign w:val="bottom"/>
          </w:tcPr>
          <w:p w14:paraId="4F36A273" w14:textId="77777777" w:rsidR="00D20324" w:rsidRPr="00D20324" w:rsidRDefault="00D20324" w:rsidP="0023109D">
            <w:pPr>
              <w:widowControl w:val="0"/>
              <w:tabs>
                <w:tab w:val="left" w:pos="851"/>
              </w:tabs>
              <w:spacing w:after="160"/>
              <w:rPr>
                <w:rFonts w:ascii="GHEA Grapalat" w:hAnsi="GHEA Grapalat" w:cs="Sylfaen"/>
                <w:lang w:val="ru-RU"/>
              </w:rPr>
            </w:pPr>
            <w:r w:rsidRPr="00D20324">
              <w:rPr>
                <w:rFonts w:ascii="GHEA Grapalat" w:hAnsi="GHEA Grapalat"/>
                <w:lang w:val="ru-RU"/>
              </w:rPr>
              <w:t>22.а.</w:t>
            </w:r>
            <w:r w:rsidRPr="00D20324">
              <w:rPr>
                <w:rFonts w:ascii="GHEA Grapalat" w:hAnsi="GHEA Grapalat"/>
                <w:lang w:val="ru-RU"/>
              </w:rPr>
              <w:tab/>
              <w:t>Подписи бенефициара</w:t>
            </w:r>
          </w:p>
          <w:p w14:paraId="7E02EC9E" w14:textId="77777777" w:rsidR="00D20324" w:rsidRPr="00D20324" w:rsidRDefault="00D20324" w:rsidP="0023109D">
            <w:pPr>
              <w:widowControl w:val="0"/>
              <w:spacing w:after="160"/>
              <w:rPr>
                <w:rFonts w:ascii="GHEA Grapalat" w:hAnsi="GHEA Grapalat" w:cs="Sylfaen"/>
                <w:lang w:val="ru-RU"/>
              </w:rPr>
            </w:pPr>
          </w:p>
          <w:p w14:paraId="513C573E" w14:textId="77777777" w:rsidR="00D20324" w:rsidRPr="00D20324" w:rsidRDefault="00D20324" w:rsidP="0023109D">
            <w:pPr>
              <w:widowControl w:val="0"/>
              <w:spacing w:after="160"/>
              <w:jc w:val="right"/>
              <w:rPr>
                <w:rFonts w:ascii="GHEA Grapalat" w:hAnsi="GHEA Grapalat" w:cs="Tahoma"/>
                <w:lang w:val="ru-RU"/>
              </w:rPr>
            </w:pPr>
            <w:r w:rsidRPr="00D20324">
              <w:rPr>
                <w:rFonts w:ascii="GHEA Grapalat" w:hAnsi="GHEA Grapalat"/>
                <w:lang w:val="ru-RU"/>
              </w:rPr>
              <w:t>/____________________/</w:t>
            </w:r>
          </w:p>
          <w:p w14:paraId="12EBCA4E" w14:textId="77777777" w:rsidR="00D20324" w:rsidRPr="00D20324" w:rsidRDefault="00D20324" w:rsidP="0023109D">
            <w:pPr>
              <w:widowControl w:val="0"/>
              <w:spacing w:after="160"/>
              <w:rPr>
                <w:rFonts w:ascii="GHEA Grapalat" w:hAnsi="GHEA Grapalat" w:cs="Sylfaen"/>
                <w:lang w:val="ru-RU"/>
              </w:rPr>
            </w:pPr>
          </w:p>
          <w:p w14:paraId="7ABCD192" w14:textId="77777777" w:rsidR="00D20324" w:rsidRPr="00D20324" w:rsidRDefault="00D20324" w:rsidP="0023109D">
            <w:pPr>
              <w:widowControl w:val="0"/>
              <w:spacing w:after="160"/>
              <w:jc w:val="right"/>
              <w:rPr>
                <w:rFonts w:ascii="GHEA Grapalat" w:hAnsi="GHEA Grapalat" w:cs="Sylfaen"/>
                <w:lang w:val="ru-RU"/>
              </w:rPr>
            </w:pPr>
            <w:r w:rsidRPr="00D20324">
              <w:rPr>
                <w:rFonts w:ascii="GHEA Grapalat" w:hAnsi="GHEA Grapalat"/>
                <w:lang w:val="ru-RU"/>
              </w:rPr>
              <w:t>/____________________/</w:t>
            </w:r>
          </w:p>
          <w:p w14:paraId="38C0D9EE" w14:textId="77777777" w:rsidR="00D20324" w:rsidRPr="00D20324" w:rsidRDefault="00D20324" w:rsidP="0023109D">
            <w:pPr>
              <w:widowControl w:val="0"/>
              <w:spacing w:after="160"/>
              <w:rPr>
                <w:rFonts w:ascii="GHEA Grapalat" w:hAnsi="GHEA Grapalat" w:cs="Sylfaen"/>
                <w:lang w:val="ru-RU"/>
              </w:rPr>
            </w:pPr>
          </w:p>
          <w:p w14:paraId="59755E18" w14:textId="77777777" w:rsidR="00D20324" w:rsidRPr="00D20324" w:rsidRDefault="00D20324" w:rsidP="0023109D">
            <w:pPr>
              <w:widowControl w:val="0"/>
              <w:tabs>
                <w:tab w:val="left" w:pos="4545"/>
              </w:tabs>
              <w:spacing w:after="160"/>
              <w:rPr>
                <w:rFonts w:ascii="GHEA Grapalat" w:hAnsi="GHEA Grapalat" w:cs="Sylfaen"/>
                <w:lang w:val="ru-RU"/>
              </w:rPr>
            </w:pPr>
            <w:r w:rsidRPr="00D20324">
              <w:rPr>
                <w:rFonts w:ascii="GHEA Grapalat" w:hAnsi="GHEA Grapalat"/>
                <w:lang w:val="ru-RU"/>
              </w:rPr>
              <w:t>22.б.</w:t>
            </w:r>
            <w:r w:rsidRPr="00D20324">
              <w:rPr>
                <w:rFonts w:ascii="GHEA Grapalat" w:hAnsi="GHEA Grapalat"/>
                <w:lang w:val="ru-RU"/>
              </w:rPr>
              <w:tab/>
              <w:t>М. П.</w:t>
            </w:r>
          </w:p>
          <w:p w14:paraId="06A7A85F" w14:textId="77777777" w:rsidR="00D20324" w:rsidRPr="00D20324" w:rsidRDefault="00D20324" w:rsidP="0023109D">
            <w:pPr>
              <w:widowControl w:val="0"/>
              <w:spacing w:after="160"/>
              <w:rPr>
                <w:rFonts w:ascii="GHEA Grapalat" w:hAnsi="GHEA Grapalat" w:cs="Sylfaen"/>
                <w:lang w:val="ru-RU"/>
              </w:rPr>
            </w:pPr>
          </w:p>
        </w:tc>
        <w:tc>
          <w:tcPr>
            <w:tcW w:w="5364" w:type="dxa"/>
            <w:tcBorders>
              <w:top w:val="nil"/>
              <w:left w:val="nil"/>
              <w:bottom w:val="single" w:sz="4" w:space="0" w:color="auto"/>
              <w:right w:val="single" w:sz="4" w:space="0" w:color="auto"/>
            </w:tcBorders>
            <w:noWrap/>
          </w:tcPr>
          <w:p w14:paraId="68F2FC55" w14:textId="77777777" w:rsidR="00D20324" w:rsidRPr="00D20324" w:rsidRDefault="00D20324" w:rsidP="0023109D">
            <w:pPr>
              <w:widowControl w:val="0"/>
              <w:tabs>
                <w:tab w:val="left" w:pos="905"/>
              </w:tabs>
              <w:spacing w:after="160"/>
              <w:rPr>
                <w:rFonts w:ascii="GHEA Grapalat" w:hAnsi="GHEA Grapalat" w:cs="Sylfaen"/>
                <w:lang w:val="ru-RU"/>
              </w:rPr>
            </w:pPr>
            <w:r w:rsidRPr="00D20324">
              <w:rPr>
                <w:rFonts w:ascii="GHEA Grapalat" w:hAnsi="GHEA Grapalat"/>
                <w:lang w:val="ru-RU"/>
              </w:rPr>
              <w:lastRenderedPageBreak/>
              <w:t>21.а.</w:t>
            </w:r>
            <w:r w:rsidRPr="00D20324">
              <w:rPr>
                <w:rFonts w:ascii="GHEA Grapalat" w:hAnsi="GHEA Grapalat"/>
                <w:lang w:val="ru-RU"/>
              </w:rPr>
              <w:tab/>
            </w:r>
            <w:r>
              <w:rPr>
                <w:rFonts w:ascii="Courier New" w:hAnsi="Courier New"/>
              </w:rPr>
              <w:t> </w:t>
            </w:r>
            <w:r w:rsidRPr="00D20324">
              <w:rPr>
                <w:rFonts w:ascii="GHEA Grapalat" w:hAnsi="GHEA Grapalat"/>
                <w:lang w:val="ru-RU"/>
              </w:rPr>
              <w:t>Подписи плательщика:</w:t>
            </w:r>
          </w:p>
          <w:p w14:paraId="4CC72F15" w14:textId="77777777" w:rsidR="00D20324" w:rsidRPr="00D20324" w:rsidRDefault="00D20324" w:rsidP="0023109D">
            <w:pPr>
              <w:widowControl w:val="0"/>
              <w:spacing w:after="160"/>
              <w:rPr>
                <w:rFonts w:ascii="GHEA Grapalat" w:hAnsi="GHEA Grapalat" w:cs="Sylfaen"/>
                <w:lang w:val="ru-RU"/>
              </w:rPr>
            </w:pPr>
          </w:p>
          <w:p w14:paraId="1066092E" w14:textId="77777777" w:rsidR="00D20324" w:rsidRPr="00D20324" w:rsidRDefault="00D20324" w:rsidP="0023109D">
            <w:pPr>
              <w:widowControl w:val="0"/>
              <w:spacing w:after="160"/>
              <w:jc w:val="right"/>
              <w:rPr>
                <w:rFonts w:ascii="GHEA Grapalat" w:hAnsi="GHEA Grapalat" w:cs="Sylfaen"/>
                <w:lang w:val="ru-RU"/>
              </w:rPr>
            </w:pPr>
            <w:r w:rsidRPr="00D20324">
              <w:rPr>
                <w:rFonts w:ascii="GHEA Grapalat" w:hAnsi="GHEA Grapalat"/>
                <w:lang w:val="ru-RU"/>
              </w:rPr>
              <w:t>/____________________/</w:t>
            </w:r>
          </w:p>
          <w:p w14:paraId="357AE74E" w14:textId="77777777" w:rsidR="00D20324" w:rsidRPr="00D20324" w:rsidRDefault="00D20324" w:rsidP="0023109D">
            <w:pPr>
              <w:widowControl w:val="0"/>
              <w:spacing w:after="160"/>
              <w:jc w:val="right"/>
              <w:rPr>
                <w:rFonts w:ascii="GHEA Grapalat" w:hAnsi="GHEA Grapalat" w:cs="Tahoma"/>
                <w:lang w:val="ru-RU"/>
              </w:rPr>
            </w:pPr>
          </w:p>
          <w:p w14:paraId="47085AA6" w14:textId="77777777" w:rsidR="00D20324" w:rsidRPr="00D20324" w:rsidRDefault="00D20324" w:rsidP="0023109D">
            <w:pPr>
              <w:widowControl w:val="0"/>
              <w:spacing w:after="160"/>
              <w:jc w:val="right"/>
              <w:rPr>
                <w:rFonts w:ascii="GHEA Grapalat" w:hAnsi="GHEA Grapalat" w:cs="Sylfaen"/>
                <w:lang w:val="ru-RU"/>
              </w:rPr>
            </w:pPr>
            <w:r w:rsidRPr="00D20324">
              <w:rPr>
                <w:rFonts w:ascii="GHEA Grapalat" w:hAnsi="GHEA Grapalat"/>
                <w:lang w:val="ru-RU"/>
              </w:rPr>
              <w:t>/____________________/</w:t>
            </w:r>
          </w:p>
          <w:p w14:paraId="268A7ECD" w14:textId="77777777" w:rsidR="00D20324" w:rsidRPr="00D20324" w:rsidRDefault="00D20324" w:rsidP="0023109D">
            <w:pPr>
              <w:widowControl w:val="0"/>
              <w:spacing w:after="160"/>
              <w:rPr>
                <w:rFonts w:ascii="GHEA Grapalat" w:hAnsi="GHEA Grapalat" w:cs="Sylfaen"/>
                <w:lang w:val="ru-RU"/>
              </w:rPr>
            </w:pPr>
          </w:p>
          <w:p w14:paraId="2A2F58EA" w14:textId="77777777" w:rsidR="00D20324" w:rsidRPr="00D20324" w:rsidRDefault="00D20324" w:rsidP="0023109D">
            <w:pPr>
              <w:widowControl w:val="0"/>
              <w:tabs>
                <w:tab w:val="left" w:pos="4539"/>
              </w:tabs>
              <w:spacing w:after="160"/>
              <w:rPr>
                <w:rFonts w:ascii="GHEA Grapalat" w:hAnsi="GHEA Grapalat" w:cs="Sylfaen"/>
                <w:lang w:val="ru-RU"/>
              </w:rPr>
            </w:pPr>
            <w:r w:rsidRPr="00D20324">
              <w:rPr>
                <w:rFonts w:ascii="GHEA Grapalat" w:hAnsi="GHEA Grapalat"/>
                <w:lang w:val="ru-RU"/>
              </w:rPr>
              <w:t>21.б.</w:t>
            </w:r>
            <w:r w:rsidRPr="00D20324">
              <w:rPr>
                <w:rFonts w:ascii="GHEA Grapalat" w:hAnsi="GHEA Grapalat"/>
                <w:lang w:val="ru-RU"/>
              </w:rPr>
              <w:tab/>
              <w:t>М. П.</w:t>
            </w:r>
          </w:p>
        </w:tc>
      </w:tr>
      <w:tr w:rsidR="00D20324" w14:paraId="443F2E62" w14:textId="77777777" w:rsidTr="0023109D">
        <w:trPr>
          <w:trHeight w:val="2194"/>
        </w:trPr>
        <w:tc>
          <w:tcPr>
            <w:tcW w:w="5616" w:type="dxa"/>
            <w:tcBorders>
              <w:top w:val="single" w:sz="4" w:space="0" w:color="auto"/>
              <w:left w:val="single" w:sz="4" w:space="0" w:color="auto"/>
              <w:bottom w:val="nil"/>
              <w:right w:val="single" w:sz="4" w:space="0" w:color="auto"/>
            </w:tcBorders>
            <w:noWrap/>
            <w:vAlign w:val="bottom"/>
          </w:tcPr>
          <w:p w14:paraId="4F1742D0" w14:textId="77777777" w:rsidR="00D20324" w:rsidRPr="00D20324" w:rsidRDefault="00D20324" w:rsidP="0023109D">
            <w:pPr>
              <w:widowControl w:val="0"/>
              <w:spacing w:after="160"/>
              <w:rPr>
                <w:rFonts w:ascii="GHEA Grapalat" w:hAnsi="GHEA Grapalat" w:cs="Tahoma"/>
                <w:lang w:val="ru-RU"/>
              </w:rPr>
            </w:pPr>
            <w:r w:rsidRPr="00D20324">
              <w:rPr>
                <w:rFonts w:ascii="GHEA Grapalat" w:hAnsi="GHEA Grapalat"/>
                <w:lang w:val="ru-RU"/>
              </w:rPr>
              <w:lastRenderedPageBreak/>
              <w:t>24.а.</w:t>
            </w:r>
            <w:r w:rsidRPr="00D20324">
              <w:rPr>
                <w:rFonts w:ascii="GHEA Grapalat" w:hAnsi="GHEA Grapalat"/>
                <w:lang w:val="ru-RU"/>
              </w:rPr>
              <w:tab/>
              <w:t xml:space="preserve"> Обслуживающая бенефициара финансовая организация </w:t>
            </w:r>
          </w:p>
          <w:p w14:paraId="4A6AF6DC" w14:textId="77777777" w:rsidR="00D20324" w:rsidRPr="00D20324" w:rsidRDefault="00D20324" w:rsidP="0023109D">
            <w:pPr>
              <w:widowControl w:val="0"/>
              <w:spacing w:after="160"/>
              <w:rPr>
                <w:rFonts w:ascii="GHEA Grapalat" w:hAnsi="GHEA Grapalat"/>
                <w:lang w:val="ru-RU"/>
              </w:rPr>
            </w:pPr>
          </w:p>
          <w:p w14:paraId="048D32D6" w14:textId="77777777" w:rsidR="00D20324" w:rsidRPr="00D20324" w:rsidRDefault="00D20324" w:rsidP="0023109D">
            <w:pPr>
              <w:widowControl w:val="0"/>
              <w:jc w:val="right"/>
              <w:rPr>
                <w:rFonts w:ascii="GHEA Grapalat" w:hAnsi="GHEA Grapalat" w:cs="Tahoma"/>
                <w:lang w:val="ru-RU"/>
              </w:rPr>
            </w:pPr>
            <w:r w:rsidRPr="00D20324">
              <w:rPr>
                <w:rFonts w:ascii="GHEA Grapalat" w:hAnsi="GHEA Grapalat"/>
                <w:lang w:val="ru-RU"/>
              </w:rPr>
              <w:t>/____________________/</w:t>
            </w:r>
          </w:p>
          <w:p w14:paraId="37E3F836" w14:textId="77777777" w:rsidR="00D20324" w:rsidRDefault="00D20324" w:rsidP="0023109D">
            <w:pPr>
              <w:widowControl w:val="0"/>
              <w:spacing w:after="160"/>
              <w:ind w:left="3828" w:right="13"/>
              <w:jc w:val="both"/>
              <w:rPr>
                <w:rFonts w:ascii="GHEA Grapalat" w:hAnsi="GHEA Grapalat" w:cs="Sylfaen"/>
                <w:vertAlign w:val="superscript"/>
              </w:rPr>
            </w:pPr>
            <w:proofErr w:type="spellStart"/>
            <w:r>
              <w:rPr>
                <w:rFonts w:ascii="GHEA Grapalat" w:hAnsi="GHEA Grapalat"/>
                <w:vertAlign w:val="superscript"/>
              </w:rPr>
              <w:t>подпись</w:t>
            </w:r>
            <w:proofErr w:type="spellEnd"/>
            <w:r>
              <w:rPr>
                <w:rFonts w:ascii="GHEA Grapalat" w:hAnsi="GHEA Grapalat"/>
                <w:vertAlign w:val="superscript"/>
              </w:rPr>
              <w:t>/</w:t>
            </w:r>
          </w:p>
          <w:p w14:paraId="3FB5F97F" w14:textId="77777777" w:rsidR="00D20324" w:rsidRDefault="00D20324" w:rsidP="0023109D">
            <w:pPr>
              <w:widowControl w:val="0"/>
              <w:spacing w:after="160"/>
              <w:rPr>
                <w:rFonts w:ascii="GHEA Grapalat" w:hAnsi="GHEA Grapalat" w:cs="Tahoma"/>
              </w:rPr>
            </w:pPr>
          </w:p>
          <w:p w14:paraId="43315AB9" w14:textId="77777777" w:rsidR="00D20324" w:rsidRDefault="00D20324" w:rsidP="0023109D">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57724006" w14:textId="77777777" w:rsidR="00D20324" w:rsidRPr="00D20324" w:rsidRDefault="00D20324" w:rsidP="0023109D">
            <w:pPr>
              <w:widowControl w:val="0"/>
              <w:spacing w:after="160"/>
              <w:rPr>
                <w:rFonts w:ascii="GHEA Grapalat" w:hAnsi="GHEA Grapalat" w:cs="Tahoma"/>
                <w:lang w:val="ru-RU"/>
              </w:rPr>
            </w:pPr>
            <w:r w:rsidRPr="00D20324">
              <w:rPr>
                <w:rFonts w:ascii="GHEA Grapalat" w:hAnsi="GHEA Grapalat"/>
                <w:lang w:val="ru-RU"/>
              </w:rPr>
              <w:t>23.а.</w:t>
            </w:r>
            <w:r w:rsidRPr="00D20324">
              <w:rPr>
                <w:rFonts w:ascii="GHEA Grapalat" w:hAnsi="GHEA Grapalat"/>
                <w:lang w:val="ru-RU"/>
              </w:rPr>
              <w:tab/>
              <w:t xml:space="preserve"> Обслуживающая плательщика финансовая организация </w:t>
            </w:r>
          </w:p>
          <w:p w14:paraId="550F17B2" w14:textId="77777777" w:rsidR="00D20324" w:rsidRPr="00D20324" w:rsidRDefault="00D20324" w:rsidP="0023109D">
            <w:pPr>
              <w:widowControl w:val="0"/>
              <w:spacing w:after="160"/>
              <w:rPr>
                <w:rFonts w:ascii="GHEA Grapalat" w:hAnsi="GHEA Grapalat" w:cs="Tahoma"/>
                <w:lang w:val="ru-RU"/>
              </w:rPr>
            </w:pPr>
          </w:p>
          <w:p w14:paraId="3F0CE89F" w14:textId="77777777" w:rsidR="00D20324" w:rsidRPr="00D20324" w:rsidRDefault="00D20324" w:rsidP="0023109D">
            <w:pPr>
              <w:widowControl w:val="0"/>
              <w:jc w:val="right"/>
              <w:rPr>
                <w:rFonts w:ascii="GHEA Grapalat" w:hAnsi="GHEA Grapalat" w:cs="Tahoma"/>
                <w:lang w:val="ru-RU"/>
              </w:rPr>
            </w:pPr>
            <w:r w:rsidRPr="00D20324">
              <w:rPr>
                <w:rFonts w:ascii="GHEA Grapalat" w:hAnsi="GHEA Grapalat"/>
                <w:lang w:val="ru-RU"/>
              </w:rPr>
              <w:t>/____________________/</w:t>
            </w:r>
          </w:p>
          <w:p w14:paraId="6D44F73F" w14:textId="77777777" w:rsidR="00D20324" w:rsidRDefault="00D20324" w:rsidP="0023109D">
            <w:pPr>
              <w:widowControl w:val="0"/>
              <w:spacing w:after="160"/>
              <w:ind w:right="983"/>
              <w:jc w:val="right"/>
              <w:rPr>
                <w:rFonts w:ascii="GHEA Grapalat" w:hAnsi="GHEA Grapalat" w:cs="Sylfaen"/>
                <w:vertAlign w:val="superscript"/>
              </w:rPr>
            </w:pPr>
            <w:r>
              <w:rPr>
                <w:rFonts w:ascii="GHEA Grapalat" w:hAnsi="GHEA Grapalat"/>
                <w:vertAlign w:val="superscript"/>
              </w:rPr>
              <w:t>/</w:t>
            </w:r>
            <w:proofErr w:type="spellStart"/>
            <w:r>
              <w:rPr>
                <w:rFonts w:ascii="GHEA Grapalat" w:hAnsi="GHEA Grapalat"/>
                <w:vertAlign w:val="superscript"/>
              </w:rPr>
              <w:t>подпись</w:t>
            </w:r>
            <w:proofErr w:type="spellEnd"/>
            <w:r>
              <w:rPr>
                <w:rFonts w:ascii="GHEA Grapalat" w:hAnsi="GHEA Grapalat"/>
                <w:vertAlign w:val="superscript"/>
              </w:rPr>
              <w:t>/</w:t>
            </w:r>
          </w:p>
          <w:p w14:paraId="09CE23C7" w14:textId="77777777" w:rsidR="00D20324" w:rsidRDefault="00D20324" w:rsidP="0023109D">
            <w:pPr>
              <w:widowControl w:val="0"/>
              <w:spacing w:after="160"/>
              <w:rPr>
                <w:rFonts w:ascii="GHEA Grapalat" w:hAnsi="GHEA Grapalat" w:cs="Arial"/>
              </w:rPr>
            </w:pPr>
          </w:p>
        </w:tc>
      </w:tr>
      <w:tr w:rsidR="00D20324" w:rsidRPr="003E7AC5" w14:paraId="08E5AD3A" w14:textId="77777777" w:rsidTr="0023109D">
        <w:trPr>
          <w:trHeight w:val="2194"/>
        </w:trPr>
        <w:tc>
          <w:tcPr>
            <w:tcW w:w="5616" w:type="dxa"/>
            <w:tcBorders>
              <w:top w:val="nil"/>
              <w:left w:val="single" w:sz="4" w:space="0" w:color="auto"/>
              <w:bottom w:val="single" w:sz="4" w:space="0" w:color="auto"/>
              <w:right w:val="single" w:sz="4" w:space="0" w:color="auto"/>
            </w:tcBorders>
            <w:noWrap/>
            <w:vAlign w:val="bottom"/>
          </w:tcPr>
          <w:p w14:paraId="46E33C12" w14:textId="77777777" w:rsidR="00D20324" w:rsidRDefault="00D20324" w:rsidP="0023109D">
            <w:pPr>
              <w:widowControl w:val="0"/>
              <w:tabs>
                <w:tab w:val="left" w:pos="4678"/>
              </w:tabs>
              <w:spacing w:after="160"/>
              <w:rPr>
                <w:rFonts w:ascii="GHEA Grapalat" w:hAnsi="GHEA Grapalat" w:cs="Sylfaen"/>
              </w:rPr>
            </w:pPr>
            <w:r>
              <w:rPr>
                <w:rFonts w:ascii="GHEA Grapalat" w:hAnsi="GHEA Grapalat"/>
              </w:rPr>
              <w:t>24.б.</w:t>
            </w:r>
            <w:r>
              <w:rPr>
                <w:rFonts w:ascii="GHEA Grapalat" w:hAnsi="GHEA Grapalat"/>
              </w:rPr>
              <w:tab/>
              <w:t>М. П.</w:t>
            </w:r>
          </w:p>
          <w:p w14:paraId="1684498C" w14:textId="77777777" w:rsidR="00D20324" w:rsidRDefault="00D20324" w:rsidP="0023109D">
            <w:pPr>
              <w:widowControl w:val="0"/>
              <w:spacing w:after="160"/>
              <w:rPr>
                <w:rFonts w:ascii="GHEA Grapalat" w:hAnsi="GHEA Grapalat" w:cs="Sylfaen"/>
              </w:rPr>
            </w:pPr>
          </w:p>
          <w:p w14:paraId="6C062C84" w14:textId="77777777" w:rsidR="00D20324" w:rsidRDefault="00D20324" w:rsidP="0023109D">
            <w:pPr>
              <w:widowControl w:val="0"/>
              <w:spacing w:after="160"/>
              <w:ind w:right="155"/>
              <w:jc w:val="right"/>
              <w:rPr>
                <w:rFonts w:ascii="GHEA Grapalat" w:hAnsi="GHEA Grapalat" w:cs="Sylfaen"/>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3E6A7AF" w14:textId="77777777" w:rsidR="00D20324" w:rsidRPr="00D20324" w:rsidRDefault="00D20324" w:rsidP="0023109D">
            <w:pPr>
              <w:widowControl w:val="0"/>
              <w:tabs>
                <w:tab w:val="left" w:pos="4554"/>
              </w:tabs>
              <w:spacing w:after="160"/>
              <w:rPr>
                <w:rFonts w:ascii="GHEA Grapalat" w:hAnsi="GHEA Grapalat" w:cs="Sylfaen"/>
                <w:lang w:val="ru-RU"/>
              </w:rPr>
            </w:pPr>
            <w:r w:rsidRPr="00D20324">
              <w:rPr>
                <w:rFonts w:ascii="GHEA Grapalat" w:hAnsi="GHEA Grapalat"/>
                <w:lang w:val="ru-RU"/>
              </w:rPr>
              <w:t>23.б.</w:t>
            </w:r>
            <w:r w:rsidRPr="00D20324">
              <w:rPr>
                <w:rFonts w:ascii="GHEA Grapalat" w:hAnsi="GHEA Grapalat"/>
                <w:lang w:val="ru-RU"/>
              </w:rPr>
              <w:tab/>
              <w:t>М. П.</w:t>
            </w:r>
          </w:p>
          <w:p w14:paraId="02BBB56D" w14:textId="77777777" w:rsidR="00D20324" w:rsidRPr="00D20324" w:rsidRDefault="00D20324" w:rsidP="0023109D">
            <w:pPr>
              <w:widowControl w:val="0"/>
              <w:spacing w:after="160"/>
              <w:rPr>
                <w:rFonts w:ascii="GHEA Grapalat" w:hAnsi="GHEA Grapalat"/>
                <w:lang w:val="ru-RU"/>
              </w:rPr>
            </w:pPr>
          </w:p>
          <w:p w14:paraId="762BC9B2" w14:textId="77777777" w:rsidR="00D20324" w:rsidRPr="00D20324" w:rsidRDefault="00D20324" w:rsidP="0023109D">
            <w:pPr>
              <w:widowControl w:val="0"/>
              <w:spacing w:after="160"/>
              <w:jc w:val="right"/>
              <w:rPr>
                <w:rFonts w:ascii="GHEA Grapalat" w:hAnsi="GHEA Grapalat" w:cs="Sylfaen"/>
                <w:lang w:val="ru-RU"/>
              </w:rPr>
            </w:pPr>
            <w:r w:rsidRPr="00D20324">
              <w:rPr>
                <w:rFonts w:ascii="GHEA Grapalat" w:hAnsi="GHEA Grapalat"/>
                <w:lang w:val="ru-RU"/>
              </w:rPr>
              <w:t>23.в Дата исполнения: "___" ___ 20___г.</w:t>
            </w:r>
          </w:p>
        </w:tc>
      </w:tr>
    </w:tbl>
    <w:p w14:paraId="6E334257" w14:textId="77777777" w:rsidR="00D20324" w:rsidRPr="00D20324" w:rsidRDefault="00D20324" w:rsidP="00D20324">
      <w:pPr>
        <w:widowControl w:val="0"/>
        <w:spacing w:after="160"/>
        <w:jc w:val="center"/>
        <w:rPr>
          <w:rFonts w:ascii="GHEA Grapalat" w:hAnsi="GHEA Grapalat" w:cs="Sylfaen"/>
          <w:lang w:val="ru-RU"/>
        </w:rPr>
      </w:pPr>
    </w:p>
    <w:p w14:paraId="3F84ED41" w14:textId="77777777" w:rsidR="00D20324" w:rsidRPr="00D20324" w:rsidRDefault="00D20324" w:rsidP="00D20324">
      <w:pPr>
        <w:rPr>
          <w:rFonts w:ascii="GHEA Grapalat" w:hAnsi="GHEA Grapalat" w:cs="Sylfaen"/>
          <w:lang w:val="ru-RU"/>
        </w:rPr>
      </w:pPr>
    </w:p>
    <w:p w14:paraId="698EB4CC" w14:textId="77777777" w:rsidR="00D20324" w:rsidRDefault="00D20324" w:rsidP="00D20324">
      <w:pPr>
        <w:rPr>
          <w:rFonts w:ascii="GHEA Grapalat" w:hAnsi="GHEA Grapalat" w:cs="Sylfaen"/>
          <w:lang w:val="hy-AM"/>
        </w:rPr>
      </w:pPr>
    </w:p>
    <w:p w14:paraId="22BADC50" w14:textId="77777777" w:rsidR="00D20324" w:rsidRDefault="00D20324" w:rsidP="00D20324">
      <w:pPr>
        <w:rPr>
          <w:rFonts w:ascii="GHEA Grapalat" w:hAnsi="GHEA Grapalat" w:cs="Sylfaen"/>
          <w:lang w:val="hy-AM"/>
        </w:rPr>
      </w:pPr>
    </w:p>
    <w:p w14:paraId="75A2B99C" w14:textId="77777777" w:rsidR="00D20324" w:rsidRDefault="00D20324" w:rsidP="00D20324">
      <w:pPr>
        <w:rPr>
          <w:rFonts w:ascii="GHEA Grapalat" w:hAnsi="GHEA Grapalat" w:cs="Sylfaen"/>
          <w:lang w:val="hy-AM"/>
        </w:rPr>
      </w:pPr>
    </w:p>
    <w:p w14:paraId="7EB7799F" w14:textId="77777777" w:rsidR="00D20324" w:rsidRDefault="00D20324" w:rsidP="00D20324">
      <w:pPr>
        <w:rPr>
          <w:rFonts w:ascii="GHEA Grapalat" w:hAnsi="GHEA Grapalat" w:cs="Sylfaen"/>
          <w:lang w:val="hy-AM"/>
        </w:rPr>
      </w:pPr>
    </w:p>
    <w:p w14:paraId="5FC1D4CD" w14:textId="77777777" w:rsidR="00D20324" w:rsidRDefault="00D20324" w:rsidP="00D20324">
      <w:pPr>
        <w:rPr>
          <w:rFonts w:ascii="GHEA Grapalat" w:hAnsi="GHEA Grapalat" w:cs="Sylfaen"/>
          <w:lang w:val="hy-AM"/>
        </w:rPr>
      </w:pPr>
    </w:p>
    <w:p w14:paraId="2A0DA90C" w14:textId="77777777" w:rsidR="00D20324" w:rsidRDefault="00D20324" w:rsidP="00D20324">
      <w:pPr>
        <w:rPr>
          <w:rFonts w:ascii="GHEA Grapalat" w:hAnsi="GHEA Grapalat" w:cs="Sylfaen"/>
          <w:lang w:val="hy-AM"/>
        </w:rPr>
      </w:pPr>
    </w:p>
    <w:p w14:paraId="691AEC67" w14:textId="77777777" w:rsidR="00D20324" w:rsidRDefault="00D20324" w:rsidP="00D20324">
      <w:pPr>
        <w:rPr>
          <w:rFonts w:ascii="GHEA Grapalat" w:hAnsi="GHEA Grapalat" w:cs="Sylfaen"/>
          <w:lang w:val="hy-AM"/>
        </w:rPr>
      </w:pPr>
    </w:p>
    <w:p w14:paraId="48EC0A5A" w14:textId="77777777" w:rsidR="00D20324" w:rsidRDefault="00D20324" w:rsidP="00D20324">
      <w:pPr>
        <w:rPr>
          <w:rFonts w:ascii="GHEA Grapalat" w:hAnsi="GHEA Grapalat" w:cs="Sylfaen"/>
          <w:lang w:val="hy-AM"/>
        </w:rPr>
      </w:pPr>
    </w:p>
    <w:p w14:paraId="2255FDDB" w14:textId="77777777" w:rsidR="00D20324" w:rsidRPr="00D20324" w:rsidRDefault="00D20324" w:rsidP="00D20324">
      <w:pPr>
        <w:rPr>
          <w:rFonts w:ascii="GHEA Grapalat" w:hAnsi="GHEA Grapalat" w:cs="Sylfaen"/>
          <w:lang w:val="ru-RU"/>
        </w:rPr>
      </w:pPr>
      <w:r w:rsidRPr="00D20324">
        <w:rPr>
          <w:rFonts w:ascii="GHEA Grapalat" w:hAnsi="GHEA Grapalat" w:cs="Sylfaen"/>
          <w:lang w:val="ru-RU"/>
        </w:rPr>
        <w:t xml:space="preserve">*  </w:t>
      </w:r>
      <w:r w:rsidRPr="00D20324">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7F88842" w14:textId="77777777" w:rsidR="00D20324" w:rsidRPr="00D20324" w:rsidRDefault="00D20324" w:rsidP="00D20324">
      <w:pPr>
        <w:rPr>
          <w:rFonts w:ascii="GHEA Grapalat" w:hAnsi="GHEA Grapalat" w:cs="Sylfaen"/>
          <w:lang w:val="ru-RU"/>
        </w:rPr>
      </w:pPr>
      <w:r w:rsidRPr="00D20324">
        <w:rPr>
          <w:rFonts w:ascii="GHEA Grapalat" w:hAnsi="GHEA Grapalat" w:cs="Sylfaen"/>
          <w:lang w:val="ru-RU"/>
        </w:rPr>
        <w:br w:type="page"/>
      </w:r>
    </w:p>
    <w:p w14:paraId="749033AD" w14:textId="77777777" w:rsidR="00D20324" w:rsidRPr="00D20324" w:rsidRDefault="00D20324" w:rsidP="00D20324">
      <w:pPr>
        <w:widowControl w:val="0"/>
        <w:spacing w:after="160"/>
        <w:ind w:left="567" w:right="565"/>
        <w:jc w:val="center"/>
        <w:rPr>
          <w:rFonts w:ascii="GHEA Grapalat" w:hAnsi="GHEA Grapalat"/>
          <w:b/>
          <w:lang w:val="ru-RU"/>
        </w:rPr>
      </w:pPr>
      <w:r w:rsidRPr="00D20324">
        <w:rPr>
          <w:rFonts w:ascii="GHEA Grapalat" w:hAnsi="GHEA Grapalat"/>
          <w:b/>
          <w:lang w:val="ru-RU"/>
        </w:rPr>
        <w:lastRenderedPageBreak/>
        <w:t xml:space="preserve">Обязательные реквизиты платежного требования </w:t>
      </w:r>
      <w:r w:rsidRPr="00D20324">
        <w:rPr>
          <w:rFonts w:ascii="GHEA Grapalat" w:hAnsi="GHEA Grapalat"/>
          <w:b/>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0324" w:rsidRPr="003E7AC5" w14:paraId="5A0D8DBA" w14:textId="77777777" w:rsidTr="0023109D">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B1B5CAC"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3BF10D2" w14:textId="77777777" w:rsidR="00D20324" w:rsidRDefault="00D20324" w:rsidP="0023109D">
            <w:pPr>
              <w:widowControl w:val="0"/>
              <w:spacing w:after="120"/>
              <w:jc w:val="center"/>
              <w:rPr>
                <w:rFonts w:ascii="GHEA Grapalat" w:hAnsi="GHEA Grapalat"/>
                <w:b/>
                <w:sz w:val="18"/>
                <w:szCs w:val="18"/>
              </w:rPr>
            </w:pPr>
            <w:proofErr w:type="spellStart"/>
            <w:r>
              <w:rPr>
                <w:rFonts w:ascii="GHEA Grapalat" w:hAnsi="GHEA Grapalat"/>
                <w:b/>
                <w:sz w:val="18"/>
                <w:szCs w:val="18"/>
              </w:rPr>
              <w:t>Реквизиты</w:t>
            </w:r>
            <w:proofErr w:type="spellEnd"/>
            <w:r>
              <w:rPr>
                <w:rFonts w:ascii="GHEA Grapalat" w:hAnsi="GHEA Grapalat"/>
                <w:b/>
                <w:sz w:val="18"/>
                <w:szCs w:val="18"/>
              </w:rPr>
              <w:t xml:space="preserve"> </w:t>
            </w:r>
            <w:proofErr w:type="spellStart"/>
            <w:r>
              <w:rPr>
                <w:rFonts w:ascii="GHEA Grapalat" w:hAnsi="GHEA Grapalat"/>
                <w:b/>
                <w:sz w:val="18"/>
                <w:szCs w:val="18"/>
              </w:rPr>
              <w:t>документа</w:t>
            </w:r>
            <w:proofErr w:type="spellEnd"/>
            <w:r>
              <w:rPr>
                <w:rFonts w:ascii="GHEA Grapalat" w:hAnsi="GHEA Grapalat"/>
                <w:b/>
                <w:sz w:val="18"/>
                <w:szCs w:val="18"/>
              </w:rPr>
              <w:t xml:space="preserve"> "</w:t>
            </w:r>
            <w:proofErr w:type="spellStart"/>
            <w:r>
              <w:rPr>
                <w:rFonts w:ascii="GHEA Grapalat" w:hAnsi="GHEA Grapalat"/>
                <w:b/>
                <w:sz w:val="18"/>
                <w:szCs w:val="18"/>
              </w:rPr>
              <w:t>Платежное</w:t>
            </w:r>
            <w:proofErr w:type="spellEnd"/>
            <w:r>
              <w:rPr>
                <w:rFonts w:ascii="GHEA Grapalat" w:hAnsi="GHEA Grapalat"/>
                <w:b/>
                <w:sz w:val="18"/>
                <w:szCs w:val="18"/>
              </w:rPr>
              <w:t xml:space="preserve"> </w:t>
            </w:r>
            <w:proofErr w:type="spellStart"/>
            <w:r>
              <w:rPr>
                <w:rFonts w:ascii="GHEA Grapalat" w:hAnsi="GHEA Grapalat"/>
                <w:b/>
                <w:sz w:val="18"/>
                <w:szCs w:val="18"/>
              </w:rPr>
              <w:t>требование</w:t>
            </w:r>
            <w:proofErr w:type="spellEnd"/>
            <w:r>
              <w:rPr>
                <w:rFonts w:ascii="GHEA Grapalat" w:hAnsi="GHEA Grapalat"/>
                <w:b/>
                <w:sz w:val="18"/>
                <w:szCs w:val="18"/>
              </w:rPr>
              <w:t>"</w:t>
            </w:r>
          </w:p>
        </w:tc>
        <w:tc>
          <w:tcPr>
            <w:tcW w:w="2050" w:type="dxa"/>
            <w:tcBorders>
              <w:top w:val="single" w:sz="4" w:space="0" w:color="auto"/>
              <w:left w:val="single" w:sz="4" w:space="0" w:color="auto"/>
              <w:bottom w:val="single" w:sz="4" w:space="0" w:color="auto"/>
              <w:right w:val="single" w:sz="4" w:space="0" w:color="auto"/>
            </w:tcBorders>
            <w:hideMark/>
          </w:tcPr>
          <w:p w14:paraId="13F51611"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Наличие указанного поля/</w:t>
            </w:r>
          </w:p>
          <w:p w14:paraId="3C5C527B"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3CD51D63"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 xml:space="preserve">Требование о заполнении реквизита </w:t>
            </w:r>
          </w:p>
          <w:p w14:paraId="56D53D99"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4DA9003B"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Сторона,</w:t>
            </w:r>
          </w:p>
          <w:p w14:paraId="677AB59E"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 xml:space="preserve">заполняющая реквизит </w:t>
            </w:r>
          </w:p>
          <w:p w14:paraId="69965499"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бенефициар или плательщик</w:t>
            </w:r>
          </w:p>
          <w:p w14:paraId="4738687E" w14:textId="77777777" w:rsidR="00D20324" w:rsidRPr="00D20324" w:rsidRDefault="00D20324" w:rsidP="0023109D">
            <w:pPr>
              <w:widowControl w:val="0"/>
              <w:spacing w:after="120"/>
              <w:jc w:val="center"/>
              <w:rPr>
                <w:rFonts w:ascii="GHEA Grapalat" w:hAnsi="GHEA Grapalat"/>
                <w:b/>
                <w:sz w:val="18"/>
                <w:szCs w:val="18"/>
                <w:lang w:val="ru-RU"/>
              </w:rPr>
            </w:pPr>
            <w:r w:rsidRPr="00D20324">
              <w:rPr>
                <w:rFonts w:ascii="GHEA Grapalat" w:hAnsi="GHEA Grapalat"/>
                <w:b/>
                <w:sz w:val="18"/>
                <w:szCs w:val="18"/>
                <w:lang w:val="ru-RU"/>
              </w:rPr>
              <w:t>(в связи с процессом закупки)</w:t>
            </w:r>
          </w:p>
        </w:tc>
      </w:tr>
      <w:tr w:rsidR="00D20324" w14:paraId="44DD3152" w14:textId="77777777" w:rsidTr="0023109D">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502FE3F"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6EE0A361"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3AE8C10A"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0E427FC4"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282C4198" w14:textId="77777777" w:rsidR="00D20324" w:rsidRDefault="00D20324" w:rsidP="0023109D">
            <w:pPr>
              <w:widowControl w:val="0"/>
              <w:spacing w:after="120"/>
              <w:jc w:val="center"/>
              <w:rPr>
                <w:rFonts w:ascii="GHEA Grapalat" w:hAnsi="GHEA Grapalat"/>
                <w:b/>
                <w:sz w:val="18"/>
                <w:szCs w:val="18"/>
              </w:rPr>
            </w:pPr>
            <w:r>
              <w:rPr>
                <w:rFonts w:ascii="GHEA Grapalat" w:hAnsi="GHEA Grapalat"/>
                <w:b/>
                <w:sz w:val="18"/>
                <w:szCs w:val="18"/>
              </w:rPr>
              <w:t>5</w:t>
            </w:r>
          </w:p>
        </w:tc>
      </w:tr>
      <w:tr w:rsidR="00D20324" w:rsidRPr="003E7AC5" w14:paraId="2129FDA8"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B9ED1B"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BCA083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наименование</w:t>
            </w:r>
            <w:proofErr w:type="spellEnd"/>
            <w:r>
              <w:rPr>
                <w:rFonts w:ascii="GHEA Grapalat" w:hAnsi="GHEA Grapalat"/>
                <w:sz w:val="18"/>
                <w:szCs w:val="18"/>
              </w:rPr>
              <w:t xml:space="preserve"> </w:t>
            </w:r>
            <w:proofErr w:type="spellStart"/>
            <w:r>
              <w:rPr>
                <w:rFonts w:ascii="GHEA Grapalat" w:hAnsi="GHEA Grapalat"/>
                <w:sz w:val="18"/>
                <w:szCs w:val="18"/>
              </w:rPr>
              <w:t>документа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AAE780"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77FDD1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F5168A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на документе заранее заполнено "Платежное требование"</w:t>
            </w:r>
          </w:p>
        </w:tc>
      </w:tr>
      <w:tr w:rsidR="00D20324" w:rsidRPr="003E7AC5" w14:paraId="194C9C43"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2F4E813"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68781D22" w14:textId="77777777" w:rsidR="00D20324" w:rsidRDefault="00D20324" w:rsidP="0023109D">
            <w:pPr>
              <w:widowControl w:val="0"/>
              <w:spacing w:after="120"/>
              <w:jc w:val="both"/>
              <w:rPr>
                <w:rFonts w:ascii="GHEA Grapalat" w:hAnsi="GHEA Grapalat"/>
                <w:sz w:val="18"/>
                <w:szCs w:val="18"/>
              </w:rPr>
            </w:pPr>
            <w:proofErr w:type="spellStart"/>
            <w:r>
              <w:rPr>
                <w:rFonts w:ascii="GHEA Grapalat" w:hAnsi="GHEA Grapalat"/>
                <w:sz w:val="18"/>
                <w:szCs w:val="18"/>
              </w:rPr>
              <w:t>номер</w:t>
            </w:r>
            <w:proofErr w:type="spellEnd"/>
            <w:r>
              <w:rPr>
                <w:rFonts w:ascii="GHEA Grapalat" w:hAnsi="GHEA Grapalat"/>
                <w:sz w:val="18"/>
                <w:szCs w:val="18"/>
              </w:rPr>
              <w:t xml:space="preserve"> </w:t>
            </w:r>
            <w:proofErr w:type="spellStart"/>
            <w:r>
              <w:rPr>
                <w:rFonts w:ascii="GHEA Grapalat" w:hAnsi="GHEA Grapalat"/>
                <w:sz w:val="18"/>
                <w:szCs w:val="18"/>
              </w:rPr>
              <w:t>платежного</w:t>
            </w:r>
            <w:proofErr w:type="spellEnd"/>
            <w:r>
              <w:rPr>
                <w:rFonts w:ascii="GHEA Grapalat" w:hAnsi="GHEA Grapalat"/>
                <w:sz w:val="18"/>
                <w:szCs w:val="18"/>
              </w:rPr>
              <w:t xml:space="preserve"> </w:t>
            </w:r>
            <w:proofErr w:type="spellStart"/>
            <w:r>
              <w:rPr>
                <w:rFonts w:ascii="GHEA Grapalat" w:hAnsi="GHEA Grapalat"/>
                <w:sz w:val="18"/>
                <w:szCs w:val="18"/>
              </w:rPr>
              <w:t>требования</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3028155"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2288DDD"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75E6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бенефициаром при представлении платежного требования в банк плательщика</w:t>
            </w:r>
          </w:p>
        </w:tc>
      </w:tr>
      <w:tr w:rsidR="00D20324" w:rsidRPr="003E7AC5" w14:paraId="5931845C"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374D5"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2475D597" w14:textId="77777777" w:rsidR="00D20324" w:rsidRDefault="00D20324" w:rsidP="0023109D">
            <w:pPr>
              <w:widowControl w:val="0"/>
              <w:spacing w:after="120"/>
              <w:jc w:val="both"/>
              <w:rPr>
                <w:rFonts w:ascii="GHEA Grapalat" w:hAnsi="GHEA Grapalat"/>
                <w:sz w:val="18"/>
                <w:szCs w:val="18"/>
              </w:rPr>
            </w:pPr>
            <w:proofErr w:type="spellStart"/>
            <w:r>
              <w:rPr>
                <w:rFonts w:ascii="GHEA Grapalat" w:hAnsi="GHEA Grapalat"/>
                <w:sz w:val="18"/>
                <w:szCs w:val="18"/>
              </w:rPr>
              <w:t>дата</w:t>
            </w:r>
            <w:proofErr w:type="spellEnd"/>
            <w:r>
              <w:rPr>
                <w:rFonts w:ascii="GHEA Grapalat" w:hAnsi="GHEA Grapalat"/>
                <w:sz w:val="18"/>
                <w:szCs w:val="18"/>
              </w:rPr>
              <w:t xml:space="preserve"> </w:t>
            </w:r>
            <w:proofErr w:type="spellStart"/>
            <w:r>
              <w:rPr>
                <w:rFonts w:ascii="GHEA Grapalat" w:hAnsi="GHEA Grapalat"/>
                <w:sz w:val="18"/>
                <w:szCs w:val="18"/>
              </w:rPr>
              <w:t>представления</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78FBCE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404EA27D"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p w14:paraId="23BC7492" w14:textId="77777777" w:rsidR="00D20324" w:rsidRDefault="00D20324" w:rsidP="0023109D">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FD0D2BE"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бенефициаром в день представления платежного требования в банк плательщика </w:t>
            </w:r>
          </w:p>
        </w:tc>
      </w:tr>
      <w:tr w:rsidR="00D20324" w14:paraId="7030ACE1"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BAFA63F"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7C899D25" w14:textId="77777777" w:rsidR="00D20324" w:rsidRPr="00D20324" w:rsidRDefault="00D20324" w:rsidP="0023109D">
            <w:pPr>
              <w:widowControl w:val="0"/>
              <w:spacing w:after="120"/>
              <w:jc w:val="both"/>
              <w:rPr>
                <w:rFonts w:ascii="GHEA Grapalat" w:hAnsi="GHEA Grapalat"/>
                <w:sz w:val="18"/>
                <w:szCs w:val="18"/>
                <w:lang w:val="ru-RU"/>
              </w:rPr>
            </w:pPr>
            <w:r w:rsidRPr="00D20324">
              <w:rPr>
                <w:rFonts w:ascii="GHEA Grapalat" w:hAnsi="GHEA Grapalat"/>
                <w:sz w:val="18"/>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65E819D"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29F308A"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2015E312" w14:textId="77777777" w:rsidR="00D20324" w:rsidRDefault="00D20324" w:rsidP="0023109D">
            <w:pPr>
              <w:widowControl w:val="0"/>
              <w:spacing w:after="120"/>
              <w:jc w:val="center"/>
              <w:rPr>
                <w:rFonts w:ascii="GHEA Grapalat" w:hAnsi="GHEA Grapalat"/>
                <w:sz w:val="18"/>
                <w:szCs w:val="18"/>
              </w:rPr>
            </w:pPr>
            <w:r w:rsidRPr="00D20324">
              <w:rPr>
                <w:rFonts w:ascii="GHEA Grapalat" w:hAnsi="GHEA Grapalat"/>
                <w:sz w:val="18"/>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proofErr w:type="spellStart"/>
            <w:r>
              <w:rPr>
                <w:rFonts w:ascii="GHEA Grapalat" w:hAnsi="GHEA Grapalat"/>
                <w:sz w:val="18"/>
                <w:szCs w:val="18"/>
              </w:rPr>
              <w:t>При</w:t>
            </w:r>
            <w:proofErr w:type="spellEnd"/>
            <w:r>
              <w:rPr>
                <w:rFonts w:ascii="GHEA Grapalat" w:hAnsi="GHEA Grapalat"/>
                <w:sz w:val="18"/>
                <w:szCs w:val="18"/>
              </w:rPr>
              <w:t xml:space="preserve"> </w:t>
            </w:r>
            <w:proofErr w:type="spellStart"/>
            <w:r>
              <w:rPr>
                <w:rFonts w:ascii="GHEA Grapalat" w:hAnsi="GHEA Grapalat"/>
                <w:sz w:val="18"/>
                <w:szCs w:val="18"/>
              </w:rPr>
              <w:t>необходимости</w:t>
            </w:r>
            <w:proofErr w:type="spellEnd"/>
            <w:r>
              <w:rPr>
                <w:rFonts w:ascii="GHEA Grapalat" w:hAnsi="GHEA Grapalat"/>
                <w:sz w:val="18"/>
                <w:szCs w:val="18"/>
              </w:rPr>
              <w:t xml:space="preserve"> </w:t>
            </w:r>
            <w:proofErr w:type="spellStart"/>
            <w:r>
              <w:rPr>
                <w:rFonts w:ascii="GHEA Grapalat" w:hAnsi="GHEA Grapalat"/>
                <w:sz w:val="18"/>
                <w:szCs w:val="18"/>
              </w:rPr>
              <w:t>указываются</w:t>
            </w:r>
            <w:proofErr w:type="spellEnd"/>
            <w:r>
              <w:rPr>
                <w:rFonts w:ascii="GHEA Grapalat" w:hAnsi="GHEA Grapalat"/>
                <w:sz w:val="18"/>
                <w:szCs w:val="18"/>
              </w:rPr>
              <w:t xml:space="preserve"> </w:t>
            </w:r>
            <w:proofErr w:type="spellStart"/>
            <w:r>
              <w:rPr>
                <w:rFonts w:ascii="GHEA Grapalat" w:hAnsi="GHEA Grapalat"/>
                <w:sz w:val="18"/>
                <w:szCs w:val="18"/>
              </w:rPr>
              <w:t>также</w:t>
            </w:r>
            <w:proofErr w:type="spellEnd"/>
            <w:r>
              <w:rPr>
                <w:rFonts w:ascii="GHEA Grapalat" w:hAnsi="GHEA Grapalat"/>
                <w:sz w:val="18"/>
                <w:szCs w:val="18"/>
              </w:rPr>
              <w:t xml:space="preserve"> </w:t>
            </w:r>
            <w:proofErr w:type="spellStart"/>
            <w:r>
              <w:rPr>
                <w:rFonts w:ascii="GHEA Grapalat" w:hAnsi="GHEA Grapalat"/>
                <w:sz w:val="18"/>
                <w:szCs w:val="18"/>
              </w:rPr>
              <w:t>иные</w:t>
            </w:r>
            <w:proofErr w:type="spellEnd"/>
            <w:r>
              <w:rPr>
                <w:rFonts w:ascii="GHEA Grapalat" w:hAnsi="GHEA Grapalat"/>
                <w:sz w:val="18"/>
                <w:szCs w:val="18"/>
              </w:rPr>
              <w:t xml:space="preserve"> </w:t>
            </w:r>
            <w:proofErr w:type="spellStart"/>
            <w:r>
              <w:rPr>
                <w:rFonts w:ascii="GHEA Grapalat" w:hAnsi="GHEA Grapalat"/>
                <w:sz w:val="18"/>
                <w:szCs w:val="18"/>
              </w:rPr>
              <w:t>данные</w:t>
            </w:r>
            <w:proofErr w:type="spellEnd"/>
            <w:r>
              <w:rPr>
                <w:rFonts w:ascii="GHEA Grapalat" w:hAnsi="GHEA Grapalat"/>
                <w:sz w:val="18"/>
                <w:szCs w:val="18"/>
              </w:rPr>
              <w:t xml:space="preserve">. </w:t>
            </w: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2B4E13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14:paraId="674AA4B6"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66532E6"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435E4F09"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40AEFED"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2A320E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r>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7321489"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14:paraId="3E9D8BBF"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9DBBE6"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F3E41F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номер</w:t>
            </w:r>
            <w:proofErr w:type="spellEnd"/>
            <w:r>
              <w:rPr>
                <w:rFonts w:ascii="GHEA Grapalat" w:hAnsi="GHEA Grapalat"/>
                <w:sz w:val="18"/>
                <w:szCs w:val="18"/>
              </w:rPr>
              <w:t xml:space="preserve"> </w:t>
            </w:r>
            <w:proofErr w:type="spellStart"/>
            <w:r>
              <w:rPr>
                <w:rFonts w:ascii="GHEA Grapalat" w:hAnsi="GHEA Grapalat"/>
                <w:sz w:val="18"/>
                <w:szCs w:val="18"/>
              </w:rPr>
              <w:t>счета</w:t>
            </w:r>
            <w:proofErr w:type="spellEnd"/>
            <w:r>
              <w:rPr>
                <w:rFonts w:ascii="GHEA Grapalat" w:hAnsi="GHEA Grapalat"/>
                <w:sz w:val="18"/>
                <w:szCs w:val="18"/>
              </w:rPr>
              <w:t xml:space="preserve">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27591A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3615CF4"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0937D9B5"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3EA798C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14:paraId="522F6F2D"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06FCB9"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lastRenderedPageBreak/>
              <w:t>7.</w:t>
            </w:r>
          </w:p>
        </w:tc>
        <w:tc>
          <w:tcPr>
            <w:tcW w:w="1938" w:type="dxa"/>
            <w:tcBorders>
              <w:top w:val="single" w:sz="4" w:space="0" w:color="auto"/>
              <w:left w:val="single" w:sz="4" w:space="0" w:color="auto"/>
              <w:bottom w:val="single" w:sz="4" w:space="0" w:color="auto"/>
              <w:right w:val="single" w:sz="4" w:space="0" w:color="auto"/>
            </w:tcBorders>
            <w:hideMark/>
          </w:tcPr>
          <w:p w14:paraId="501A12FB"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 xml:space="preserve">УНН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35715D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EEE30E7"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62D6C630"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647E091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14:paraId="3B74C871"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C8F78E"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38CDACC5"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 xml:space="preserve">НЗОУ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569E58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A971076"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605F3CFB"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40B3594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rsidRPr="003E7AC5" w14:paraId="2A319528"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A3A741E"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7F8546E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6FF4D30"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B4108C5"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08FA61B5" w14:textId="77777777" w:rsidR="00D20324" w:rsidRDefault="00D20324" w:rsidP="0023109D">
            <w:pPr>
              <w:widowControl w:val="0"/>
              <w:spacing w:after="120"/>
              <w:jc w:val="center"/>
              <w:rPr>
                <w:rFonts w:ascii="GHEA Grapalat" w:hAnsi="GHEA Grapalat"/>
                <w:sz w:val="18"/>
                <w:szCs w:val="18"/>
              </w:rPr>
            </w:pPr>
            <w:r w:rsidRPr="00D20324">
              <w:rPr>
                <w:rFonts w:ascii="GHEA Grapalat" w:hAnsi="GHEA Grapalat"/>
                <w:sz w:val="18"/>
                <w:szCs w:val="18"/>
                <w:lang w:val="ru-RU"/>
              </w:rPr>
              <w:t xml:space="preserve">заполняется наименование лица, являющегося бенефициаром (получателем платежа). </w:t>
            </w:r>
            <w:proofErr w:type="spellStart"/>
            <w:r>
              <w:rPr>
                <w:rFonts w:ascii="GHEA Grapalat" w:hAnsi="GHEA Grapalat"/>
                <w:sz w:val="18"/>
                <w:szCs w:val="18"/>
              </w:rPr>
              <w:t>При</w:t>
            </w:r>
            <w:proofErr w:type="spellEnd"/>
            <w:r>
              <w:rPr>
                <w:rFonts w:ascii="GHEA Grapalat" w:hAnsi="GHEA Grapalat"/>
                <w:sz w:val="18"/>
                <w:szCs w:val="18"/>
              </w:rPr>
              <w:t xml:space="preserve"> </w:t>
            </w:r>
            <w:proofErr w:type="spellStart"/>
            <w:r>
              <w:rPr>
                <w:rFonts w:ascii="GHEA Grapalat" w:hAnsi="GHEA Grapalat"/>
                <w:sz w:val="18"/>
                <w:szCs w:val="18"/>
              </w:rPr>
              <w:t>необходимости</w:t>
            </w:r>
            <w:proofErr w:type="spellEnd"/>
            <w:r>
              <w:rPr>
                <w:rFonts w:ascii="GHEA Grapalat" w:hAnsi="GHEA Grapalat"/>
                <w:sz w:val="18"/>
                <w:szCs w:val="18"/>
              </w:rPr>
              <w:t xml:space="preserve"> </w:t>
            </w:r>
            <w:proofErr w:type="spellStart"/>
            <w:r>
              <w:rPr>
                <w:rFonts w:ascii="GHEA Grapalat" w:hAnsi="GHEA Grapalat"/>
                <w:sz w:val="18"/>
                <w:szCs w:val="18"/>
              </w:rPr>
              <w:t>указываются</w:t>
            </w:r>
            <w:proofErr w:type="spellEnd"/>
            <w:r>
              <w:rPr>
                <w:rFonts w:ascii="GHEA Grapalat" w:hAnsi="GHEA Grapalat"/>
                <w:sz w:val="18"/>
                <w:szCs w:val="18"/>
              </w:rPr>
              <w:t xml:space="preserve"> </w:t>
            </w:r>
            <w:proofErr w:type="spellStart"/>
            <w:r>
              <w:rPr>
                <w:rFonts w:ascii="GHEA Grapalat" w:hAnsi="GHEA Grapalat"/>
                <w:sz w:val="18"/>
                <w:szCs w:val="18"/>
              </w:rPr>
              <w:t>также</w:t>
            </w:r>
            <w:proofErr w:type="spellEnd"/>
            <w:r>
              <w:rPr>
                <w:rFonts w:ascii="GHEA Grapalat" w:hAnsi="GHEA Grapalat"/>
                <w:sz w:val="18"/>
                <w:szCs w:val="18"/>
              </w:rPr>
              <w:t xml:space="preserve"> </w:t>
            </w:r>
            <w:proofErr w:type="spellStart"/>
            <w:r>
              <w:rPr>
                <w:rFonts w:ascii="GHEA Grapalat" w:hAnsi="GHEA Grapalat"/>
                <w:sz w:val="18"/>
                <w:szCs w:val="18"/>
              </w:rPr>
              <w:t>иные</w:t>
            </w:r>
            <w:proofErr w:type="spellEnd"/>
            <w:r>
              <w:rPr>
                <w:rFonts w:ascii="GHEA Grapalat" w:hAnsi="GHEA Grapalat"/>
                <w:sz w:val="18"/>
                <w:szCs w:val="18"/>
              </w:rPr>
              <w:t xml:space="preserve"> </w:t>
            </w:r>
            <w:proofErr w:type="spellStart"/>
            <w:r>
              <w:rPr>
                <w:rFonts w:ascii="GHEA Grapalat" w:hAnsi="GHEA Grapalat"/>
                <w:sz w:val="18"/>
                <w:szCs w:val="18"/>
              </w:rPr>
              <w:t>данные</w:t>
            </w:r>
            <w:proofErr w:type="spellEnd"/>
            <w:r>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hideMark/>
          </w:tcPr>
          <w:p w14:paraId="08832510"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заранее заполняется бенефициаром — по приглашению</w:t>
            </w:r>
          </w:p>
        </w:tc>
      </w:tr>
      <w:tr w:rsidR="00D20324" w14:paraId="1C8E4D54"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B33D7CD"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1EEABD20"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 xml:space="preserve">НЗОУ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E662C7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0C3F79E"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18FF38F3"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2387FDF"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w:t>
            </w:r>
            <w:proofErr w:type="spellStart"/>
            <w:r>
              <w:rPr>
                <w:rFonts w:ascii="GHEA Grapalat" w:hAnsi="GHEA Grapalat"/>
                <w:sz w:val="18"/>
                <w:szCs w:val="18"/>
              </w:rPr>
              <w:t>не</w:t>
            </w:r>
            <w:proofErr w:type="spellEnd"/>
            <w:r>
              <w:rPr>
                <w:rFonts w:ascii="GHEA Grapalat" w:hAnsi="GHEA Grapalat"/>
                <w:sz w:val="18"/>
                <w:szCs w:val="18"/>
              </w:rPr>
              <w:t xml:space="preserve"> </w:t>
            </w:r>
            <w:proofErr w:type="spellStart"/>
            <w:r>
              <w:rPr>
                <w:rFonts w:ascii="GHEA Grapalat" w:hAnsi="GHEA Grapalat"/>
                <w:sz w:val="18"/>
                <w:szCs w:val="18"/>
              </w:rPr>
              <w:t>заполняется</w:t>
            </w:r>
            <w:proofErr w:type="spellEnd"/>
            <w:r>
              <w:rPr>
                <w:rFonts w:ascii="GHEA Grapalat" w:hAnsi="GHEA Grapalat"/>
                <w:sz w:val="18"/>
                <w:szCs w:val="18"/>
              </w:rPr>
              <w:t>)</w:t>
            </w:r>
          </w:p>
        </w:tc>
      </w:tr>
      <w:tr w:rsidR="00D20324" w:rsidRPr="003E7AC5" w14:paraId="2EFDD983"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A3955A7"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4979BBF"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 xml:space="preserve">УНН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73EAB14"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A35FD0C"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3439ACF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23AC95DC"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заранее заполняется бенефициаром — по приглашению</w:t>
            </w:r>
          </w:p>
        </w:tc>
      </w:tr>
      <w:tr w:rsidR="00D20324" w:rsidRPr="003E7AC5" w14:paraId="0322A322"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B8E4018"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7B3DB9D3"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0A0EBD14"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278719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1ABB3E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заранее заполняется бенефициаром — по приглашению</w:t>
            </w:r>
          </w:p>
        </w:tc>
      </w:tr>
      <w:tr w:rsidR="00D20324" w:rsidRPr="003E7AC5" w14:paraId="709D718C"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2D8F184"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37B64E91"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номер</w:t>
            </w:r>
            <w:proofErr w:type="spellEnd"/>
            <w:r>
              <w:rPr>
                <w:rFonts w:ascii="GHEA Grapalat" w:hAnsi="GHEA Grapalat"/>
                <w:sz w:val="18"/>
                <w:szCs w:val="18"/>
              </w:rPr>
              <w:t xml:space="preserve"> </w:t>
            </w:r>
            <w:proofErr w:type="spellStart"/>
            <w:r>
              <w:rPr>
                <w:rFonts w:ascii="GHEA Grapalat" w:hAnsi="GHEA Grapalat"/>
                <w:sz w:val="18"/>
                <w:szCs w:val="18"/>
              </w:rPr>
              <w:t>счета</w:t>
            </w:r>
            <w:proofErr w:type="spellEnd"/>
            <w:r>
              <w:rPr>
                <w:rFonts w:ascii="GHEA Grapalat" w:hAnsi="GHEA Grapalat"/>
                <w:sz w:val="18"/>
                <w:szCs w:val="18"/>
              </w:rPr>
              <w:t xml:space="preserve">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7F0D39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CF20333"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0B718FFA"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номер банковского (казначейского) счета бенефициара, на который должны быть переведены </w:t>
            </w:r>
            <w:r w:rsidRPr="00D20324">
              <w:rPr>
                <w:rFonts w:ascii="GHEA Grapalat" w:hAnsi="GHEA Grapalat"/>
                <w:sz w:val="18"/>
                <w:szCs w:val="18"/>
                <w:lang w:val="ru-RU"/>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1EAD122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lastRenderedPageBreak/>
              <w:t>заранее заполняется бенефициаром — по приглашению</w:t>
            </w:r>
          </w:p>
        </w:tc>
      </w:tr>
      <w:tr w:rsidR="00D20324" w14:paraId="7EFC916B"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31A07D6"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hideMark/>
          </w:tcPr>
          <w:p w14:paraId="78AB7FDF"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сумма</w:t>
            </w:r>
            <w:proofErr w:type="spellEnd"/>
            <w:r>
              <w:rPr>
                <w:rFonts w:ascii="GHEA Grapalat" w:hAnsi="GHEA Grapalat"/>
                <w:sz w:val="18"/>
                <w:szCs w:val="18"/>
              </w:rPr>
              <w:t xml:space="preserve"> (</w:t>
            </w:r>
            <w:proofErr w:type="spellStart"/>
            <w:r>
              <w:rPr>
                <w:rFonts w:ascii="GHEA Grapalat" w:hAnsi="GHEA Grapalat"/>
                <w:sz w:val="18"/>
                <w:szCs w:val="18"/>
              </w:rPr>
              <w:t>цифрами</w:t>
            </w:r>
            <w:proofErr w:type="spellEnd"/>
            <w:r>
              <w:rPr>
                <w:rFonts w:ascii="GHEA Grapalat" w:hAnsi="GHEA Grapalat"/>
                <w:sz w:val="18"/>
                <w:szCs w:val="18"/>
              </w:rPr>
              <w:t xml:space="preserve"> и </w:t>
            </w:r>
            <w:proofErr w:type="spellStart"/>
            <w:r>
              <w:rPr>
                <w:rFonts w:ascii="GHEA Grapalat" w:hAnsi="GHEA Grapalat"/>
                <w:sz w:val="18"/>
                <w:szCs w:val="18"/>
              </w:rPr>
              <w:t>прописью</w:t>
            </w:r>
            <w:proofErr w:type="spellEnd"/>
            <w:r>
              <w:rPr>
                <w:rFonts w:ascii="GHEA Grapalat" w:hAnsi="GHEA Grapalat"/>
                <w:sz w:val="18"/>
                <w:szCs w:val="18"/>
              </w:rPr>
              <w:t>)</w:t>
            </w:r>
          </w:p>
        </w:tc>
        <w:tc>
          <w:tcPr>
            <w:tcW w:w="2050" w:type="dxa"/>
            <w:tcBorders>
              <w:top w:val="single" w:sz="4" w:space="0" w:color="auto"/>
              <w:left w:val="single" w:sz="4" w:space="0" w:color="auto"/>
              <w:bottom w:val="single" w:sz="4" w:space="0" w:color="auto"/>
              <w:right w:val="single" w:sz="4" w:space="0" w:color="auto"/>
            </w:tcBorders>
            <w:hideMark/>
          </w:tcPr>
          <w:p w14:paraId="665573C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746F34D"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77F0CDA6"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6C0E631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r>
              <w:rPr>
                <w:rFonts w:ascii="GHEA Grapalat" w:hAnsi="GHEA Grapalat"/>
                <w:sz w:val="18"/>
                <w:szCs w:val="18"/>
              </w:rPr>
              <w:t xml:space="preserve"> </w:t>
            </w:r>
          </w:p>
        </w:tc>
      </w:tr>
      <w:tr w:rsidR="00D20324" w:rsidRPr="003E7AC5" w14:paraId="19810160"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A639FE5"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1AF9EEEF"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14FF90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4114FD7"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5730E43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9AEFF33"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 заполняется и не применяется)</w:t>
            </w:r>
          </w:p>
        </w:tc>
      </w:tr>
      <w:tr w:rsidR="00D20324" w14:paraId="750B925C"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1E7C0C"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7D89865D"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1FF48BD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3A623F5"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7BE27DA"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плательщиком</w:t>
            </w:r>
            <w:proofErr w:type="spellEnd"/>
          </w:p>
        </w:tc>
      </w:tr>
      <w:tr w:rsidR="00D20324" w:rsidRPr="003E7AC5" w14:paraId="55924BF5"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7FACE27"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4BC39C3D"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цель</w:t>
            </w:r>
            <w:proofErr w:type="spellEnd"/>
            <w:r>
              <w:rPr>
                <w:rFonts w:ascii="GHEA Grapalat" w:hAnsi="GHEA Grapalat"/>
                <w:sz w:val="18"/>
                <w:szCs w:val="18"/>
              </w:rPr>
              <w:t xml:space="preserve"> </w:t>
            </w:r>
            <w:proofErr w:type="spellStart"/>
            <w:r>
              <w:rPr>
                <w:rFonts w:ascii="GHEA Grapalat" w:hAnsi="GHEA Grapalat"/>
                <w:sz w:val="18"/>
                <w:szCs w:val="18"/>
              </w:rPr>
              <w:t>сделки</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A4DA37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F857EEB"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3F630A63"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заранее заполняется бенефициаром — по приглашению</w:t>
            </w:r>
          </w:p>
        </w:tc>
      </w:tr>
      <w:tr w:rsidR="00D20324" w14:paraId="747E0E92"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78E798"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01599A2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основания</w:t>
            </w:r>
            <w:proofErr w:type="spellEnd"/>
            <w:r>
              <w:rPr>
                <w:rFonts w:ascii="GHEA Grapalat" w:hAnsi="GHEA Grapalat"/>
                <w:sz w:val="18"/>
                <w:szCs w:val="18"/>
              </w:rPr>
              <w:t xml:space="preserve"> </w:t>
            </w:r>
            <w:proofErr w:type="spellStart"/>
            <w:r>
              <w:rPr>
                <w:rFonts w:ascii="GHEA Grapalat" w:hAnsi="GHEA Grapalat"/>
                <w:sz w:val="18"/>
                <w:szCs w:val="18"/>
              </w:rPr>
              <w:t>для</w:t>
            </w:r>
            <w:proofErr w:type="spellEnd"/>
            <w:r>
              <w:rPr>
                <w:rFonts w:ascii="GHEA Grapalat" w:hAnsi="GHEA Grapalat"/>
                <w:sz w:val="18"/>
                <w:szCs w:val="18"/>
              </w:rPr>
              <w:t xml:space="preserve"> </w:t>
            </w:r>
            <w:proofErr w:type="spellStart"/>
            <w:r>
              <w:rPr>
                <w:rFonts w:ascii="GHEA Grapalat" w:hAnsi="GHEA Grapalat"/>
                <w:sz w:val="18"/>
                <w:szCs w:val="18"/>
              </w:rPr>
              <w:t>совершения</w:t>
            </w:r>
            <w:proofErr w:type="spellEnd"/>
            <w:r>
              <w:rPr>
                <w:rFonts w:ascii="GHEA Grapalat" w:hAnsi="GHEA Grapalat"/>
                <w:sz w:val="18"/>
                <w:szCs w:val="18"/>
              </w:rPr>
              <w:t xml:space="preserve"> </w:t>
            </w:r>
            <w:proofErr w:type="spellStart"/>
            <w:r>
              <w:rPr>
                <w:rFonts w:ascii="GHEA Grapalat" w:hAnsi="GHEA Grapalat"/>
                <w:sz w:val="18"/>
                <w:szCs w:val="18"/>
              </w:rPr>
              <w:t>платежа</w:t>
            </w:r>
            <w:proofErr w:type="spellEnd"/>
            <w:r>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57B54CE"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7715B19"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62C0A17A"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12FFA58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бенефициаром</w:t>
            </w:r>
            <w:proofErr w:type="spellEnd"/>
          </w:p>
        </w:tc>
      </w:tr>
      <w:tr w:rsidR="00D20324" w14:paraId="62029160"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01F1C6"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1CA500A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условия</w:t>
            </w:r>
            <w:proofErr w:type="spellEnd"/>
            <w:r>
              <w:rPr>
                <w:rFonts w:ascii="GHEA Grapalat" w:hAnsi="GHEA Grapalat"/>
                <w:sz w:val="18"/>
                <w:szCs w:val="18"/>
              </w:rPr>
              <w:t xml:space="preserve"> </w:t>
            </w:r>
            <w:proofErr w:type="spellStart"/>
            <w:r>
              <w:rPr>
                <w:rFonts w:ascii="GHEA Grapalat" w:hAnsi="GHEA Grapalat"/>
                <w:sz w:val="18"/>
                <w:szCs w:val="18"/>
              </w:rPr>
              <w:t>оплаты</w:t>
            </w:r>
            <w:proofErr w:type="spellEnd"/>
            <w:r>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0116408A"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B6A102" w14:textId="77777777" w:rsidR="00D20324" w:rsidRPr="00D20324" w:rsidRDefault="00D20324" w:rsidP="0023109D">
            <w:pPr>
              <w:widowControl w:val="0"/>
              <w:spacing w:after="120"/>
              <w:jc w:val="center"/>
              <w:rPr>
                <w:rFonts w:ascii="GHEA Grapalat" w:hAnsi="GHEA Grapalat" w:cs="Sylfaen"/>
                <w:sz w:val="18"/>
                <w:szCs w:val="18"/>
                <w:lang w:val="ru-RU"/>
              </w:rPr>
            </w:pPr>
            <w:r w:rsidRPr="00D20324">
              <w:rPr>
                <w:rFonts w:ascii="GHEA Grapalat" w:hAnsi="GHEA Grapalat"/>
                <w:sz w:val="18"/>
                <w:szCs w:val="18"/>
                <w:lang w:val="ru-RU"/>
              </w:rPr>
              <w:t xml:space="preserve">обязательно </w:t>
            </w:r>
          </w:p>
          <w:p w14:paraId="724BB060" w14:textId="77777777" w:rsidR="00D20324" w:rsidRPr="00D20324" w:rsidRDefault="00D20324" w:rsidP="0023109D">
            <w:pPr>
              <w:widowControl w:val="0"/>
              <w:spacing w:after="120"/>
              <w:jc w:val="center"/>
              <w:rPr>
                <w:rFonts w:ascii="GHEA Grapalat" w:hAnsi="GHEA Grapalat" w:cs="Sylfaen"/>
                <w:sz w:val="18"/>
                <w:szCs w:val="18"/>
                <w:lang w:val="ru-RU"/>
              </w:rPr>
            </w:pPr>
            <w:r w:rsidRPr="00D20324">
              <w:rPr>
                <w:rFonts w:ascii="GHEA Grapalat" w:hAnsi="GHEA Grapalat"/>
                <w:sz w:val="18"/>
                <w:szCs w:val="18"/>
                <w:lang w:val="ru-RU"/>
              </w:rPr>
              <w:t xml:space="preserve">заполняются слова "акцептованный платеж", </w:t>
            </w:r>
          </w:p>
          <w:p w14:paraId="5CBA58B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73E98E3C"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заранее</w:t>
            </w:r>
            <w:proofErr w:type="spellEnd"/>
            <w:r>
              <w:rPr>
                <w:rFonts w:ascii="GHEA Grapalat" w:hAnsi="GHEA Grapalat"/>
                <w:sz w:val="18"/>
                <w:szCs w:val="18"/>
              </w:rPr>
              <w:t xml:space="preserve"> </w:t>
            </w:r>
            <w:proofErr w:type="spellStart"/>
            <w:r>
              <w:rPr>
                <w:rFonts w:ascii="GHEA Grapalat" w:hAnsi="GHEA Grapalat"/>
                <w:sz w:val="18"/>
                <w:szCs w:val="18"/>
              </w:rPr>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бенефициаром</w:t>
            </w:r>
            <w:proofErr w:type="spellEnd"/>
            <w:r>
              <w:rPr>
                <w:rFonts w:ascii="GHEA Grapalat" w:hAnsi="GHEA Grapalat"/>
                <w:sz w:val="18"/>
                <w:szCs w:val="18"/>
              </w:rPr>
              <w:t xml:space="preserve"> </w:t>
            </w:r>
          </w:p>
        </w:tc>
      </w:tr>
      <w:tr w:rsidR="00D20324" w14:paraId="5DD66D80"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78FFA33"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097E46B4"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количество</w:t>
            </w:r>
            <w:proofErr w:type="spellEnd"/>
            <w:r>
              <w:rPr>
                <w:rFonts w:ascii="GHEA Grapalat" w:hAnsi="GHEA Grapalat"/>
                <w:sz w:val="18"/>
                <w:szCs w:val="18"/>
              </w:rPr>
              <w:t xml:space="preserve"> </w:t>
            </w:r>
            <w:proofErr w:type="spellStart"/>
            <w:r>
              <w:rPr>
                <w:rFonts w:ascii="GHEA Grapalat" w:hAnsi="GHEA Grapalat"/>
                <w:sz w:val="18"/>
                <w:szCs w:val="18"/>
              </w:rPr>
              <w:t>прилагаемых</w:t>
            </w:r>
            <w:proofErr w:type="spellEnd"/>
            <w:r>
              <w:rPr>
                <w:rFonts w:ascii="GHEA Grapalat" w:hAnsi="GHEA Grapalat"/>
                <w:sz w:val="18"/>
                <w:szCs w:val="18"/>
              </w:rPr>
              <w:t xml:space="preserve"> </w:t>
            </w:r>
            <w:proofErr w:type="spellStart"/>
            <w:r>
              <w:rPr>
                <w:rFonts w:ascii="GHEA Grapalat" w:hAnsi="GHEA Grapalat"/>
                <w:sz w:val="18"/>
                <w:szCs w:val="18"/>
              </w:rPr>
              <w:t>страниц</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C6B2881"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5FDB0C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3073D34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заполняется количество страниц прилагаемых к Требованию документов, которые должны быть </w:t>
            </w:r>
            <w:r w:rsidRPr="00D20324">
              <w:rPr>
                <w:rFonts w:ascii="GHEA Grapalat" w:hAnsi="GHEA Grapalat"/>
                <w:sz w:val="18"/>
                <w:szCs w:val="18"/>
                <w:lang w:val="ru-RU"/>
              </w:rPr>
              <w:lastRenderedPageBreak/>
              <w:t>предоставлены плательщику (банку плательщика)</w:t>
            </w:r>
          </w:p>
          <w:p w14:paraId="667D36D6"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6CADAD1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lastRenderedPageBreak/>
              <w:t>заполняется</w:t>
            </w:r>
            <w:proofErr w:type="spellEnd"/>
            <w:r>
              <w:rPr>
                <w:rFonts w:ascii="GHEA Grapalat" w:hAnsi="GHEA Grapalat"/>
                <w:sz w:val="18"/>
                <w:szCs w:val="18"/>
              </w:rPr>
              <w:t xml:space="preserve"> </w:t>
            </w:r>
            <w:proofErr w:type="spellStart"/>
            <w:r>
              <w:rPr>
                <w:rFonts w:ascii="GHEA Grapalat" w:hAnsi="GHEA Grapalat"/>
                <w:sz w:val="18"/>
                <w:szCs w:val="18"/>
              </w:rPr>
              <w:t>бенефициаром</w:t>
            </w:r>
            <w:proofErr w:type="spellEnd"/>
          </w:p>
        </w:tc>
      </w:tr>
      <w:tr w:rsidR="00D20324" w:rsidRPr="003E7AC5" w14:paraId="73AA93D9"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633A40A"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hideMark/>
          </w:tcPr>
          <w:p w14:paraId="0628D3A0"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подпись</w:t>
            </w:r>
            <w:proofErr w:type="spellEnd"/>
            <w:r>
              <w:rPr>
                <w:rFonts w:ascii="GHEA Grapalat" w:hAnsi="GHEA Grapalat"/>
                <w:sz w:val="18"/>
                <w:szCs w:val="18"/>
              </w:rPr>
              <w:t xml:space="preserve">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74B593F"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ABA199"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6363510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74279F2D"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подписывается плательщиком или </w:t>
            </w:r>
          </w:p>
          <w:p w14:paraId="2F127F4E"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проставляется электронная подпись плательщика</w:t>
            </w:r>
          </w:p>
        </w:tc>
      </w:tr>
      <w:tr w:rsidR="00D20324" w:rsidRPr="003E7AC5" w14:paraId="7D23B350"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1F6D4BB"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254BEF2A"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печать</w:t>
            </w:r>
            <w:proofErr w:type="spellEnd"/>
            <w:r>
              <w:rPr>
                <w:rFonts w:ascii="GHEA Grapalat" w:hAnsi="GHEA Grapalat"/>
                <w:sz w:val="18"/>
                <w:szCs w:val="18"/>
              </w:rPr>
              <w:t xml:space="preserve"> </w:t>
            </w:r>
            <w:proofErr w:type="spellStart"/>
            <w:r>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D22E104"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6E1F5095"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обязательно: </w:t>
            </w:r>
          </w:p>
          <w:p w14:paraId="4263672E"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при наличии печати, когда плательщик представляет Требование в бумажной форме</w:t>
            </w:r>
          </w:p>
          <w:p w14:paraId="7A7A1DB5" w14:textId="77777777" w:rsidR="00D20324" w:rsidRPr="00D20324" w:rsidRDefault="00D20324" w:rsidP="0023109D">
            <w:pPr>
              <w:widowControl w:val="0"/>
              <w:spacing w:after="120"/>
              <w:jc w:val="center"/>
              <w:rPr>
                <w:rFonts w:ascii="GHEA Grapalat" w:hAnsi="GHEA Grapalat"/>
                <w:sz w:val="18"/>
                <w:szCs w:val="18"/>
                <w:lang w:val="ru-RU"/>
              </w:rPr>
            </w:pPr>
          </w:p>
        </w:tc>
        <w:tc>
          <w:tcPr>
            <w:tcW w:w="2640" w:type="dxa"/>
            <w:tcBorders>
              <w:top w:val="single" w:sz="4" w:space="0" w:color="auto"/>
              <w:left w:val="single" w:sz="4" w:space="0" w:color="auto"/>
              <w:bottom w:val="single" w:sz="4" w:space="0" w:color="auto"/>
              <w:right w:val="single" w:sz="4" w:space="0" w:color="auto"/>
            </w:tcBorders>
            <w:hideMark/>
          </w:tcPr>
          <w:p w14:paraId="39D2AC54"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скрепляется печатью плательщика </w:t>
            </w:r>
          </w:p>
          <w:p w14:paraId="6229EADB"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при представлении в бумажной форме</w:t>
            </w:r>
          </w:p>
        </w:tc>
      </w:tr>
      <w:tr w:rsidR="00D20324" w14:paraId="1B9C809B"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DA30982"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52B0AD65"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подпись</w:t>
            </w:r>
            <w:proofErr w:type="spellEnd"/>
            <w:r>
              <w:rPr>
                <w:rFonts w:ascii="GHEA Grapalat" w:hAnsi="GHEA Grapalat"/>
                <w:sz w:val="18"/>
                <w:szCs w:val="18"/>
              </w:rPr>
              <w:t xml:space="preserve">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EF8EE7B"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EE1C904"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обязательно: </w:t>
            </w:r>
          </w:p>
          <w:p w14:paraId="06E95A40"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137FAC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подписывается</w:t>
            </w:r>
            <w:proofErr w:type="spellEnd"/>
            <w:r>
              <w:rPr>
                <w:rFonts w:ascii="GHEA Grapalat" w:hAnsi="GHEA Grapalat"/>
                <w:sz w:val="18"/>
                <w:szCs w:val="18"/>
              </w:rPr>
              <w:t xml:space="preserve"> </w:t>
            </w:r>
            <w:proofErr w:type="spellStart"/>
            <w:r>
              <w:rPr>
                <w:rFonts w:ascii="GHEA Grapalat" w:hAnsi="GHEA Grapalat"/>
                <w:sz w:val="18"/>
                <w:szCs w:val="18"/>
              </w:rPr>
              <w:t>бенефициаром</w:t>
            </w:r>
            <w:proofErr w:type="spellEnd"/>
          </w:p>
        </w:tc>
      </w:tr>
      <w:tr w:rsidR="00D20324" w:rsidRPr="003E7AC5" w14:paraId="75208373"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DFE8BC1"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094455F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печать</w:t>
            </w:r>
            <w:proofErr w:type="spellEnd"/>
            <w:r>
              <w:rPr>
                <w:rFonts w:ascii="GHEA Grapalat" w:hAnsi="GHEA Grapalat"/>
                <w:sz w:val="18"/>
                <w:szCs w:val="18"/>
              </w:rPr>
              <w:t xml:space="preserve"> </w:t>
            </w:r>
            <w:proofErr w:type="spellStart"/>
            <w:r>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DA298F5"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1D2B9A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r>
              <w:rPr>
                <w:rFonts w:ascii="GHEA Grapalat" w:hAnsi="GHEA Grapalat"/>
                <w:sz w:val="18"/>
                <w:szCs w:val="18"/>
              </w:rPr>
              <w:t xml:space="preserve">: </w:t>
            </w:r>
          </w:p>
          <w:p w14:paraId="0C28526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при</w:t>
            </w:r>
            <w:proofErr w:type="spellEnd"/>
            <w:r>
              <w:rPr>
                <w:rFonts w:ascii="GHEA Grapalat" w:hAnsi="GHEA Grapalat"/>
                <w:sz w:val="18"/>
                <w:szCs w:val="18"/>
              </w:rPr>
              <w:t xml:space="preserve"> </w:t>
            </w:r>
            <w:proofErr w:type="spellStart"/>
            <w:r>
              <w:rPr>
                <w:rFonts w:ascii="GHEA Grapalat" w:hAnsi="GHEA Grapalat"/>
                <w:sz w:val="18"/>
                <w:szCs w:val="18"/>
              </w:rPr>
              <w:t>наличии</w:t>
            </w:r>
            <w:proofErr w:type="spellEnd"/>
            <w:r>
              <w:rPr>
                <w:rFonts w:ascii="GHEA Grapalat" w:hAnsi="GHEA Grapalat"/>
                <w:sz w:val="18"/>
                <w:szCs w:val="18"/>
              </w:rPr>
              <w:t xml:space="preserve"> </w:t>
            </w:r>
            <w:proofErr w:type="spellStart"/>
            <w:r>
              <w:rPr>
                <w:rFonts w:ascii="GHEA Grapalat" w:hAnsi="GHEA Grapalat"/>
                <w:sz w:val="18"/>
                <w:szCs w:val="18"/>
              </w:rPr>
              <w:t>печати</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1EDBEAB"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скрепляется печатью бенефициара </w:t>
            </w:r>
          </w:p>
          <w:p w14:paraId="18B865A7"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при представлении в банк в бумажной форме</w:t>
            </w:r>
          </w:p>
        </w:tc>
      </w:tr>
      <w:tr w:rsidR="00D20324" w:rsidRPr="003E7AC5" w14:paraId="3CFA1AF6"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5FBD27"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22E8867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4D7B6277"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7D43E7"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0DA2B223"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598AB8D"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253B5BCC"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E927EE"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48ADCA20"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 xml:space="preserve">штамп </w:t>
            </w:r>
            <w:r w:rsidRPr="00D20324">
              <w:rPr>
                <w:rFonts w:ascii="GHEA Grapalat" w:hAnsi="GHEA Grapalat"/>
                <w:sz w:val="18"/>
                <w:szCs w:val="18"/>
                <w:lang w:val="ru-RU"/>
              </w:rPr>
              <w:lastRenderedPageBreak/>
              <w:t xml:space="preserve">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4E300058"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lastRenderedPageBreak/>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8A1E3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27B4F8B2"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B595A9"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01075F6A"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13D6E0F"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hideMark/>
          </w:tcPr>
          <w:p w14:paraId="5CB4243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DD577A"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719779"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обязательно</w:t>
            </w:r>
          </w:p>
          <w:p w14:paraId="7BCCC09D"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06480F"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4077F4F6"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E411A5"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528599E5"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A6DB8F3"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E5D20D7"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25C1946D"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67D58B"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6BF7349A"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FD5570"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15C37BE3"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77470E9"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91C4C06"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6D9D508D"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283146" w14:textId="77777777" w:rsidR="00D20324" w:rsidRPr="00D20324" w:rsidRDefault="00D20324" w:rsidP="0023109D">
            <w:pPr>
              <w:widowControl w:val="0"/>
              <w:spacing w:after="120"/>
              <w:jc w:val="center"/>
              <w:rPr>
                <w:rFonts w:ascii="GHEA Grapalat" w:hAnsi="GHEA Grapalat"/>
                <w:sz w:val="18"/>
                <w:szCs w:val="18"/>
                <w:lang w:val="ru-RU"/>
              </w:rPr>
            </w:pPr>
          </w:p>
        </w:tc>
      </w:tr>
      <w:tr w:rsidR="00D20324" w:rsidRPr="003E7AC5" w14:paraId="0289FD11" w14:textId="77777777" w:rsidTr="0023109D">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A9E08D" w14:textId="77777777" w:rsidR="00D20324" w:rsidRDefault="00D20324" w:rsidP="0023109D">
            <w:pPr>
              <w:widowControl w:val="0"/>
              <w:spacing w:after="12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61182436"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76322526" w14:textId="77777777" w:rsidR="00D20324" w:rsidRDefault="00D20324" w:rsidP="0023109D">
            <w:pPr>
              <w:widowControl w:val="0"/>
              <w:spacing w:after="120"/>
              <w:jc w:val="center"/>
              <w:rPr>
                <w:rFonts w:ascii="GHEA Grapalat" w:hAnsi="GHEA Grapalat"/>
                <w:sz w:val="18"/>
                <w:szCs w:val="18"/>
              </w:rPr>
            </w:pPr>
            <w:proofErr w:type="spellStart"/>
            <w:r>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CC81478"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необязательно</w:t>
            </w:r>
          </w:p>
          <w:p w14:paraId="22C62E91" w14:textId="77777777" w:rsidR="00D20324" w:rsidRPr="00D20324" w:rsidRDefault="00D20324" w:rsidP="0023109D">
            <w:pPr>
              <w:widowControl w:val="0"/>
              <w:spacing w:after="120"/>
              <w:jc w:val="center"/>
              <w:rPr>
                <w:rFonts w:ascii="GHEA Grapalat" w:hAnsi="GHEA Grapalat"/>
                <w:sz w:val="18"/>
                <w:szCs w:val="18"/>
                <w:lang w:val="ru-RU"/>
              </w:rPr>
            </w:pPr>
            <w:r w:rsidRPr="00D20324">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7F5249A" w14:textId="77777777" w:rsidR="00D20324" w:rsidRPr="00D20324" w:rsidRDefault="00D20324" w:rsidP="0023109D">
            <w:pPr>
              <w:widowControl w:val="0"/>
              <w:spacing w:after="120"/>
              <w:jc w:val="center"/>
              <w:rPr>
                <w:rFonts w:ascii="GHEA Grapalat" w:hAnsi="GHEA Grapalat"/>
                <w:sz w:val="18"/>
                <w:szCs w:val="18"/>
                <w:lang w:val="ru-RU"/>
              </w:rPr>
            </w:pPr>
          </w:p>
        </w:tc>
      </w:tr>
    </w:tbl>
    <w:p w14:paraId="02BE35D8" w14:textId="77777777" w:rsidR="00D20324" w:rsidRPr="00D20324" w:rsidRDefault="00D20324" w:rsidP="00D20324">
      <w:pPr>
        <w:widowControl w:val="0"/>
        <w:spacing w:after="160"/>
        <w:ind w:left="567" w:right="565"/>
        <w:jc w:val="center"/>
        <w:rPr>
          <w:rFonts w:ascii="GHEA Grapalat" w:hAnsi="GHEA Grapalat"/>
          <w:b/>
          <w:lang w:val="ru-RU"/>
        </w:rPr>
      </w:pPr>
    </w:p>
    <w:p w14:paraId="56244994" w14:textId="77777777" w:rsidR="00D20324" w:rsidRPr="00D20324" w:rsidRDefault="00D20324" w:rsidP="00850976">
      <w:pPr>
        <w:widowControl w:val="0"/>
        <w:spacing w:after="160"/>
        <w:ind w:right="565"/>
        <w:rPr>
          <w:rFonts w:ascii="GHEA Grapalat" w:hAnsi="GHEA Grapalat"/>
          <w:b/>
          <w:lang w:val="ru-RU"/>
        </w:rPr>
      </w:pPr>
    </w:p>
    <w:p w14:paraId="4927A6C0" w14:textId="58F54ECC" w:rsidR="00D20324" w:rsidRPr="00850976" w:rsidRDefault="00D20324" w:rsidP="00C5781E">
      <w:pPr>
        <w:widowControl w:val="0"/>
        <w:spacing w:after="160"/>
        <w:ind w:left="7920"/>
        <w:rPr>
          <w:rFonts w:ascii="GHEA Grapalat" w:hAnsi="GHEA Grapalat"/>
          <w:lang w:val="ru-RU"/>
        </w:rPr>
      </w:pPr>
      <w:r w:rsidRPr="00D20324">
        <w:rPr>
          <w:rFonts w:ascii="GHEA Grapalat" w:hAnsi="GHEA Grapalat"/>
          <w:b/>
          <w:lang w:val="ru-RU"/>
        </w:rPr>
        <w:lastRenderedPageBreak/>
        <w:t>Приложение № 5</w:t>
      </w:r>
      <w:r>
        <w:rPr>
          <w:rFonts w:ascii="GHEA Grapalat" w:hAnsi="GHEA Grapalat"/>
          <w:b/>
          <w:lang w:val="hy-AM"/>
        </w:rPr>
        <w:t>.2</w:t>
      </w:r>
    </w:p>
    <w:p w14:paraId="1134ECD8" w14:textId="461175AE" w:rsidR="00D20324" w:rsidRPr="00C5781E" w:rsidRDefault="00D20324" w:rsidP="00C5781E">
      <w:pPr>
        <w:widowControl w:val="0"/>
        <w:spacing w:after="160"/>
        <w:ind w:firstLine="567"/>
        <w:jc w:val="right"/>
        <w:rPr>
          <w:rFonts w:ascii="GHEA Grapalat" w:hAnsi="GHEA Grapalat" w:cs="Arial"/>
          <w:b/>
          <w:lang w:val="ru-RU"/>
        </w:rPr>
      </w:pPr>
      <w:r w:rsidRPr="00C5781E">
        <w:rPr>
          <w:rFonts w:ascii="GHEA Grapalat" w:hAnsi="GHEA Grapalat"/>
          <w:b/>
          <w:lang w:val="ru-RU"/>
        </w:rPr>
        <w:t xml:space="preserve">к Приглашению на под кодом </w:t>
      </w:r>
      <w:r w:rsidR="00C5781E" w:rsidRPr="00D20324">
        <w:rPr>
          <w:rFonts w:ascii="GHEA Grapalat" w:hAnsi="GHEA Grapalat"/>
          <w:b/>
          <w:lang w:val="ru-RU"/>
        </w:rPr>
        <w:t>"</w:t>
      </w:r>
      <w:r w:rsidR="00C5781E" w:rsidRPr="00D47073">
        <w:rPr>
          <w:rFonts w:ascii="GHEA Grapalat" w:hAnsi="GHEA Grapalat"/>
          <w:lang w:val="af-ZA"/>
        </w:rPr>
        <w:t xml:space="preserve"> </w:t>
      </w:r>
      <w:r w:rsidR="00C5781E">
        <w:rPr>
          <w:rFonts w:ascii="GHEA Grapalat" w:hAnsi="GHEA Grapalat"/>
          <w:lang w:val="af-ZA"/>
        </w:rPr>
        <w:t>Հ</w:t>
      </w:r>
      <w:r w:rsidR="00C5781E">
        <w:rPr>
          <w:rFonts w:ascii="GHEA Grapalat" w:hAnsi="GHEA Grapalat"/>
          <w:lang w:val="hy-AM"/>
        </w:rPr>
        <w:t>ԸՖ</w:t>
      </w:r>
      <w:r w:rsidR="00C5781E">
        <w:rPr>
          <w:rFonts w:ascii="GHEA Grapalat" w:hAnsi="GHEA Grapalat"/>
          <w:lang w:val="af-ZA"/>
        </w:rPr>
        <w:t>-ԳՀԾՁԲ-</w:t>
      </w:r>
      <w:r w:rsidR="00C5781E">
        <w:rPr>
          <w:rFonts w:ascii="GHEA Grapalat" w:hAnsi="GHEA Grapalat"/>
          <w:lang w:val="hy-AM"/>
        </w:rPr>
        <w:t>5/25</w:t>
      </w:r>
      <w:r w:rsidR="00C5781E" w:rsidRPr="00D20324">
        <w:rPr>
          <w:rFonts w:ascii="GHEA Grapalat" w:hAnsi="GHEA Grapalat"/>
          <w:b/>
          <w:lang w:val="ru-RU"/>
        </w:rPr>
        <w:t>"</w:t>
      </w:r>
      <w:r w:rsidRPr="00FB4432">
        <w:rPr>
          <w:rStyle w:val="FootnoteReference"/>
          <w:rFonts w:ascii="GHEA Grapalat" w:hAnsi="GHEA Grapalat"/>
          <w:b/>
          <w:lang w:val="ru-RU"/>
        </w:rPr>
        <w:footnoteReference w:customMarkFollows="1" w:id="18"/>
        <w:t>*</w:t>
      </w:r>
    </w:p>
    <w:p w14:paraId="366ECCD2" w14:textId="77777777" w:rsidR="00D20324" w:rsidRPr="00D20324" w:rsidRDefault="00D20324" w:rsidP="00D20324">
      <w:pPr>
        <w:widowControl w:val="0"/>
        <w:spacing w:after="160"/>
        <w:ind w:left="567" w:right="565"/>
        <w:jc w:val="center"/>
        <w:rPr>
          <w:rFonts w:ascii="GHEA Grapalat" w:hAnsi="GHEA Grapalat"/>
          <w:b/>
          <w:lang w:val="ru-RU"/>
        </w:rPr>
      </w:pPr>
    </w:p>
    <w:p w14:paraId="53B47086" w14:textId="77777777" w:rsidR="00D20324" w:rsidRDefault="00D20324" w:rsidP="00D20324">
      <w:pPr>
        <w:pStyle w:val="NormalWeb"/>
        <w:widowControl w:val="0"/>
        <w:spacing w:after="160"/>
        <w:ind w:firstLine="567"/>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4C4DB585" w14:textId="77777777" w:rsidR="00D20324" w:rsidRPr="00D20324" w:rsidRDefault="00D20324" w:rsidP="00D20324">
      <w:pPr>
        <w:widowControl w:val="0"/>
        <w:spacing w:after="160"/>
        <w:ind w:left="567" w:right="565"/>
        <w:jc w:val="center"/>
        <w:rPr>
          <w:rFonts w:ascii="GHEA Grapalat" w:hAnsi="GHEA Grapalat"/>
          <w:b/>
          <w:lang w:val="ru-RU"/>
        </w:rPr>
      </w:pPr>
      <w:r w:rsidRPr="00D20324">
        <w:rPr>
          <w:rFonts w:ascii="GHEA Grapalat" w:hAnsi="GHEA Grapalat"/>
          <w:b/>
          <w:lang w:val="ru-RU"/>
        </w:rPr>
        <w:t>(обеспечение предоплаты)</w:t>
      </w:r>
    </w:p>
    <w:p w14:paraId="5C399E49" w14:textId="77777777" w:rsidR="00D20324" w:rsidRPr="00D20324" w:rsidRDefault="00D20324" w:rsidP="00D20324">
      <w:pPr>
        <w:widowControl w:val="0"/>
        <w:spacing w:after="160"/>
        <w:ind w:left="567" w:right="565"/>
        <w:jc w:val="center"/>
        <w:rPr>
          <w:rFonts w:ascii="GHEA Grapalat" w:hAnsi="GHEA Grapalat"/>
          <w:b/>
          <w:lang w:val="ru-RU"/>
        </w:rPr>
      </w:pPr>
    </w:p>
    <w:p w14:paraId="297A30BC" w14:textId="77777777" w:rsidR="00D20324" w:rsidRDefault="00D20324" w:rsidP="00D20324">
      <w:pPr>
        <w:pStyle w:val="NormalWeb"/>
        <w:shd w:val="clear" w:color="auto" w:fill="FFFFFF"/>
        <w:jc w:val="both"/>
        <w:rPr>
          <w:rStyle w:val="Strong"/>
          <w:rFonts w:eastAsiaTheme="minorHAnsi" w:cstheme="minorBidi"/>
          <w:bCs w:val="0"/>
        </w:rPr>
      </w:pPr>
      <w:r>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Pr>
          <w:rFonts w:eastAsiaTheme="minorHAnsi" w:cstheme="minorBidi"/>
        </w:rPr>
        <w:t>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rPr>
        <w:t>___________</w:t>
      </w:r>
      <w:r>
        <w:rPr>
          <w:rFonts w:ascii="GHEA Grapalat" w:eastAsiaTheme="minorHAnsi" w:hAnsi="GHEA Grapalat" w:cstheme="minorBidi"/>
        </w:rPr>
        <w:t>заключаемым между</w:t>
      </w:r>
    </w:p>
    <w:p w14:paraId="4FAC6A72" w14:textId="77777777" w:rsidR="00D20324" w:rsidRDefault="00D20324" w:rsidP="00D20324">
      <w:pPr>
        <w:pStyle w:val="NormalWeb"/>
        <w:shd w:val="clear" w:color="auto" w:fill="FFFFFF"/>
        <w:jc w:val="both"/>
        <w:rPr>
          <w:rFonts w:eastAsiaTheme="minorHAnsi"/>
        </w:rPr>
      </w:pPr>
      <w:r>
        <w:rPr>
          <w:rStyle w:val="Strong"/>
          <w:rFonts w:ascii="GHEA Grapalat" w:hAnsi="GHEA Grapalat"/>
          <w:sz w:val="20"/>
          <w:szCs w:val="20"/>
        </w:rPr>
        <w:t xml:space="preserve">                                                       </w:t>
      </w: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rPr>
        <w:t xml:space="preserve">           </w:t>
      </w:r>
      <w:r>
        <w:rPr>
          <w:rStyle w:val="Strong"/>
          <w:rFonts w:ascii="GHEA Grapalat" w:hAnsi="GHEA Grapalat"/>
          <w:sz w:val="16"/>
          <w:szCs w:val="16"/>
        </w:rPr>
        <w:t>номер заключаемого договора</w:t>
      </w:r>
      <w:r>
        <w:rPr>
          <w:rFonts w:ascii="GHEA Grapalat" w:eastAsiaTheme="minorHAnsi" w:hAnsi="GHEA Grapalat" w:cstheme="minorBidi"/>
        </w:rPr>
        <w:t xml:space="preserve"> </w:t>
      </w:r>
    </w:p>
    <w:p w14:paraId="247C8290" w14:textId="77777777" w:rsidR="00D20324" w:rsidRDefault="00D20324" w:rsidP="00D20324">
      <w:pPr>
        <w:pStyle w:val="NormalWeb"/>
        <w:shd w:val="clear" w:color="auto" w:fill="FFFFFF"/>
        <w:ind w:left="-142"/>
        <w:rPr>
          <w:rStyle w:val="Strong"/>
          <w:b w:val="0"/>
          <w:bCs w:val="0"/>
          <w:sz w:val="20"/>
          <w:szCs w:val="20"/>
          <w:lang w:val="hy-AM"/>
        </w:rPr>
      </w:pPr>
      <w:r>
        <w:rPr>
          <w:rFonts w:ascii="GHEA Grapalat" w:hAnsi="GHEA Grapalat"/>
          <w:sz w:val="20"/>
          <w:szCs w:val="20"/>
          <w:u w:val="single"/>
        </w:rPr>
        <w:t>______________________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Strong"/>
          <w:rFonts w:ascii="GHEA Grapalat" w:hAnsi="GHEA Grapalat"/>
          <w:sz w:val="20"/>
          <w:szCs w:val="20"/>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p>
    <w:p w14:paraId="57A99E69" w14:textId="77777777" w:rsidR="00D20324" w:rsidRDefault="00D20324" w:rsidP="00D20324">
      <w:pPr>
        <w:pStyle w:val="NormalWeb"/>
        <w:shd w:val="clear" w:color="auto" w:fill="FFFFFF"/>
        <w:ind w:left="-142"/>
        <w:rPr>
          <w:rStyle w:val="Strong"/>
          <w:rFonts w:ascii="GHEA Grapalat" w:hAnsi="GHEA Grapalat"/>
          <w:b w:val="0"/>
          <w:sz w:val="16"/>
          <w:szCs w:val="16"/>
        </w:rPr>
      </w:pPr>
      <w:r>
        <w:rPr>
          <w:rStyle w:val="Strong"/>
          <w:rFonts w:ascii="GHEA Grapalat" w:hAnsi="GHEA Grapalat"/>
          <w:sz w:val="18"/>
          <w:szCs w:val="18"/>
          <w:lang w:val="hy-AM"/>
        </w:rPr>
        <w:t xml:space="preserve"> </w:t>
      </w:r>
      <w:r>
        <w:rPr>
          <w:rStyle w:val="Strong"/>
          <w:rFonts w:ascii="GHEA Grapalat" w:hAnsi="GHEA Grapalat"/>
          <w:sz w:val="16"/>
          <w:szCs w:val="16"/>
        </w:rPr>
        <w:t>наименование заказчика                                                                  наименование отобранного участника</w:t>
      </w:r>
    </w:p>
    <w:p w14:paraId="212F02A8" w14:textId="77777777" w:rsidR="00D20324" w:rsidRDefault="00D20324" w:rsidP="00D20324">
      <w:pPr>
        <w:pStyle w:val="NormalWeb"/>
        <w:shd w:val="clear" w:color="auto" w:fill="FFFFFF"/>
        <w:ind w:left="-142"/>
        <w:rPr>
          <w:rFonts w:cs="Sylfaen"/>
          <w:vertAlign w:val="superscript"/>
          <w:lang w:val="hy-AM"/>
        </w:rPr>
      </w:pPr>
      <w:r>
        <w:rPr>
          <w:rStyle w:val="Strong"/>
          <w:rFonts w:ascii="GHEA Grapalat" w:hAnsi="GHEA Grapalat"/>
          <w:sz w:val="16"/>
          <w:szCs w:val="16"/>
        </w:rPr>
        <w:t xml:space="preserve">                                                                </w:t>
      </w:r>
      <w:r>
        <w:rPr>
          <w:rStyle w:val="Strong"/>
          <w:rFonts w:ascii="GHEA Grapalat" w:hAnsi="GHEA Grapalat"/>
          <w:sz w:val="16"/>
          <w:szCs w:val="16"/>
          <w:lang w:val="hy-AM"/>
        </w:rPr>
        <w:tab/>
      </w:r>
    </w:p>
    <w:p w14:paraId="238598B6" w14:textId="77777777" w:rsidR="00D20324" w:rsidRDefault="00D20324" w:rsidP="00D20324">
      <w:pPr>
        <w:pStyle w:val="NormalWeb"/>
        <w:shd w:val="clear" w:color="auto" w:fill="FFFFFF"/>
        <w:jc w:val="both"/>
        <w:rPr>
          <w:rFonts w:ascii="GHEA Grapalat" w:hAnsi="GHEA Grapalat"/>
          <w:sz w:val="20"/>
          <w:szCs w:val="20"/>
        </w:rPr>
      </w:pPr>
      <w:r>
        <w:rPr>
          <w:rFonts w:eastAsiaTheme="minorHAnsi" w:cstheme="minorBidi"/>
        </w:rPr>
        <w:t>(</w:t>
      </w:r>
      <w:r>
        <w:rPr>
          <w:rFonts w:ascii="GHEA Grapalat" w:eastAsiaTheme="minorHAnsi" w:hAnsi="GHEA Grapalat" w:cstheme="minorBidi"/>
        </w:rPr>
        <w:t xml:space="preserve">далее-принципал). </w:t>
      </w:r>
    </w:p>
    <w:p w14:paraId="57404200"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Style w:val="Strong"/>
          <w:rFonts w:ascii="GHEA Grapalat" w:hAnsi="GHEA Grapalat"/>
          <w:sz w:val="20"/>
          <w:szCs w:val="20"/>
          <w:lang w:val="hy-AM"/>
        </w:rPr>
        <w:tab/>
      </w:r>
      <w:r>
        <w:rPr>
          <w:rStyle w:val="Strong"/>
          <w:rFonts w:ascii="GHEA Grapalat" w:hAnsi="GHEA Grapalat"/>
          <w:sz w:val="20"/>
          <w:szCs w:val="20"/>
          <w:lang w:val="hy-AM"/>
        </w:rPr>
        <w:tab/>
      </w:r>
      <w:r>
        <w:rPr>
          <w:rFonts w:eastAsiaTheme="minorHAnsi" w:cstheme="minorBidi"/>
          <w:lang w:val="hy-AM"/>
        </w:rPr>
        <w:t xml:space="preserve"> </w:t>
      </w:r>
    </w:p>
    <w:p w14:paraId="5730E991"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Style w:val="Strong"/>
          <w:rFonts w:ascii="GHEA Grapalat" w:hAnsi="GHEA Grapalat"/>
          <w:sz w:val="20"/>
          <w:szCs w:val="20"/>
          <w:lang w:val="hy-AM"/>
        </w:rPr>
        <w:tab/>
      </w:r>
      <w:r>
        <w:rPr>
          <w:rStyle w:val="Strong"/>
          <w:rFonts w:ascii="GHEA Grapalat" w:hAnsi="GHEA Grapalat"/>
          <w:sz w:val="20"/>
          <w:szCs w:val="20"/>
          <w:lang w:val="hy-AM"/>
        </w:rPr>
        <w:tab/>
      </w:r>
      <w:r>
        <w:rPr>
          <w:rFonts w:eastAsiaTheme="minorHAnsi" w:cstheme="minorBidi"/>
          <w:lang w:val="hy-AM"/>
        </w:rPr>
        <w:t xml:space="preserve"> </w:t>
      </w:r>
    </w:p>
    <w:p w14:paraId="0A7D4B47" w14:textId="77777777" w:rsidR="00D20324" w:rsidRDefault="00D20324" w:rsidP="00D20324">
      <w:pPr>
        <w:pStyle w:val="NormalWeb"/>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03BD8FFB" w14:textId="77777777" w:rsidR="00D20324" w:rsidRDefault="00D20324" w:rsidP="00D20324">
      <w:pPr>
        <w:pStyle w:val="NormalWeb"/>
        <w:shd w:val="clear" w:color="auto" w:fill="FFFFFF"/>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1A49319B" w14:textId="77777777" w:rsidR="00D20324" w:rsidRDefault="00D20324" w:rsidP="00D20324">
      <w:pPr>
        <w:pStyle w:val="NormalWeb"/>
        <w:shd w:val="clear" w:color="auto" w:fill="FFFFFF"/>
        <w:jc w:val="both"/>
        <w:rPr>
          <w:rFonts w:ascii="GHEA Grapalat" w:eastAsiaTheme="minorHAnsi" w:hAnsi="GHEA Grapalat" w:cstheme="minorBidi"/>
        </w:rPr>
      </w:pPr>
    </w:p>
    <w:p w14:paraId="0500BB3D"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81BC1EB" w14:textId="77777777" w:rsidR="00D20324" w:rsidRDefault="00D20324" w:rsidP="00D20324">
      <w:pPr>
        <w:pStyle w:val="NormalWeb"/>
        <w:shd w:val="clear" w:color="auto" w:fill="FFFFFF"/>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2BEB1509"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7492CABD"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3E78B803"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ascii="GHEA Grapalat" w:eastAsiaTheme="minorHAnsi" w:hAnsi="GHEA Grapalat" w:cstheme="minorBidi"/>
        </w:rPr>
        <w:lastRenderedPageBreak/>
        <w:t xml:space="preserve">             </w:t>
      </w:r>
      <w:r>
        <w:rPr>
          <w:rFonts w:ascii="GHEA Grapalat" w:eastAsiaTheme="minorHAnsi" w:hAnsi="GHEA Grapalat" w:cstheme="minorBidi"/>
          <w:sz w:val="18"/>
          <w:szCs w:val="18"/>
        </w:rPr>
        <w:t>расчетный счет</w:t>
      </w:r>
    </w:p>
    <w:p w14:paraId="38380E9A" w14:textId="77777777" w:rsidR="00D20324" w:rsidRDefault="00D20324" w:rsidP="00D20324">
      <w:pPr>
        <w:pStyle w:val="NormalWeb"/>
        <w:shd w:val="clear" w:color="auto" w:fill="FFFFFF"/>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5994F6AC" w14:textId="77777777" w:rsidR="00D20324" w:rsidRDefault="00D20324" w:rsidP="00D20324">
      <w:pPr>
        <w:pStyle w:val="NormalWeb"/>
        <w:shd w:val="clear" w:color="auto" w:fill="FFFFFF"/>
        <w:ind w:firstLine="375"/>
        <w:jc w:val="both"/>
        <w:rPr>
          <w:rStyle w:val="Strong"/>
          <w:rFonts w:ascii="GHEA Grapalat" w:hAnsi="GHEA Grapalat"/>
          <w:b w:val="0"/>
          <w:bCs w:val="0"/>
          <w:sz w:val="20"/>
          <w:szCs w:val="20"/>
        </w:rPr>
      </w:pPr>
    </w:p>
    <w:p w14:paraId="42C7FE53" w14:textId="77777777" w:rsidR="00D20324" w:rsidRDefault="00D20324" w:rsidP="00D20324">
      <w:pPr>
        <w:pStyle w:val="NormalWeb"/>
        <w:shd w:val="clear" w:color="auto" w:fill="FFFFFF"/>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D7487D4"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4A8B830B"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sz w:val="18"/>
          <w:szCs w:val="18"/>
        </w:rPr>
        <w:t>номер заключаемого договара</w:t>
      </w:r>
    </w:p>
    <w:p w14:paraId="652F0B38" w14:textId="77777777" w:rsidR="00D20324" w:rsidRDefault="00D20324" w:rsidP="00D20324">
      <w:pPr>
        <w:pStyle w:val="NormalWeb"/>
        <w:shd w:val="clear" w:color="auto" w:fill="FFFFFF"/>
        <w:ind w:firstLine="374"/>
        <w:jc w:val="both"/>
        <w:rPr>
          <w:rFonts w:ascii="GHEA Grapalat" w:eastAsiaTheme="minorHAnsi" w:hAnsi="GHEA Grapalat" w:cstheme="minorBidi"/>
        </w:rPr>
      </w:pPr>
    </w:p>
    <w:p w14:paraId="58CE5575" w14:textId="77777777" w:rsidR="00D20324" w:rsidRDefault="00D20324" w:rsidP="00D20324">
      <w:pPr>
        <w:pStyle w:val="NormalWeb"/>
        <w:shd w:val="clear" w:color="auto" w:fill="FFFFFF"/>
        <w:jc w:val="both"/>
        <w:rPr>
          <w:rFonts w:ascii="GHEA Grapalat" w:eastAsiaTheme="minorHAnsi" w:hAnsi="GHEA Grapalat" w:cstheme="minorBidi"/>
          <w:lang w:val="hy-AM"/>
        </w:rPr>
      </w:pPr>
      <w:r>
        <w:rPr>
          <w:rFonts w:ascii="GHEA Grapalat" w:eastAsiaTheme="minorHAnsi" w:hAnsi="GHEA Grapalat" w:cstheme="minorBidi"/>
        </w:rPr>
        <w:t xml:space="preserve">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7EB15BD7" w14:textId="77777777" w:rsidR="00D20324" w:rsidRDefault="00D20324" w:rsidP="00D20324">
      <w:pPr>
        <w:pStyle w:val="NormalWeb"/>
        <w:shd w:val="clear" w:color="auto" w:fill="FFFFFF"/>
        <w:jc w:val="both"/>
        <w:rPr>
          <w:rFonts w:ascii="GHEA Grapalat" w:eastAsiaTheme="minorHAnsi" w:hAnsi="GHEA Grapalat" w:cstheme="minorBidi"/>
          <w:sz w:val="18"/>
          <w:szCs w:val="18"/>
          <w:lang w:val="hy-AM"/>
        </w:rPr>
      </w:pPr>
    </w:p>
    <w:p w14:paraId="751D4E59" w14:textId="77777777" w:rsidR="00D20324" w:rsidRDefault="00D20324" w:rsidP="00D20324">
      <w:pPr>
        <w:pStyle w:val="NormalWeb"/>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 xml:space="preserve"> крайний  срок</w:t>
      </w:r>
      <w:r>
        <w:rPr>
          <w:rFonts w:ascii="GHEA Grapalat" w:eastAsiaTheme="minorHAnsi" w:hAnsi="GHEA Grapalat" w:cstheme="minorBidi"/>
          <w:sz w:val="16"/>
          <w:szCs w:val="16"/>
        </w:rPr>
        <w:t xml:space="preserve"> оказнаия услуг</w:t>
      </w:r>
      <w:r>
        <w:rPr>
          <w:rFonts w:ascii="GHEA Grapalat" w:hAnsi="GHEA Grapalat"/>
          <w:sz w:val="16"/>
          <w:szCs w:val="16"/>
        </w:rPr>
        <w:t>, предусмотренный заключаемым договором</w:t>
      </w:r>
    </w:p>
    <w:p w14:paraId="0053A74B" w14:textId="77777777" w:rsidR="00D20324" w:rsidRDefault="00D20324" w:rsidP="00D20324">
      <w:pPr>
        <w:pStyle w:val="NormalWeb"/>
        <w:shd w:val="clear" w:color="auto" w:fill="FFFFFF"/>
        <w:jc w:val="center"/>
        <w:rPr>
          <w:rFonts w:eastAsiaTheme="minorHAnsi" w:cstheme="minorBidi"/>
        </w:rPr>
      </w:pPr>
    </w:p>
    <w:p w14:paraId="24459E92" w14:textId="77777777" w:rsidR="00D20324" w:rsidRDefault="00D20324" w:rsidP="00D20324">
      <w:pPr>
        <w:pStyle w:val="NormalWeb"/>
        <w:shd w:val="clear" w:color="auto" w:fill="FFFFFF"/>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w:t>
      </w:r>
    </w:p>
    <w:p w14:paraId="1DE114F8" w14:textId="77777777" w:rsidR="00D20324" w:rsidRDefault="00D20324" w:rsidP="00D20324">
      <w:pPr>
        <w:pStyle w:val="NormalWeb"/>
        <w:shd w:val="clear" w:color="auto" w:fill="FFFFFF"/>
        <w:jc w:val="both"/>
        <w:rPr>
          <w:rStyle w:val="Strong"/>
          <w:b w:val="0"/>
          <w:bCs w:val="0"/>
          <w:sz w:val="20"/>
          <w:szCs w:val="20"/>
        </w:rPr>
      </w:pPr>
    </w:p>
    <w:p w14:paraId="5EEE2C5C" w14:textId="77777777" w:rsidR="00D20324" w:rsidRDefault="00D20324" w:rsidP="00D20324">
      <w:pPr>
        <w:pStyle w:val="NormalWeb"/>
        <w:shd w:val="clear" w:color="auto" w:fill="FFFFFF"/>
        <w:ind w:firstLine="375"/>
        <w:jc w:val="both"/>
        <w:rPr>
          <w:rFonts w:eastAsiaTheme="minorHAnsi"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2289D16"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1B1F42C4" w14:textId="77777777" w:rsidR="00D20324" w:rsidRDefault="00D20324" w:rsidP="00D20324">
      <w:pPr>
        <w:pStyle w:val="NormalWeb"/>
        <w:shd w:val="clear" w:color="auto" w:fill="FFFFFF"/>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195110BA" w14:textId="77777777" w:rsidR="00D20324" w:rsidRDefault="00D20324" w:rsidP="00D20324">
      <w:pPr>
        <w:pStyle w:val="NormalWeb"/>
        <w:shd w:val="clear" w:color="auto" w:fill="FFFFFF"/>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55FB79E6"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2B804D97"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742D55F2"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0A4718AF"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648A971D"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3D40D73" w14:textId="77777777" w:rsidR="00D20324" w:rsidRDefault="00D20324" w:rsidP="00D20324">
      <w:pPr>
        <w:pStyle w:val="NormalWeb"/>
        <w:shd w:val="clear" w:color="auto" w:fill="FFFFFF"/>
        <w:ind w:firstLine="375"/>
        <w:jc w:val="both"/>
        <w:rPr>
          <w:rFonts w:ascii="GHEA Grapalat" w:eastAsiaTheme="minorHAnsi" w:hAnsi="GHEA Grapalat" w:cstheme="minorBidi"/>
        </w:rPr>
      </w:pPr>
    </w:p>
    <w:p w14:paraId="6914CD6A"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5E195723"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D30CEAE"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2475B172" w14:textId="77777777" w:rsidR="00D20324" w:rsidRDefault="00D20324" w:rsidP="00D20324">
      <w:pPr>
        <w:pStyle w:val="NormalWeb"/>
        <w:shd w:val="clear" w:color="auto" w:fill="FFFFFF"/>
        <w:ind w:firstLine="375"/>
        <w:rPr>
          <w:rFonts w:ascii="GHEA Grapalat" w:eastAsiaTheme="minorHAnsi" w:hAnsi="GHEA Grapalat" w:cstheme="minorBidi"/>
        </w:rPr>
      </w:pPr>
    </w:p>
    <w:p w14:paraId="522519C9"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45B16C6" w14:textId="77777777" w:rsidR="00D20324" w:rsidRDefault="00D20324" w:rsidP="00D20324">
      <w:pPr>
        <w:pStyle w:val="NormalWeb"/>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5859334"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06D13AC" w14:textId="77777777" w:rsidR="00D20324" w:rsidRDefault="00D20324" w:rsidP="00D20324">
      <w:pPr>
        <w:pStyle w:val="NormalWeb"/>
        <w:shd w:val="clear" w:color="auto" w:fill="FFFFFF"/>
        <w:ind w:firstLine="375"/>
        <w:jc w:val="both"/>
        <w:rPr>
          <w:rFonts w:ascii="GHEA Grapalat" w:eastAsiaTheme="minorHAnsi" w:hAnsi="GHEA Grapalat" w:cstheme="minorBidi"/>
        </w:rPr>
      </w:pPr>
      <w:r>
        <w:rPr>
          <w:rFonts w:ascii="GHEA Grapalat" w:eastAsiaTheme="minorHAnsi" w:hAnsi="GHEA Grapalat" w:cstheme="minorBidi"/>
        </w:rPr>
        <w:t>12. 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039888E7" w14:textId="77777777" w:rsidR="00D20324" w:rsidRDefault="00D20324" w:rsidP="00D20324">
      <w:pPr>
        <w:pStyle w:val="NormalWeb"/>
        <w:shd w:val="clear" w:color="auto" w:fill="FFFFFF"/>
        <w:ind w:firstLine="375"/>
        <w:jc w:val="both"/>
        <w:rPr>
          <w:rFonts w:ascii="GHEA Grapalat" w:eastAsiaTheme="minorHAnsi" w:hAnsi="GHEA Grapalat" w:cstheme="minorBidi"/>
          <w:sz w:val="16"/>
          <w:szCs w:val="16"/>
        </w:rPr>
      </w:pPr>
      <w:r>
        <w:rPr>
          <w:rFonts w:ascii="GHEA Grapalat" w:eastAsiaTheme="minorHAnsi" w:hAnsi="GHEA Grapalat" w:cstheme="minorBidi"/>
        </w:rPr>
        <w:t xml:space="preserve">                                             </w:t>
      </w:r>
      <w:r>
        <w:rPr>
          <w:rFonts w:ascii="GHEA Grapalat" w:eastAsiaTheme="minorHAnsi" w:hAnsi="GHEA Grapalat" w:cstheme="minorBidi"/>
          <w:sz w:val="16"/>
          <w:szCs w:val="16"/>
        </w:rPr>
        <w:t>код процедуры</w:t>
      </w:r>
    </w:p>
    <w:p w14:paraId="0DC8AA1D" w14:textId="77777777" w:rsidR="00D20324" w:rsidRDefault="00D20324" w:rsidP="00D20324">
      <w:pPr>
        <w:pStyle w:val="NormalWeb"/>
        <w:shd w:val="clear" w:color="auto" w:fill="FFFFFF"/>
        <w:ind w:firstLine="375"/>
        <w:jc w:val="both"/>
        <w:rPr>
          <w:rFonts w:ascii="GHEA Grapalat" w:hAnsi="GHEA Grapalat"/>
          <w:sz w:val="20"/>
          <w:szCs w:val="20"/>
        </w:rPr>
      </w:pPr>
    </w:p>
    <w:p w14:paraId="6632C3BE" w14:textId="77777777" w:rsidR="00D20324" w:rsidRDefault="00D20324" w:rsidP="00D20324">
      <w:pPr>
        <w:pStyle w:val="NormalWeb"/>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48C4C7B" w14:textId="77777777" w:rsidR="00D20324" w:rsidRDefault="00D20324" w:rsidP="00D20324">
      <w:pPr>
        <w:pStyle w:val="NormalWeb"/>
        <w:shd w:val="clear" w:color="auto" w:fill="FFFFFF"/>
        <w:ind w:firstLine="375"/>
        <w:jc w:val="both"/>
        <w:rPr>
          <w:rFonts w:ascii="GHEA Grapalat" w:hAnsi="GHEA Grapalat"/>
          <w:sz w:val="20"/>
          <w:szCs w:val="20"/>
          <w:lang w:val="hy-AM"/>
        </w:rPr>
      </w:pPr>
    </w:p>
    <w:p w14:paraId="555ED935" w14:textId="77777777" w:rsidR="00D20324" w:rsidRDefault="00D20324" w:rsidP="00D20324">
      <w:pPr>
        <w:pStyle w:val="NormalWeb"/>
        <w:shd w:val="clear" w:color="auto" w:fill="FFFFFF"/>
        <w:ind w:firstLine="375"/>
        <w:jc w:val="both"/>
        <w:rPr>
          <w:rFonts w:ascii="GHEA Grapalat" w:hAnsi="GHEA Grapalat"/>
          <w:sz w:val="20"/>
          <w:szCs w:val="20"/>
          <w:lang w:val="hy-AM"/>
        </w:rPr>
      </w:pPr>
    </w:p>
    <w:p w14:paraId="32BFADE2" w14:textId="77777777" w:rsidR="00D20324" w:rsidRDefault="00D20324" w:rsidP="00D20324">
      <w:pPr>
        <w:pStyle w:val="NormalWeb"/>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7E7E7297" w14:textId="77777777" w:rsidR="00D20324" w:rsidRDefault="00D20324" w:rsidP="00D20324">
      <w:pPr>
        <w:pStyle w:val="NormalWeb"/>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53FF1399" w14:textId="77777777" w:rsidR="00D20324" w:rsidRDefault="00D20324" w:rsidP="00D20324">
      <w:pPr>
        <w:pStyle w:val="NormalWeb"/>
        <w:shd w:val="clear" w:color="auto" w:fill="FFFFFF"/>
        <w:ind w:firstLine="375"/>
        <w:jc w:val="both"/>
        <w:rPr>
          <w:rFonts w:ascii="GHEA Grapalat" w:eastAsiaTheme="minorHAnsi" w:hAnsi="GHEA Grapalat" w:cstheme="minorBidi"/>
          <w:color w:val="FF0000"/>
          <w:lang w:val="hy-AM"/>
        </w:rPr>
      </w:pPr>
    </w:p>
    <w:p w14:paraId="7B9FC173" w14:textId="77777777" w:rsidR="00D20324" w:rsidRDefault="00D20324" w:rsidP="00D20324">
      <w:pPr>
        <w:widowControl w:val="0"/>
        <w:spacing w:after="160"/>
        <w:ind w:left="567" w:right="565"/>
        <w:jc w:val="center"/>
        <w:rPr>
          <w:rFonts w:ascii="GHEA Grapalat" w:hAnsi="GHEA Grapalat"/>
          <w:b/>
          <w:color w:val="FF0000"/>
          <w:lang w:val="hy-AM"/>
        </w:rPr>
      </w:pPr>
    </w:p>
    <w:p w14:paraId="3ACD560F" w14:textId="77777777" w:rsidR="00D20324" w:rsidRPr="00D20324" w:rsidRDefault="00D20324" w:rsidP="00D20324">
      <w:pPr>
        <w:rPr>
          <w:rFonts w:ascii="GHEA Grapalat" w:hAnsi="GHEA Grapalat"/>
          <w:b/>
          <w:lang w:val="ru-RU"/>
        </w:rPr>
      </w:pPr>
    </w:p>
    <w:p w14:paraId="726B4BE5" w14:textId="77777777" w:rsidR="00D20324" w:rsidRDefault="00D20324" w:rsidP="00D20324">
      <w:pPr>
        <w:pStyle w:val="norm"/>
        <w:widowControl w:val="0"/>
        <w:spacing w:after="160" w:line="360" w:lineRule="auto"/>
        <w:ind w:firstLine="284"/>
        <w:jc w:val="right"/>
        <w:rPr>
          <w:rFonts w:ascii="GHEA Grapalat" w:hAnsi="GHEA Grapalat" w:cs="Sylfaen"/>
          <w:b/>
          <w:sz w:val="24"/>
          <w:szCs w:val="24"/>
        </w:rPr>
      </w:pPr>
      <w:r>
        <w:rPr>
          <w:rFonts w:ascii="GHEA Grapalat" w:hAnsi="GHEA Grapalat"/>
          <w:b/>
          <w:sz w:val="24"/>
          <w:szCs w:val="24"/>
        </w:rPr>
        <w:lastRenderedPageBreak/>
        <w:t>Приложение № 6</w:t>
      </w:r>
    </w:p>
    <w:p w14:paraId="194B9737" w14:textId="45FA552E" w:rsidR="00D20324" w:rsidRPr="00FB4432" w:rsidRDefault="00D20324" w:rsidP="00FB4432">
      <w:pPr>
        <w:widowControl w:val="0"/>
        <w:spacing w:after="160"/>
        <w:ind w:firstLine="567"/>
        <w:jc w:val="right"/>
        <w:rPr>
          <w:rFonts w:ascii="GHEA Grapalat" w:hAnsi="GHEA Grapalat" w:cs="Arial"/>
          <w:b/>
          <w:lang w:val="ru-RU"/>
        </w:rPr>
      </w:pPr>
      <w:r w:rsidRPr="00FB4432">
        <w:rPr>
          <w:rFonts w:ascii="GHEA Grapalat" w:hAnsi="GHEA Grapalat"/>
          <w:b/>
          <w:lang w:val="ru-RU"/>
        </w:rPr>
        <w:t>к Приглашению на открытый конкурс</w:t>
      </w:r>
      <w:r w:rsidRPr="00FB4432">
        <w:rPr>
          <w:rFonts w:ascii="GHEA Grapalat" w:hAnsi="GHEA Grapalat" w:cs="Sylfaen"/>
          <w:b/>
          <w:lang w:val="ru-RU"/>
        </w:rPr>
        <w:br/>
      </w:r>
      <w:r w:rsidRPr="00FB4432">
        <w:rPr>
          <w:rFonts w:ascii="GHEA Grapalat" w:hAnsi="GHEA Grapalat"/>
          <w:b/>
          <w:lang w:val="ru-RU"/>
        </w:rPr>
        <w:t xml:space="preserve">под кодом </w:t>
      </w:r>
      <w:r w:rsidR="00FB4432" w:rsidRPr="00D20324">
        <w:rPr>
          <w:rFonts w:ascii="GHEA Grapalat" w:hAnsi="GHEA Grapalat"/>
          <w:b/>
          <w:lang w:val="ru-RU"/>
        </w:rPr>
        <w:t>"</w:t>
      </w:r>
      <w:r w:rsidR="00FB4432" w:rsidRPr="00D47073">
        <w:rPr>
          <w:rFonts w:ascii="GHEA Grapalat" w:hAnsi="GHEA Grapalat"/>
          <w:lang w:val="af-ZA"/>
        </w:rPr>
        <w:t xml:space="preserve"> </w:t>
      </w:r>
      <w:r w:rsidR="00FB4432">
        <w:rPr>
          <w:rFonts w:ascii="GHEA Grapalat" w:hAnsi="GHEA Grapalat"/>
          <w:lang w:val="af-ZA"/>
        </w:rPr>
        <w:t>Հ</w:t>
      </w:r>
      <w:r w:rsidR="00FB4432">
        <w:rPr>
          <w:rFonts w:ascii="GHEA Grapalat" w:hAnsi="GHEA Grapalat"/>
          <w:lang w:val="hy-AM"/>
        </w:rPr>
        <w:t>ԸՖ</w:t>
      </w:r>
      <w:r w:rsidR="00FB4432">
        <w:rPr>
          <w:rFonts w:ascii="GHEA Grapalat" w:hAnsi="GHEA Grapalat"/>
          <w:lang w:val="af-ZA"/>
        </w:rPr>
        <w:t>-ԳՀԾՁԲ-</w:t>
      </w:r>
      <w:r w:rsidR="00FB4432">
        <w:rPr>
          <w:rFonts w:ascii="GHEA Grapalat" w:hAnsi="GHEA Grapalat"/>
          <w:lang w:val="hy-AM"/>
        </w:rPr>
        <w:t>5/25</w:t>
      </w:r>
      <w:r w:rsidR="00FB4432" w:rsidRPr="00D20324">
        <w:rPr>
          <w:rFonts w:ascii="GHEA Grapalat" w:hAnsi="GHEA Grapalat"/>
          <w:b/>
          <w:lang w:val="ru-RU"/>
        </w:rPr>
        <w:t>"</w:t>
      </w:r>
      <w:r w:rsidRPr="00971FD4">
        <w:rPr>
          <w:rFonts w:ascii="GHEA Grapalat" w:hAnsi="GHEA Grapalat" w:cs="Times Armenian"/>
          <w:i/>
          <w:lang w:val="ru-RU"/>
        </w:rPr>
        <w:br/>
      </w:r>
    </w:p>
    <w:p w14:paraId="03F4D899" w14:textId="77777777" w:rsidR="00D20324" w:rsidRPr="00D20324" w:rsidRDefault="00D20324" w:rsidP="00D20324">
      <w:pPr>
        <w:widowControl w:val="0"/>
        <w:spacing w:after="160" w:line="360" w:lineRule="auto"/>
        <w:jc w:val="right"/>
        <w:rPr>
          <w:rFonts w:ascii="GHEA Grapalat" w:hAnsi="GHEA Grapalat"/>
          <w:i/>
          <w:lang w:val="ru-RU"/>
        </w:rPr>
      </w:pPr>
    </w:p>
    <w:p w14:paraId="63262139" w14:textId="77777777" w:rsidR="00D20324" w:rsidRPr="00D20324" w:rsidRDefault="00D20324" w:rsidP="00D20324">
      <w:pPr>
        <w:widowControl w:val="0"/>
        <w:spacing w:after="160" w:line="360" w:lineRule="auto"/>
        <w:ind w:firstLine="142"/>
        <w:jc w:val="center"/>
        <w:rPr>
          <w:rFonts w:ascii="GHEA Grapalat" w:hAnsi="GHEA Grapalat" w:cs="Times Armenian"/>
          <w:b/>
          <w:lang w:val="ru-RU"/>
        </w:rPr>
      </w:pPr>
      <w:r w:rsidRPr="00D20324">
        <w:rPr>
          <w:rFonts w:ascii="GHEA Grapalat" w:hAnsi="GHEA Grapalat"/>
          <w:b/>
          <w:lang w:val="ru-RU"/>
        </w:rPr>
        <w:t xml:space="preserve">ДОГОВОР ГОСУДАРСТВЕННОЙ ЗАКУПКИ </w:t>
      </w:r>
      <w:r w:rsidRPr="00D20324">
        <w:rPr>
          <w:rFonts w:ascii="GHEA Grapalat" w:hAnsi="GHEA Grapalat"/>
          <w:b/>
          <w:lang w:val="ru-RU"/>
        </w:rPr>
        <w:br/>
        <w:t xml:space="preserve">НА ПРЕДОСТАВЛЕНИЕ ________________________ ДЛЯ НУЖД ГОСУДАРСТВА </w:t>
      </w:r>
    </w:p>
    <w:p w14:paraId="48D57806" w14:textId="77777777" w:rsidR="00D20324" w:rsidRDefault="00D20324" w:rsidP="00D20324">
      <w:pPr>
        <w:widowControl w:val="0"/>
        <w:spacing w:after="160" w:line="360" w:lineRule="auto"/>
        <w:jc w:val="center"/>
        <w:rPr>
          <w:rFonts w:ascii="GHEA Grapalat" w:hAnsi="GHEA Grapalat"/>
          <w:b/>
        </w:rPr>
      </w:pPr>
      <w:r>
        <w:rPr>
          <w:rFonts w:ascii="GHEA Grapalat" w:hAnsi="GHEA Grapalat"/>
          <w:b/>
        </w:rPr>
        <w:t>№ ___________________</w:t>
      </w:r>
    </w:p>
    <w:tbl>
      <w:tblPr>
        <w:tblW w:w="0" w:type="auto"/>
        <w:tblLook w:val="04A0" w:firstRow="1" w:lastRow="0" w:firstColumn="1" w:lastColumn="0" w:noHBand="0" w:noVBand="1"/>
      </w:tblPr>
      <w:tblGrid>
        <w:gridCol w:w="4643"/>
        <w:gridCol w:w="4644"/>
      </w:tblGrid>
      <w:tr w:rsidR="00D20324" w14:paraId="4A5F802A" w14:textId="77777777" w:rsidTr="0023109D">
        <w:tc>
          <w:tcPr>
            <w:tcW w:w="4643" w:type="dxa"/>
            <w:hideMark/>
          </w:tcPr>
          <w:p w14:paraId="406A62BC" w14:textId="77777777" w:rsidR="00D20324" w:rsidRDefault="00D20324" w:rsidP="0023109D">
            <w:pPr>
              <w:widowControl w:val="0"/>
              <w:spacing w:after="160" w:line="360" w:lineRule="auto"/>
              <w:ind w:left="567"/>
              <w:rPr>
                <w:rFonts w:ascii="GHEA Grapalat" w:hAnsi="GHEA Grapalat"/>
                <w:b/>
                <w:u w:val="single"/>
              </w:rPr>
            </w:pPr>
            <w:r>
              <w:rPr>
                <w:rFonts w:ascii="GHEA Grapalat" w:hAnsi="GHEA Grapalat"/>
              </w:rPr>
              <w:t>г.</w:t>
            </w:r>
          </w:p>
        </w:tc>
        <w:tc>
          <w:tcPr>
            <w:tcW w:w="4644" w:type="dxa"/>
            <w:hideMark/>
          </w:tcPr>
          <w:p w14:paraId="4C5A96FF" w14:textId="77777777" w:rsidR="00D20324" w:rsidRDefault="00D20324" w:rsidP="0023109D">
            <w:pPr>
              <w:widowControl w:val="0"/>
              <w:tabs>
                <w:tab w:val="left" w:pos="1701"/>
                <w:tab w:val="left" w:pos="2552"/>
                <w:tab w:val="left" w:pos="8865"/>
              </w:tabs>
              <w:spacing w:after="160" w:line="360" w:lineRule="auto"/>
              <w:ind w:firstLine="567"/>
              <w:jc w:val="right"/>
              <w:rPr>
                <w:rFonts w:ascii="GHEA Grapalat" w:hAnsi="GHEA Grapalat" w:cs="Sylfaen"/>
              </w:rPr>
            </w:pPr>
            <w:r>
              <w:rPr>
                <w:rFonts w:ascii="GHEA Grapalat" w:hAnsi="GHEA Grapalat"/>
              </w:rPr>
              <w:t>"</w:t>
            </w:r>
            <w:r>
              <w:rPr>
                <w:rFonts w:ascii="GHEA Grapalat" w:hAnsi="GHEA Grapalat"/>
              </w:rPr>
              <w:tab/>
              <w:t>" 20.</w:t>
            </w:r>
            <w:r>
              <w:rPr>
                <w:rFonts w:ascii="GHEA Grapalat" w:hAnsi="GHEA Grapalat"/>
              </w:rPr>
              <w:tab/>
              <w:t>г.</w:t>
            </w:r>
          </w:p>
        </w:tc>
      </w:tr>
    </w:tbl>
    <w:p w14:paraId="4CC4A8B1" w14:textId="77777777" w:rsidR="00D20324" w:rsidRDefault="00D20324" w:rsidP="00D20324">
      <w:pPr>
        <w:widowControl w:val="0"/>
        <w:spacing w:after="160" w:line="336" w:lineRule="auto"/>
        <w:jc w:val="center"/>
        <w:rPr>
          <w:rFonts w:ascii="GHEA Grapalat" w:hAnsi="GHEA Grapalat"/>
          <w:b/>
          <w:u w:val="single"/>
        </w:rPr>
      </w:pPr>
    </w:p>
    <w:p w14:paraId="2F887B8C" w14:textId="77777777" w:rsidR="00D20324" w:rsidRPr="00D20324" w:rsidRDefault="00D20324" w:rsidP="00D20324">
      <w:pPr>
        <w:widowControl w:val="0"/>
        <w:spacing w:after="160" w:line="336" w:lineRule="auto"/>
        <w:jc w:val="both"/>
        <w:rPr>
          <w:rFonts w:ascii="GHEA Grapalat" w:hAnsi="GHEA Grapalat"/>
          <w:lang w:val="ru-RU"/>
        </w:rPr>
      </w:pPr>
      <w:r w:rsidRPr="00D20324">
        <w:rPr>
          <w:rFonts w:ascii="GHEA Grapalat" w:hAnsi="GHEA Grapalat"/>
          <w:lang w:val="ru-RU"/>
        </w:rPr>
        <w:t>____________________, в лице _______________________, действующего на основании устава _________________, (далее — "Заказчик), с одной стороны, и</w:t>
      </w:r>
      <w:r>
        <w:rPr>
          <w:rFonts w:ascii="Courier New" w:hAnsi="Courier New" w:cs="Courier New"/>
        </w:rPr>
        <w:t> </w:t>
      </w:r>
      <w:r w:rsidRPr="00D20324">
        <w:rPr>
          <w:rFonts w:ascii="GHEA Grapalat" w:hAnsi="GHEA Grapalat"/>
          <w:lang w:val="ru-RU"/>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1F87D42" w14:textId="77777777" w:rsidR="00D20324" w:rsidRPr="00D20324" w:rsidRDefault="00D20324" w:rsidP="00D20324">
      <w:pPr>
        <w:spacing w:after="160" w:line="336" w:lineRule="auto"/>
        <w:jc w:val="center"/>
        <w:rPr>
          <w:rFonts w:ascii="GHEA Grapalat" w:hAnsi="GHEA Grapalat"/>
          <w:b/>
          <w:lang w:val="ru-RU"/>
        </w:rPr>
      </w:pPr>
      <w:r w:rsidRPr="00D20324">
        <w:rPr>
          <w:rFonts w:ascii="GHEA Grapalat" w:hAnsi="GHEA Grapalat"/>
          <w:b/>
          <w:lang w:val="ru-RU"/>
        </w:rPr>
        <w:t>1. ПРЕДМЕТ ДОГОВОРА</w:t>
      </w:r>
    </w:p>
    <w:p w14:paraId="54EA06D2" w14:textId="77777777" w:rsidR="00D20324" w:rsidRPr="00D20324" w:rsidRDefault="00D20324" w:rsidP="00D20324">
      <w:pPr>
        <w:widowControl w:val="0"/>
        <w:tabs>
          <w:tab w:val="left" w:pos="1134"/>
        </w:tabs>
        <w:spacing w:after="160" w:line="336" w:lineRule="auto"/>
        <w:ind w:firstLine="567"/>
        <w:jc w:val="both"/>
        <w:rPr>
          <w:rFonts w:ascii="GHEA Grapalat" w:hAnsi="GHEA Grapalat" w:cs="Sylfaen"/>
          <w:lang w:val="ru-RU"/>
        </w:rPr>
      </w:pPr>
      <w:r w:rsidRPr="00D20324">
        <w:rPr>
          <w:rFonts w:ascii="GHEA Grapalat" w:hAnsi="GHEA Grapalat"/>
          <w:lang w:val="ru-RU"/>
        </w:rPr>
        <w:t>1.1.</w:t>
      </w:r>
      <w:r w:rsidRPr="00D20324">
        <w:rPr>
          <w:rFonts w:ascii="GHEA Grapalat" w:hAnsi="GHEA Grapalat"/>
          <w:lang w:val="ru-RU"/>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11488D2" w14:textId="77777777" w:rsidR="00D20324" w:rsidRPr="0000192D" w:rsidRDefault="00D20324" w:rsidP="0000192D">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t>1.2.</w:t>
      </w:r>
      <w:r w:rsidRPr="00D20324">
        <w:rPr>
          <w:rFonts w:ascii="GHEA Grapalat" w:hAnsi="GHEA Grapalat"/>
          <w:lang w:val="ru-RU"/>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D20324">
        <w:rPr>
          <w:rFonts w:ascii="GHEA Grapalat" w:hAnsi="GHEA Grapalat"/>
          <w:vertAlign w:val="superscript"/>
          <w:lang w:val="ru-RU"/>
        </w:rPr>
        <w:t>15.1</w:t>
      </w:r>
      <w:r w:rsidRPr="00D20324">
        <w:rPr>
          <w:rFonts w:ascii="GHEA Grapalat" w:hAnsi="GHEA Grapalat" w:cs="Sylfaen"/>
          <w:lang w:val="ru-RU"/>
        </w:rPr>
        <w:br w:type="page"/>
      </w:r>
      <w:r w:rsidRPr="00D20324">
        <w:rPr>
          <w:rFonts w:ascii="GHEA Grapalat" w:hAnsi="GHEA Grapalat"/>
          <w:b/>
          <w:smallCaps/>
          <w:lang w:val="ru-RU"/>
        </w:rPr>
        <w:lastRenderedPageBreak/>
        <w:t>2. ПРАВА И ОБЯЗАННОСТИ СТОРОН</w:t>
      </w:r>
    </w:p>
    <w:p w14:paraId="7BD1B4A8"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2.1.</w:t>
      </w:r>
      <w:r w:rsidRPr="00D20324">
        <w:rPr>
          <w:rFonts w:ascii="GHEA Grapalat" w:hAnsi="GHEA Grapalat"/>
          <w:lang w:val="ru-RU"/>
        </w:rPr>
        <w:tab/>
        <w:t>Заказчик имеет право:</w:t>
      </w:r>
    </w:p>
    <w:p w14:paraId="370C7F1A" w14:textId="77777777" w:rsidR="00D20324" w:rsidRPr="00D20324" w:rsidRDefault="00D20324" w:rsidP="00D20324">
      <w:pPr>
        <w:widowControl w:val="0"/>
        <w:tabs>
          <w:tab w:val="left" w:pos="1276"/>
        </w:tabs>
        <w:spacing w:after="160" w:line="360" w:lineRule="auto"/>
        <w:ind w:firstLine="567"/>
        <w:jc w:val="both"/>
        <w:rPr>
          <w:rFonts w:ascii="GHEA Grapalat" w:hAnsi="GHEA Grapalat" w:cs="Sylfaen"/>
          <w:lang w:val="ru-RU"/>
        </w:rPr>
      </w:pPr>
      <w:r w:rsidRPr="00D20324">
        <w:rPr>
          <w:rFonts w:ascii="GHEA Grapalat" w:hAnsi="GHEA Grapalat"/>
          <w:lang w:val="ru-RU"/>
        </w:rPr>
        <w:t>2.1.1.</w:t>
      </w:r>
      <w:r w:rsidRPr="00D20324">
        <w:rPr>
          <w:rFonts w:ascii="GHEA Grapalat" w:hAnsi="GHEA Grapalat"/>
          <w:lang w:val="ru-RU"/>
        </w:rPr>
        <w:tab/>
        <w:t>В любое время проверять ход и качество предоставляемой Исполнителем услуги, без вмешательства в деятельность Исполнителя.</w:t>
      </w:r>
    </w:p>
    <w:p w14:paraId="7574DBD6" w14:textId="77777777" w:rsidR="00D20324" w:rsidRPr="00D20324" w:rsidRDefault="00D20324" w:rsidP="00D20324">
      <w:pPr>
        <w:widowControl w:val="0"/>
        <w:tabs>
          <w:tab w:val="left" w:pos="1276"/>
        </w:tabs>
        <w:spacing w:after="160" w:line="360" w:lineRule="auto"/>
        <w:ind w:firstLine="567"/>
        <w:jc w:val="both"/>
        <w:rPr>
          <w:rFonts w:ascii="GHEA Grapalat" w:hAnsi="GHEA Grapalat"/>
          <w:lang w:val="ru-RU"/>
        </w:rPr>
      </w:pPr>
      <w:r w:rsidRPr="00D20324">
        <w:rPr>
          <w:rFonts w:ascii="GHEA Grapalat" w:hAnsi="GHEA Grapalat"/>
          <w:lang w:val="ru-RU"/>
        </w:rPr>
        <w:t>2.1.2.</w:t>
      </w:r>
      <w:r w:rsidRPr="00D20324">
        <w:rPr>
          <w:rFonts w:ascii="GHEA Grapalat" w:hAnsi="GHEA Grapalat"/>
          <w:lang w:val="ru-RU"/>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1F22A751"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t>а)</w:t>
      </w:r>
      <w:r w:rsidRPr="00D20324">
        <w:rPr>
          <w:rFonts w:ascii="GHEA Grapalat" w:hAnsi="GHEA Grapalat"/>
          <w:lang w:val="ru-RU"/>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Pr="00D20324">
        <w:rPr>
          <w:rFonts w:ascii="GHEA Grapalat" w:hAnsi="GHEA Grapalat"/>
          <w:vertAlign w:val="superscript"/>
          <w:lang w:val="ru-RU"/>
        </w:rPr>
        <w:t>15.2</w:t>
      </w:r>
    </w:p>
    <w:p w14:paraId="0F798A99" w14:textId="77777777" w:rsidR="00D20324" w:rsidRPr="00D20324" w:rsidRDefault="00D20324" w:rsidP="00D20324">
      <w:pPr>
        <w:widowControl w:val="0"/>
        <w:tabs>
          <w:tab w:val="left" w:pos="1080"/>
          <w:tab w:val="left" w:pos="1134"/>
        </w:tabs>
        <w:spacing w:after="160" w:line="360" w:lineRule="auto"/>
        <w:ind w:firstLine="567"/>
        <w:jc w:val="both"/>
        <w:rPr>
          <w:rFonts w:ascii="GHEA Grapalat" w:hAnsi="GHEA Grapalat"/>
          <w:lang w:val="ru-RU"/>
        </w:rPr>
      </w:pPr>
      <w:r w:rsidRPr="00D20324">
        <w:rPr>
          <w:rFonts w:ascii="GHEA Grapalat" w:hAnsi="GHEA Grapalat"/>
          <w:lang w:val="ru-RU"/>
        </w:rPr>
        <w:t>б)</w:t>
      </w:r>
      <w:r w:rsidRPr="00D20324">
        <w:rPr>
          <w:rFonts w:ascii="GHEA Grapalat" w:hAnsi="GHEA Grapalat"/>
          <w:lang w:val="ru-RU"/>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4C6BD97" w14:textId="77777777" w:rsidR="00D20324" w:rsidRPr="00D20324" w:rsidRDefault="00D20324" w:rsidP="00D20324">
      <w:pPr>
        <w:widowControl w:val="0"/>
        <w:tabs>
          <w:tab w:val="left" w:pos="1276"/>
        </w:tabs>
        <w:spacing w:after="160" w:line="360" w:lineRule="auto"/>
        <w:ind w:firstLine="567"/>
        <w:jc w:val="both"/>
        <w:rPr>
          <w:rFonts w:ascii="GHEA Grapalat" w:hAnsi="GHEA Grapalat"/>
          <w:lang w:val="ru-RU"/>
        </w:rPr>
      </w:pPr>
      <w:r w:rsidRPr="00D20324">
        <w:rPr>
          <w:rFonts w:ascii="GHEA Grapalat" w:hAnsi="GHEA Grapalat"/>
          <w:lang w:val="ru-RU"/>
        </w:rPr>
        <w:t>2.1.3.</w:t>
      </w:r>
      <w:r w:rsidRPr="00D20324">
        <w:rPr>
          <w:rFonts w:ascii="GHEA Grapalat" w:hAnsi="GHEA Grapalat"/>
          <w:lang w:val="ru-RU"/>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7641191"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t>а)</w:t>
      </w:r>
      <w:r w:rsidRPr="00D20324">
        <w:rPr>
          <w:rFonts w:ascii="GHEA Grapalat" w:hAnsi="GHEA Grapalat"/>
          <w:lang w:val="ru-RU"/>
        </w:rPr>
        <w:tab/>
        <w:t>предоставленная услуга не соответствует требованиям, установленным Приложением № 1 к договору;</w:t>
      </w:r>
    </w:p>
    <w:p w14:paraId="750294A1"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t>б)</w:t>
      </w:r>
      <w:r w:rsidRPr="00D20324">
        <w:rPr>
          <w:rFonts w:ascii="GHEA Grapalat" w:hAnsi="GHEA Grapalat"/>
          <w:lang w:val="ru-RU"/>
        </w:rPr>
        <w:tab/>
        <w:t>нарушен срок предоставления услуги.</w:t>
      </w:r>
    </w:p>
    <w:p w14:paraId="7F0CE416"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b/>
          <w:lang w:val="ru-RU"/>
        </w:rPr>
      </w:pPr>
      <w:r w:rsidRPr="00D20324">
        <w:rPr>
          <w:rFonts w:ascii="GHEA Grapalat" w:hAnsi="GHEA Grapalat"/>
          <w:b/>
          <w:lang w:val="ru-RU"/>
        </w:rPr>
        <w:t>2.2.</w:t>
      </w:r>
      <w:r w:rsidRPr="00D20324">
        <w:rPr>
          <w:rFonts w:ascii="GHEA Grapalat" w:hAnsi="GHEA Grapalat"/>
          <w:b/>
          <w:lang w:val="ru-RU"/>
        </w:rPr>
        <w:tab/>
        <w:t>Заказчик обязан:</w:t>
      </w:r>
    </w:p>
    <w:p w14:paraId="2C972D15" w14:textId="77777777" w:rsidR="00D20324" w:rsidRPr="00D20324" w:rsidRDefault="00D20324" w:rsidP="00D20324">
      <w:pPr>
        <w:widowControl w:val="0"/>
        <w:pBdr>
          <w:bottom w:val="single" w:sz="6" w:space="1" w:color="auto"/>
        </w:pBdr>
        <w:tabs>
          <w:tab w:val="left" w:pos="1276"/>
        </w:tabs>
        <w:spacing w:after="160" w:line="360" w:lineRule="auto"/>
        <w:ind w:firstLine="567"/>
        <w:jc w:val="both"/>
        <w:rPr>
          <w:rFonts w:ascii="GHEA Grapalat" w:hAnsi="GHEA Grapalat"/>
          <w:lang w:val="ru-RU"/>
        </w:rPr>
      </w:pPr>
      <w:r w:rsidRPr="00D20324">
        <w:rPr>
          <w:rFonts w:ascii="GHEA Grapalat" w:hAnsi="GHEA Grapalat"/>
          <w:lang w:val="ru-RU"/>
        </w:rPr>
        <w:t>2.2.1.</w:t>
      </w:r>
      <w:r w:rsidRPr="00D20324">
        <w:rPr>
          <w:rFonts w:ascii="GHEA Grapalat" w:hAnsi="GHEA Grapalat"/>
          <w:lang w:val="ru-RU"/>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EA959AB" w14:textId="77777777" w:rsidR="00D20324" w:rsidRPr="0000192D" w:rsidRDefault="00D20324" w:rsidP="0000192D">
      <w:pPr>
        <w:jc w:val="both"/>
        <w:rPr>
          <w:rFonts w:ascii="GHEA Grapalat" w:hAnsi="GHEA Grapalat"/>
          <w:lang w:val="hy-AM"/>
        </w:rPr>
      </w:pPr>
      <w:r>
        <w:rPr>
          <w:rFonts w:ascii="GHEA Grapalat" w:hAnsi="GHEA Grapalat"/>
          <w:b/>
          <w:vertAlign w:val="superscript"/>
          <w:lang w:val="hy-AM"/>
        </w:rPr>
        <w:t>15.</w:t>
      </w:r>
      <w:r w:rsidRPr="00D20324">
        <w:rPr>
          <w:rFonts w:ascii="GHEA Grapalat" w:hAnsi="GHEA Grapalat"/>
          <w:b/>
          <w:vertAlign w:val="superscript"/>
          <w:lang w:val="ru-RU"/>
        </w:rPr>
        <w:t>2</w:t>
      </w:r>
      <w:r w:rsidRPr="00D20324">
        <w:rPr>
          <w:rFonts w:ascii="GHEA Grapalat" w:hAnsi="GHEA Grapalat"/>
          <w:b/>
          <w:lang w:val="ru-RU"/>
        </w:rPr>
        <w:t xml:space="preserve"> </w:t>
      </w:r>
      <w:r w:rsidRPr="00D20324">
        <w:rPr>
          <w:rFonts w:ascii="GHEA Grapalat" w:hAnsi="GHEA Grapalat"/>
          <w:i/>
          <w:sz w:val="20"/>
          <w:szCs w:val="20"/>
          <w:lang w:val="ru-RU"/>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01E1C333" w14:textId="77777777" w:rsidR="00D20324" w:rsidRPr="00D20324" w:rsidRDefault="00D20324" w:rsidP="00D20324">
      <w:pPr>
        <w:widowControl w:val="0"/>
        <w:tabs>
          <w:tab w:val="left" w:pos="1276"/>
        </w:tabs>
        <w:spacing w:after="160" w:line="360" w:lineRule="auto"/>
        <w:ind w:firstLine="567"/>
        <w:jc w:val="both"/>
        <w:rPr>
          <w:rFonts w:ascii="GHEA Grapalat" w:hAnsi="GHEA Grapalat" w:cs="Sylfaen"/>
          <w:lang w:val="ru-RU"/>
        </w:rPr>
      </w:pPr>
      <w:r w:rsidRPr="00D20324">
        <w:rPr>
          <w:rFonts w:ascii="GHEA Grapalat" w:hAnsi="GHEA Grapalat"/>
          <w:lang w:val="ru-RU"/>
        </w:rPr>
        <w:t>2.2.2.</w:t>
      </w:r>
      <w:r w:rsidRPr="00D20324">
        <w:rPr>
          <w:rFonts w:ascii="GHEA Grapalat" w:hAnsi="GHEA Grapalat"/>
          <w:lang w:val="ru-RU"/>
        </w:rPr>
        <w:tab/>
        <w:t>В случае приема результата услуги, уплатить Исполнителю суммы, подлежащие уплате последнему</w:t>
      </w:r>
      <w:r>
        <w:rPr>
          <w:rFonts w:ascii="GHEA Grapalat" w:hAnsi="GHEA Grapalat"/>
          <w:lang w:val="hy-AM"/>
        </w:rPr>
        <w:t xml:space="preserve"> </w:t>
      </w:r>
      <w:r w:rsidRPr="00D20324">
        <w:rPr>
          <w:rFonts w:ascii="GHEA Grapalat" w:hAnsi="GHEA Grapalat"/>
          <w:lang w:val="ru-RU"/>
        </w:rPr>
        <w:t>за должным образом оказанные услуги, а в случае нарушения срока — также предусмотренную пунктом 5.5 договора пеню.</w:t>
      </w:r>
    </w:p>
    <w:p w14:paraId="4D0A3958"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b/>
          <w:lang w:val="ru-RU"/>
        </w:rPr>
      </w:pPr>
      <w:r w:rsidRPr="00D20324">
        <w:rPr>
          <w:rFonts w:ascii="GHEA Grapalat" w:hAnsi="GHEA Grapalat"/>
          <w:b/>
          <w:lang w:val="ru-RU"/>
        </w:rPr>
        <w:lastRenderedPageBreak/>
        <w:t>2.3.</w:t>
      </w:r>
      <w:r w:rsidRPr="00D20324">
        <w:rPr>
          <w:rFonts w:ascii="GHEA Grapalat" w:hAnsi="GHEA Grapalat"/>
          <w:b/>
          <w:lang w:val="ru-RU"/>
        </w:rPr>
        <w:tab/>
        <w:t>Исполнитель имеет право:</w:t>
      </w:r>
    </w:p>
    <w:p w14:paraId="1C46B931" w14:textId="77777777" w:rsidR="00D20324" w:rsidRPr="00D20324" w:rsidRDefault="00D20324" w:rsidP="00D20324">
      <w:pPr>
        <w:widowControl w:val="0"/>
        <w:tabs>
          <w:tab w:val="left" w:pos="1276"/>
        </w:tabs>
        <w:spacing w:after="160" w:line="360" w:lineRule="auto"/>
        <w:ind w:firstLine="567"/>
        <w:jc w:val="both"/>
        <w:rPr>
          <w:rFonts w:ascii="GHEA Grapalat" w:hAnsi="GHEA Grapalat" w:cs="Sylfaen"/>
          <w:lang w:val="ru-RU"/>
        </w:rPr>
      </w:pPr>
      <w:r w:rsidRPr="00D20324">
        <w:rPr>
          <w:rFonts w:ascii="GHEA Grapalat" w:hAnsi="GHEA Grapalat"/>
          <w:lang w:val="ru-RU"/>
        </w:rPr>
        <w:t>2.3.1.</w:t>
      </w:r>
      <w:r w:rsidRPr="00D20324">
        <w:rPr>
          <w:rFonts w:ascii="GHEA Grapalat" w:hAnsi="GHEA Grapalat"/>
          <w:lang w:val="ru-RU"/>
        </w:rPr>
        <w:tab/>
        <w:t>Требовать от Заказчика подлежащие уплате ему суммы</w:t>
      </w:r>
      <w:r>
        <w:rPr>
          <w:rFonts w:ascii="GHEA Grapalat" w:hAnsi="GHEA Grapalat"/>
          <w:lang w:val="hy-AM"/>
        </w:rPr>
        <w:t xml:space="preserve"> </w:t>
      </w:r>
      <w:r w:rsidRPr="00D20324">
        <w:rPr>
          <w:rFonts w:ascii="GHEA Grapalat" w:hAnsi="GHEA Grapalat"/>
          <w:lang w:val="ru-RU"/>
        </w:rPr>
        <w:t>за должным образом оказанные услуги, а в случае нарушения Заказчиком срока</w:t>
      </w:r>
      <w:r>
        <w:rPr>
          <w:rFonts w:ascii="GHEA Grapalat" w:hAnsi="GHEA Grapalat"/>
          <w:lang w:val="hy-AM"/>
        </w:rPr>
        <w:t xml:space="preserve"> </w:t>
      </w:r>
      <w:r w:rsidRPr="00D20324">
        <w:rPr>
          <w:rFonts w:ascii="GHEA Grapalat" w:hAnsi="GHEA Grapalat"/>
          <w:lang w:val="ru-RU"/>
        </w:rPr>
        <w:t>уплаты, указанного в пункте 4.2 договора — также предусмотренную пунктом 5.5 договора пеню.</w:t>
      </w:r>
    </w:p>
    <w:p w14:paraId="603B5D92"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b/>
          <w:lang w:val="ru-RU"/>
        </w:rPr>
      </w:pPr>
      <w:r w:rsidRPr="00D20324">
        <w:rPr>
          <w:rFonts w:ascii="GHEA Grapalat" w:hAnsi="GHEA Grapalat"/>
          <w:b/>
          <w:lang w:val="ru-RU"/>
        </w:rPr>
        <w:t>2.4.</w:t>
      </w:r>
      <w:r w:rsidRPr="00D20324">
        <w:rPr>
          <w:rFonts w:ascii="GHEA Grapalat" w:hAnsi="GHEA Grapalat"/>
          <w:b/>
          <w:lang w:val="ru-RU"/>
        </w:rPr>
        <w:tab/>
        <w:t>Исполнитель обязан:</w:t>
      </w:r>
    </w:p>
    <w:p w14:paraId="6081A2E6" w14:textId="77777777" w:rsidR="00D20324" w:rsidRPr="00D20324" w:rsidRDefault="00D20324" w:rsidP="00D20324">
      <w:pPr>
        <w:widowControl w:val="0"/>
        <w:tabs>
          <w:tab w:val="left" w:pos="1276"/>
        </w:tabs>
        <w:spacing w:after="160" w:line="360" w:lineRule="auto"/>
        <w:ind w:firstLine="567"/>
        <w:jc w:val="both"/>
        <w:rPr>
          <w:rFonts w:ascii="GHEA Grapalat" w:hAnsi="GHEA Grapalat" w:cs="Sylfaen"/>
          <w:lang w:val="ru-RU"/>
        </w:rPr>
      </w:pPr>
      <w:r w:rsidRPr="00D20324">
        <w:rPr>
          <w:rFonts w:ascii="GHEA Grapalat" w:hAnsi="GHEA Grapalat"/>
          <w:lang w:val="ru-RU"/>
        </w:rPr>
        <w:t>2.4.1.</w:t>
      </w:r>
      <w:r w:rsidRPr="00D20324">
        <w:rPr>
          <w:rFonts w:ascii="GHEA Grapalat" w:hAnsi="GHEA Grapalat"/>
          <w:lang w:val="ru-RU"/>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68532ADE" w14:textId="77777777" w:rsidR="00D20324" w:rsidRPr="00D20324" w:rsidRDefault="00D20324" w:rsidP="00D20324">
      <w:pPr>
        <w:widowControl w:val="0"/>
        <w:tabs>
          <w:tab w:val="left" w:pos="1276"/>
        </w:tabs>
        <w:spacing w:after="160" w:line="360" w:lineRule="auto"/>
        <w:ind w:firstLine="567"/>
        <w:jc w:val="both"/>
        <w:rPr>
          <w:rFonts w:ascii="GHEA Grapalat" w:hAnsi="GHEA Grapalat" w:cs="Sylfaen"/>
          <w:lang w:val="ru-RU"/>
        </w:rPr>
      </w:pPr>
      <w:r w:rsidRPr="00D20324">
        <w:rPr>
          <w:rFonts w:ascii="GHEA Grapalat" w:hAnsi="GHEA Grapalat"/>
          <w:lang w:val="ru-RU"/>
        </w:rPr>
        <w:t>2.4.2.</w:t>
      </w:r>
      <w:r w:rsidRPr="00D20324">
        <w:rPr>
          <w:rFonts w:ascii="GHEA Grapalat" w:hAnsi="GHEA Grapalat"/>
          <w:lang w:val="ru-RU"/>
        </w:rPr>
        <w:tab/>
        <w:t>В предусмотренных договором случаях уплачивать предусмотренные пунктами 5.2 и 5.3 договора пеню и штраф.</w:t>
      </w:r>
    </w:p>
    <w:p w14:paraId="59A07444" w14:textId="77777777" w:rsidR="00D20324" w:rsidRPr="00D20324" w:rsidRDefault="00D20324" w:rsidP="00D20324">
      <w:pPr>
        <w:widowControl w:val="0"/>
        <w:tabs>
          <w:tab w:val="left" w:pos="1276"/>
        </w:tabs>
        <w:spacing w:after="160" w:line="360" w:lineRule="auto"/>
        <w:ind w:firstLine="567"/>
        <w:jc w:val="both"/>
        <w:rPr>
          <w:rFonts w:ascii="GHEA Grapalat" w:hAnsi="GHEA Grapalat"/>
          <w:lang w:val="ru-RU"/>
        </w:rPr>
      </w:pPr>
      <w:r w:rsidRPr="00D20324">
        <w:rPr>
          <w:rFonts w:ascii="GHEA Grapalat" w:hAnsi="GHEA Grapalat"/>
          <w:lang w:val="ru-RU"/>
        </w:rPr>
        <w:t>2.4.3.</w:t>
      </w:r>
      <w:r w:rsidRPr="00D20324">
        <w:rPr>
          <w:rFonts w:ascii="GHEA Grapalat" w:hAnsi="GHEA Grapalat"/>
          <w:lang w:val="ru-RU"/>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7B994AF0" w14:textId="77777777" w:rsidR="00D20324" w:rsidRPr="00D20324" w:rsidRDefault="00D20324" w:rsidP="00D20324">
      <w:pPr>
        <w:widowControl w:val="0"/>
        <w:spacing w:after="160" w:line="360" w:lineRule="auto"/>
        <w:ind w:firstLine="567"/>
        <w:jc w:val="both"/>
        <w:rPr>
          <w:rFonts w:ascii="GHEA Grapalat" w:hAnsi="GHEA Grapalat"/>
          <w:lang w:val="ru-RU"/>
        </w:rPr>
      </w:pPr>
      <w:r w:rsidRPr="00D20324">
        <w:rPr>
          <w:rFonts w:ascii="GHEA Grapalat" w:hAnsi="GHEA Grapalat"/>
          <w:lang w:val="ru-RU"/>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14:paraId="42DCCB27" w14:textId="77777777" w:rsidR="00D20324" w:rsidRPr="00D20324" w:rsidRDefault="00D20324" w:rsidP="00D20324">
      <w:pPr>
        <w:widowControl w:val="0"/>
        <w:spacing w:after="160" w:line="360" w:lineRule="auto"/>
        <w:ind w:firstLine="708"/>
        <w:jc w:val="both"/>
        <w:rPr>
          <w:rFonts w:ascii="GHEA Grapalat" w:hAnsi="GHEA Grapalat"/>
          <w:lang w:val="ru-RU"/>
        </w:rPr>
      </w:pPr>
      <w:r w:rsidRPr="00D20324">
        <w:rPr>
          <w:rFonts w:ascii="GHEA Grapalat" w:hAnsi="GHEA Grapalat"/>
          <w:lang w:val="ru-RU"/>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B6A7BA6" w14:textId="77777777" w:rsidR="00D20324" w:rsidRPr="00D20324" w:rsidRDefault="00D20324" w:rsidP="00D20324">
      <w:pPr>
        <w:widowControl w:val="0"/>
        <w:spacing w:after="160" w:line="360" w:lineRule="auto"/>
        <w:ind w:firstLine="708"/>
        <w:jc w:val="both"/>
        <w:rPr>
          <w:rFonts w:ascii="GHEA Grapalat" w:hAnsi="GHEA Grapalat"/>
          <w:lang w:val="ru-RU"/>
        </w:rPr>
      </w:pPr>
      <w:r w:rsidRPr="00D20324">
        <w:rPr>
          <w:rFonts w:ascii="GHEA Grapalat" w:hAnsi="GHEA Grapalat"/>
          <w:lang w:val="ru-RU"/>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sidRPr="00D20324">
        <w:rPr>
          <w:rStyle w:val="FootnoteReference"/>
          <w:rFonts w:ascii="GHEA Grapalat" w:hAnsi="GHEA Grapalat"/>
          <w:lang w:val="ru-RU"/>
        </w:rPr>
        <w:footnoteReference w:customMarkFollows="1" w:id="19"/>
        <w:t>16</w:t>
      </w:r>
      <w:r w:rsidRPr="00D20324">
        <w:rPr>
          <w:rFonts w:ascii="GHEA Grapalat" w:hAnsi="GHEA Grapalat"/>
          <w:lang w:val="ru-RU"/>
        </w:rPr>
        <w:t>.</w:t>
      </w:r>
      <w:r>
        <w:rPr>
          <w:rFonts w:ascii="GHEA Grapalat" w:hAnsi="GHEA Grapalat"/>
          <w:lang w:val="hy-AM"/>
        </w:rPr>
        <w:t xml:space="preserve"> </w:t>
      </w:r>
      <w:r w:rsidRPr="00D20324">
        <w:rPr>
          <w:rFonts w:ascii="GHEA Grapalat" w:hAnsi="GHEA Grapalat"/>
          <w:lang w:val="ru-RU"/>
        </w:rPr>
        <w:t xml:space="preserve"> </w:t>
      </w:r>
    </w:p>
    <w:p w14:paraId="2F165909" w14:textId="77777777" w:rsidR="00D20324" w:rsidRPr="00D20324" w:rsidRDefault="00D20324" w:rsidP="00D20324">
      <w:pPr>
        <w:widowControl w:val="0"/>
        <w:spacing w:after="160" w:line="360" w:lineRule="auto"/>
        <w:jc w:val="center"/>
        <w:rPr>
          <w:rFonts w:ascii="GHEA Grapalat" w:hAnsi="GHEA Grapalat" w:cs="Sylfaen"/>
          <w:b/>
          <w:lang w:val="ru-RU"/>
        </w:rPr>
      </w:pPr>
      <w:r w:rsidRPr="00D20324">
        <w:rPr>
          <w:rFonts w:ascii="GHEA Grapalat" w:hAnsi="GHEA Grapalat"/>
          <w:b/>
          <w:lang w:val="ru-RU"/>
        </w:rPr>
        <w:lastRenderedPageBreak/>
        <w:t>3. ПОРЯДОК СДАЧИ И ПРИЕМКИ УСЛУГИ</w:t>
      </w:r>
    </w:p>
    <w:p w14:paraId="07627DEC"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3.1.</w:t>
      </w:r>
      <w:r w:rsidRPr="00D20324">
        <w:rPr>
          <w:rFonts w:ascii="GHEA Grapalat" w:hAnsi="GHEA Grapalat"/>
          <w:lang w:val="ru-RU"/>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Pr="00D20324">
        <w:rPr>
          <w:rFonts w:ascii="GHEA Grapalat" w:hAnsi="GHEA Grapalat"/>
          <w:vertAlign w:val="superscript"/>
          <w:lang w:val="ru-RU"/>
        </w:rPr>
        <w:t>16.1</w:t>
      </w:r>
    </w:p>
    <w:p w14:paraId="68857D6E"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429D5BA"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3.2.</w:t>
      </w:r>
      <w:r w:rsidRPr="00D20324">
        <w:rPr>
          <w:rFonts w:ascii="GHEA Grapalat" w:hAnsi="GHEA Grapalat"/>
          <w:lang w:val="ru-RU"/>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3F92892"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а)</w:t>
      </w:r>
      <w:r w:rsidRPr="00D20324">
        <w:rPr>
          <w:rFonts w:ascii="GHEA Grapalat" w:hAnsi="GHEA Grapalat"/>
          <w:lang w:val="ru-RU"/>
        </w:rPr>
        <w:tab/>
        <w:t>для урегулирования вопроса предпринимает меры, предусмотренные договором для подобной ситуации;</w:t>
      </w:r>
    </w:p>
    <w:p w14:paraId="7896475F"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б)</w:t>
      </w:r>
      <w:r w:rsidRPr="00D20324">
        <w:rPr>
          <w:rFonts w:ascii="GHEA Grapalat" w:hAnsi="GHEA Grapalat"/>
          <w:lang w:val="ru-RU"/>
        </w:rPr>
        <w:tab/>
        <w:t>в отношении Исполнителя применяет меры ответственности, предусмотренные договором.</w:t>
      </w:r>
    </w:p>
    <w:p w14:paraId="383CFBA7"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3.3.</w:t>
      </w:r>
      <w:r w:rsidRPr="00D20324">
        <w:rPr>
          <w:rFonts w:ascii="GHEA Grapalat" w:hAnsi="GHEA Grapalat"/>
          <w:lang w:val="ru-RU"/>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168EFDFA" w14:textId="77777777" w:rsidR="00D20324" w:rsidRPr="00D20324" w:rsidRDefault="00D20324" w:rsidP="00D20324">
      <w:pPr>
        <w:widowControl w:val="0"/>
        <w:spacing w:after="160" w:line="336" w:lineRule="auto"/>
        <w:ind w:firstLine="720"/>
        <w:jc w:val="both"/>
        <w:rPr>
          <w:rFonts w:ascii="GHEA Grapalat" w:hAnsi="GHEA Grapalat" w:cs="Sylfaen"/>
          <w:b/>
          <w:lang w:val="ru-RU"/>
        </w:rPr>
      </w:pPr>
      <w:r w:rsidRPr="00D20324">
        <w:rPr>
          <w:rFonts w:ascii="GHEA Grapalat" w:hAnsi="GHEA Grapalat"/>
          <w:lang w:val="ru-RU"/>
        </w:rPr>
        <w:t>3.4.</w:t>
      </w:r>
      <w:r w:rsidRPr="00D20324">
        <w:rPr>
          <w:rFonts w:ascii="GHEA Grapalat" w:hAnsi="GHEA Grapalat"/>
          <w:lang w:val="ru-RU"/>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06B21E2A" w14:textId="77777777" w:rsidR="00D20324" w:rsidRPr="00D20324" w:rsidRDefault="00D20324" w:rsidP="00D20324">
      <w:pPr>
        <w:widowControl w:val="0"/>
        <w:spacing w:after="160" w:line="336" w:lineRule="auto"/>
        <w:jc w:val="center"/>
        <w:rPr>
          <w:rFonts w:ascii="GHEA Grapalat" w:hAnsi="GHEA Grapalat"/>
          <w:b/>
          <w:lang w:val="ru-RU"/>
        </w:rPr>
      </w:pPr>
    </w:p>
    <w:p w14:paraId="7A3BE987" w14:textId="77777777" w:rsidR="00D20324" w:rsidRPr="00D20324" w:rsidRDefault="00D20324" w:rsidP="00D20324">
      <w:pPr>
        <w:widowControl w:val="0"/>
        <w:spacing w:after="160" w:line="336" w:lineRule="auto"/>
        <w:jc w:val="center"/>
        <w:rPr>
          <w:rFonts w:ascii="GHEA Grapalat" w:hAnsi="GHEA Grapalat" w:cs="Sylfaen"/>
          <w:b/>
          <w:lang w:val="ru-RU"/>
        </w:rPr>
      </w:pPr>
      <w:r w:rsidRPr="00D20324">
        <w:rPr>
          <w:rFonts w:ascii="GHEA Grapalat" w:hAnsi="GHEA Grapalat"/>
          <w:b/>
          <w:lang w:val="ru-RU"/>
        </w:rPr>
        <w:t>4. ЦЕНА ДОГОВОРА</w:t>
      </w:r>
    </w:p>
    <w:p w14:paraId="677AC9B1" w14:textId="77777777" w:rsidR="00D20324" w:rsidRPr="00D20324" w:rsidRDefault="00D20324" w:rsidP="00D20324">
      <w:pPr>
        <w:widowControl w:val="0"/>
        <w:tabs>
          <w:tab w:val="left" w:pos="1134"/>
        </w:tabs>
        <w:spacing w:after="160" w:line="336" w:lineRule="auto"/>
        <w:ind w:firstLine="567"/>
        <w:jc w:val="both"/>
        <w:rPr>
          <w:rFonts w:ascii="GHEA Grapalat" w:hAnsi="GHEA Grapalat" w:cs="Sylfaen"/>
          <w:lang w:val="ru-RU"/>
        </w:rPr>
      </w:pPr>
      <w:r w:rsidRPr="00D20324">
        <w:rPr>
          <w:rFonts w:ascii="GHEA Grapalat" w:hAnsi="GHEA Grapalat"/>
          <w:lang w:val="ru-RU"/>
        </w:rPr>
        <w:t>4.1.</w:t>
      </w:r>
      <w:r w:rsidRPr="00D20324">
        <w:rPr>
          <w:rFonts w:ascii="GHEA Grapalat" w:hAnsi="GHEA Grapalat"/>
          <w:lang w:val="ru-RU"/>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D20324">
        <w:rPr>
          <w:rStyle w:val="FootnoteReference"/>
          <w:rFonts w:ascii="GHEA Grapalat" w:hAnsi="GHEA Grapalat"/>
          <w:lang w:val="ru-RU"/>
        </w:rPr>
        <w:footnoteReference w:customMarkFollows="1" w:id="20"/>
        <w:t>17</w:t>
      </w:r>
      <w:r w:rsidRPr="00D20324">
        <w:rPr>
          <w:rFonts w:ascii="GHEA Grapalat" w:hAnsi="GHEA Grapalat"/>
          <w:lang w:val="ru-RU"/>
        </w:rPr>
        <w:t>.</w:t>
      </w:r>
    </w:p>
    <w:p w14:paraId="6C98697C" w14:textId="77777777" w:rsidR="00D20324" w:rsidRPr="00D20324" w:rsidRDefault="00D20324" w:rsidP="00D20324">
      <w:pPr>
        <w:widowControl w:val="0"/>
        <w:spacing w:after="160" w:line="336" w:lineRule="auto"/>
        <w:ind w:firstLine="567"/>
        <w:jc w:val="both"/>
        <w:rPr>
          <w:rFonts w:ascii="GHEA Grapalat" w:hAnsi="GHEA Grapalat" w:cs="Sylfaen"/>
          <w:lang w:val="ru-RU"/>
        </w:rPr>
      </w:pPr>
      <w:r w:rsidRPr="00D20324">
        <w:rPr>
          <w:rFonts w:ascii="GHEA Grapalat" w:hAnsi="GHEA Grapalat"/>
          <w:lang w:val="ru-RU"/>
        </w:rPr>
        <w:t xml:space="preserve">Цена включает все осуществляемые Исполнителем расходы, в том числе налоги, пошлины и </w:t>
      </w:r>
      <w:r w:rsidRPr="00D20324">
        <w:rPr>
          <w:rFonts w:ascii="GHEA Grapalat" w:hAnsi="GHEA Grapalat"/>
          <w:lang w:val="ru-RU"/>
        </w:rPr>
        <w:lastRenderedPageBreak/>
        <w:t>установленные законодательством Республики Армения иные платежи.</w:t>
      </w:r>
    </w:p>
    <w:p w14:paraId="2E13A040" w14:textId="77777777" w:rsidR="00D20324" w:rsidRPr="00D20324" w:rsidRDefault="00D20324" w:rsidP="00D20324">
      <w:pPr>
        <w:widowControl w:val="0"/>
        <w:spacing w:after="160" w:line="336" w:lineRule="auto"/>
        <w:ind w:firstLine="567"/>
        <w:jc w:val="both"/>
        <w:rPr>
          <w:rFonts w:ascii="GHEA Grapalat" w:hAnsi="GHEA Grapalat" w:cs="Sylfaen"/>
          <w:lang w:val="ru-RU"/>
        </w:rPr>
      </w:pPr>
      <w:r w:rsidRPr="00D20324">
        <w:rPr>
          <w:rFonts w:ascii="GHEA Grapalat" w:hAnsi="GHEA Grapalat"/>
          <w:lang w:val="ru-RU"/>
        </w:rPr>
        <w:t>Цена предоставления услуги стабильна, и Исполнитель не вправе требовать увеличения, а Заказчик — снижения этой цены.</w:t>
      </w:r>
    </w:p>
    <w:p w14:paraId="41F787CC" w14:textId="77777777" w:rsidR="00D20324" w:rsidRPr="00D20324" w:rsidRDefault="00D20324" w:rsidP="00D20324">
      <w:pPr>
        <w:widowControl w:val="0"/>
        <w:tabs>
          <w:tab w:val="left" w:pos="1276"/>
        </w:tabs>
        <w:spacing w:after="160" w:line="336" w:lineRule="auto"/>
        <w:ind w:firstLine="567"/>
        <w:jc w:val="both"/>
        <w:rPr>
          <w:rFonts w:ascii="GHEA Grapalat" w:hAnsi="GHEA Grapalat"/>
          <w:lang w:val="ru-RU"/>
        </w:rPr>
      </w:pPr>
      <w:r w:rsidRPr="00D20324">
        <w:rPr>
          <w:rFonts w:ascii="GHEA Grapalat" w:hAnsi="GHEA Grapalat"/>
          <w:lang w:val="ru-RU"/>
        </w:rPr>
        <w:t>4.1.1.</w:t>
      </w:r>
      <w:r w:rsidRPr="00D20324">
        <w:rPr>
          <w:rFonts w:ascii="GHEA Grapalat" w:hAnsi="GHEA Grapalat"/>
          <w:lang w:val="ru-RU"/>
        </w:rPr>
        <w:tab/>
        <w:t>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Исполнителю не производятся</w:t>
      </w:r>
      <w:r w:rsidRPr="00D20324">
        <w:rPr>
          <w:rStyle w:val="FootnoteReference"/>
          <w:rFonts w:ascii="GHEA Grapalat" w:hAnsi="GHEA Grapalat"/>
          <w:lang w:val="ru-RU"/>
        </w:rPr>
        <w:t xml:space="preserve"> </w:t>
      </w:r>
      <w:r w:rsidRPr="00D20324">
        <w:rPr>
          <w:rStyle w:val="FootnoteReference"/>
          <w:rFonts w:ascii="GHEA Grapalat" w:hAnsi="GHEA Grapalat"/>
          <w:lang w:val="ru-RU"/>
        </w:rPr>
        <w:footnoteReference w:customMarkFollows="1" w:id="21"/>
        <w:t>18</w:t>
      </w:r>
      <w:r w:rsidRPr="00D20324">
        <w:rPr>
          <w:rFonts w:ascii="GHEA Grapalat" w:hAnsi="GHEA Grapalat"/>
          <w:lang w:val="ru-RU"/>
        </w:rPr>
        <w:t>.</w:t>
      </w:r>
    </w:p>
    <w:p w14:paraId="50218110"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t>4.2.</w:t>
      </w:r>
      <w:r w:rsidRPr="00D20324">
        <w:rPr>
          <w:rFonts w:ascii="GHEA Grapalat" w:hAnsi="GHEA Grapalat"/>
          <w:lang w:val="ru-RU"/>
        </w:rPr>
        <w:tab/>
        <w:t xml:space="preserve">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3061287E"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Pr>
          <w:rFonts w:ascii="GHEA Grapalat" w:hAnsi="GHEA Grapalat"/>
          <w:lang w:val="hy-AM"/>
        </w:rPr>
        <w:t xml:space="preserve">При этом, с целью совершения платежа, </w:t>
      </w:r>
      <w:r w:rsidRPr="00D20324">
        <w:rPr>
          <w:rFonts w:ascii="GHEA Grapalat" w:hAnsi="GHEA Grapalat"/>
          <w:lang w:val="ru-RU"/>
        </w:rPr>
        <w:t>заказчик</w:t>
      </w:r>
      <w:r>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D20324">
        <w:rPr>
          <w:rFonts w:ascii="GHEA Grapalat" w:hAnsi="GHEA Grapalat"/>
          <w:vertAlign w:val="superscript"/>
          <w:lang w:val="ru-RU"/>
        </w:rPr>
        <w:t xml:space="preserve">18.1 </w:t>
      </w:r>
      <w:r w:rsidRPr="00D20324">
        <w:rPr>
          <w:rFonts w:ascii="GHEA Grapalat" w:hAnsi="GHEA Grapalat"/>
          <w:lang w:val="ru-RU"/>
        </w:rPr>
        <w:t>.</w:t>
      </w:r>
    </w:p>
    <w:p w14:paraId="1A5B2FE9" w14:textId="77777777" w:rsidR="00D20324" w:rsidRDefault="00D20324" w:rsidP="00D20324">
      <w:pPr>
        <w:pStyle w:val="norm"/>
        <w:widowControl w:val="0"/>
        <w:spacing w:after="160" w:line="360" w:lineRule="auto"/>
        <w:ind w:firstLine="567"/>
        <w:rPr>
          <w:rFonts w:ascii="GHEA Grapalat" w:hAnsi="GHEA Grapalat"/>
          <w:sz w:val="24"/>
          <w:szCs w:val="24"/>
        </w:rPr>
      </w:pPr>
      <w:r>
        <w:rPr>
          <w:rFonts w:ascii="GHEA Grapalat" w:hAnsi="GHEA Grapalat"/>
          <w:sz w:val="24"/>
          <w:szCs w:val="24"/>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3749B1B8" w14:textId="77777777" w:rsidR="00D20324" w:rsidRDefault="00D20324" w:rsidP="00D20324">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14:paraId="2133C2E7" w14:textId="77777777" w:rsidR="00D20324" w:rsidRDefault="00D20324" w:rsidP="00D20324">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14:paraId="59C8D056" w14:textId="77777777" w:rsidR="00D20324" w:rsidRDefault="00D20324" w:rsidP="00D20324">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14:paraId="07ED6AD5" w14:textId="77777777" w:rsidR="00D20324" w:rsidRDefault="00D20324" w:rsidP="00D20324">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p>
    <w:p w14:paraId="3A281CF6" w14:textId="77777777" w:rsidR="00D20324" w:rsidRPr="00D20324" w:rsidRDefault="00D20324" w:rsidP="00D20324">
      <w:pPr>
        <w:widowControl w:val="0"/>
        <w:spacing w:after="160" w:line="360" w:lineRule="auto"/>
        <w:ind w:firstLine="720"/>
        <w:jc w:val="both"/>
        <w:rPr>
          <w:rFonts w:ascii="GHEA Grapalat" w:hAnsi="GHEA Grapalat" w:cs="Sylfaen"/>
          <w:lang w:val="ru-RU"/>
        </w:rPr>
      </w:pPr>
      <w:r w:rsidRPr="00D20324">
        <w:rPr>
          <w:rFonts w:ascii="GHEA Grapalat" w:hAnsi="GHEA Grapalat"/>
          <w:lang w:val="ru-RU"/>
        </w:rPr>
        <w:lastRenderedPageBreak/>
        <w:t>К-количество предоставленных услуг.</w:t>
      </w:r>
      <w:r w:rsidRPr="00D20324">
        <w:rPr>
          <w:rStyle w:val="FootnoteReference"/>
          <w:rFonts w:ascii="GHEA Grapalat" w:hAnsi="GHEA Grapalat" w:cs="Sylfaen"/>
          <w:lang w:val="ru-RU"/>
        </w:rPr>
        <w:footnoteReference w:customMarkFollows="1" w:id="22"/>
        <w:t>19</w:t>
      </w:r>
    </w:p>
    <w:p w14:paraId="2FEBC9F5" w14:textId="77777777" w:rsidR="00D20324" w:rsidRPr="00D20324" w:rsidRDefault="00D20324" w:rsidP="00D20324">
      <w:pPr>
        <w:widowControl w:val="0"/>
        <w:spacing w:after="160" w:line="360" w:lineRule="auto"/>
        <w:ind w:firstLine="720"/>
        <w:jc w:val="center"/>
        <w:rPr>
          <w:rFonts w:ascii="GHEA Grapalat" w:hAnsi="GHEA Grapalat" w:cs="Sylfaen"/>
          <w:lang w:val="ru-RU"/>
        </w:rPr>
      </w:pPr>
    </w:p>
    <w:p w14:paraId="03AF8583" w14:textId="77777777" w:rsidR="00D20324" w:rsidRPr="00D20324" w:rsidRDefault="00D20324" w:rsidP="00D20324">
      <w:pPr>
        <w:rPr>
          <w:rFonts w:ascii="GHEA Grapalat" w:hAnsi="GHEA Grapalat"/>
          <w:b/>
          <w:lang w:val="ru-RU"/>
        </w:rPr>
      </w:pPr>
      <w:r w:rsidRPr="00D20324">
        <w:rPr>
          <w:rFonts w:ascii="GHEA Grapalat" w:hAnsi="GHEA Grapalat"/>
          <w:b/>
          <w:lang w:val="ru-RU"/>
        </w:rPr>
        <w:br w:type="page"/>
      </w:r>
    </w:p>
    <w:p w14:paraId="7FA1AD54" w14:textId="77777777" w:rsidR="00D20324" w:rsidRPr="00D20324" w:rsidRDefault="00D20324" w:rsidP="00D20324">
      <w:pPr>
        <w:widowControl w:val="0"/>
        <w:spacing w:after="160" w:line="360" w:lineRule="auto"/>
        <w:jc w:val="center"/>
        <w:rPr>
          <w:rFonts w:ascii="GHEA Grapalat" w:hAnsi="GHEA Grapalat" w:cs="Sylfaen"/>
          <w:b/>
          <w:lang w:val="ru-RU"/>
        </w:rPr>
      </w:pPr>
      <w:r w:rsidRPr="00D20324">
        <w:rPr>
          <w:rFonts w:ascii="GHEA Grapalat" w:hAnsi="GHEA Grapalat"/>
          <w:b/>
          <w:lang w:val="ru-RU"/>
        </w:rPr>
        <w:lastRenderedPageBreak/>
        <w:t>5. ОТВЕТСТВЕННОСТЬ СТОРОН</w:t>
      </w:r>
    </w:p>
    <w:p w14:paraId="78837F4D"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5.1.</w:t>
      </w:r>
      <w:r w:rsidRPr="00D20324">
        <w:rPr>
          <w:rFonts w:ascii="GHEA Grapalat" w:hAnsi="GHEA Grapalat"/>
          <w:lang w:val="ru-RU"/>
        </w:rPr>
        <w:tab/>
        <w:t>Исполнитель несет ответственность за соблюдение требований договора к предоставлению услуги.</w:t>
      </w:r>
    </w:p>
    <w:p w14:paraId="67B79CB0"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5.2.</w:t>
      </w:r>
      <w:r w:rsidRPr="00D20324">
        <w:rPr>
          <w:rFonts w:ascii="GHEA Grapalat" w:hAnsi="GHEA Grapalat"/>
          <w:lang w:val="ru-RU"/>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D20324">
        <w:rPr>
          <w:rStyle w:val="FootnoteReference"/>
          <w:rFonts w:ascii="GHEA Grapalat" w:hAnsi="GHEA Grapalat"/>
          <w:lang w:val="ru-RU"/>
        </w:rPr>
        <w:footnoteReference w:customMarkFollows="1" w:id="23"/>
        <w:t>20</w:t>
      </w:r>
      <w:r w:rsidRPr="00D20324">
        <w:rPr>
          <w:rFonts w:ascii="GHEA Grapalat" w:hAnsi="GHEA Grapalat"/>
          <w:lang w:val="ru-RU"/>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A03058D"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5.3.</w:t>
      </w:r>
      <w:r w:rsidRPr="00D20324">
        <w:rPr>
          <w:rFonts w:ascii="GHEA Grapalat" w:hAnsi="GHEA Grapalat"/>
          <w:lang w:val="ru-RU"/>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30F89E22"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5.4.</w:t>
      </w:r>
      <w:r w:rsidRPr="00D20324">
        <w:rPr>
          <w:rFonts w:ascii="GHEA Grapalat" w:hAnsi="GHEA Grapalat"/>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4CD742C3"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lastRenderedPageBreak/>
        <w:t>5.5.</w:t>
      </w:r>
      <w:r w:rsidRPr="00D20324">
        <w:rPr>
          <w:rFonts w:ascii="GHEA Grapalat" w:hAnsi="GHEA Grapalat"/>
          <w:lang w:val="ru-RU"/>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r w:rsidRPr="00D20324">
        <w:rPr>
          <w:rFonts w:ascii="GHEA Grapalat" w:hAnsi="GHEA Grapalat"/>
          <w:vertAlign w:val="superscript"/>
          <w:lang w:val="ru-RU"/>
        </w:rPr>
        <w:t>20.1</w:t>
      </w:r>
    </w:p>
    <w:p w14:paraId="79290675"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t>5.6.</w:t>
      </w:r>
      <w:r w:rsidRPr="00D20324">
        <w:rPr>
          <w:rFonts w:ascii="GHEA Grapalat" w:hAnsi="GHEA Grapalat"/>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5E9AB9E" w14:textId="77777777" w:rsidR="00D20324" w:rsidRPr="00D20324" w:rsidRDefault="00D20324" w:rsidP="00D20324">
      <w:pPr>
        <w:widowControl w:val="0"/>
        <w:tabs>
          <w:tab w:val="left" w:pos="1134"/>
        </w:tabs>
        <w:spacing w:after="160" w:line="360" w:lineRule="auto"/>
        <w:ind w:firstLine="567"/>
        <w:jc w:val="both"/>
        <w:rPr>
          <w:rFonts w:ascii="GHEA Grapalat" w:hAnsi="GHEA Grapalat" w:cs="Sylfaen"/>
          <w:lang w:val="ru-RU"/>
        </w:rPr>
      </w:pPr>
      <w:r w:rsidRPr="00D20324">
        <w:rPr>
          <w:rFonts w:ascii="GHEA Grapalat" w:hAnsi="GHEA Grapalat"/>
          <w:lang w:val="ru-RU"/>
        </w:rPr>
        <w:t>5.7.</w:t>
      </w:r>
      <w:r w:rsidRPr="00D20324">
        <w:rPr>
          <w:rFonts w:ascii="GHEA Grapalat" w:hAnsi="GHEA Grapalat"/>
          <w:lang w:val="ru-RU"/>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6069A2A4" w14:textId="77777777" w:rsidR="00D20324" w:rsidRPr="00D20324" w:rsidRDefault="00D20324" w:rsidP="00D20324">
      <w:pPr>
        <w:widowControl w:val="0"/>
        <w:spacing w:after="160" w:line="360" w:lineRule="auto"/>
        <w:ind w:firstLine="720"/>
        <w:jc w:val="center"/>
        <w:rPr>
          <w:rFonts w:ascii="GHEA Grapalat" w:hAnsi="GHEA Grapalat" w:cs="Sylfaen"/>
          <w:lang w:val="ru-RU"/>
        </w:rPr>
      </w:pPr>
    </w:p>
    <w:p w14:paraId="4F914A0A" w14:textId="77777777" w:rsidR="00D20324" w:rsidRPr="00D20324" w:rsidRDefault="00D20324" w:rsidP="00D20324">
      <w:pPr>
        <w:widowControl w:val="0"/>
        <w:spacing w:after="160" w:line="360" w:lineRule="auto"/>
        <w:jc w:val="center"/>
        <w:rPr>
          <w:rFonts w:ascii="GHEA Grapalat" w:hAnsi="GHEA Grapalat" w:cs="Sylfaen"/>
          <w:lang w:val="ru-RU"/>
        </w:rPr>
      </w:pPr>
      <w:r w:rsidRPr="00D20324">
        <w:rPr>
          <w:rFonts w:ascii="GHEA Grapalat" w:hAnsi="GHEA Grapalat"/>
          <w:b/>
          <w:lang w:val="ru-RU"/>
        </w:rPr>
        <w:t>6. ДЕЙСТВИЕ НЕПРЕОДОЛИМОЙ СИЛЫ (ФОРС-МАЖОР)</w:t>
      </w:r>
    </w:p>
    <w:p w14:paraId="13D24105" w14:textId="77777777" w:rsidR="00D20324" w:rsidRPr="00D20324" w:rsidRDefault="00D20324" w:rsidP="00D20324">
      <w:pPr>
        <w:widowControl w:val="0"/>
        <w:spacing w:after="160" w:line="360" w:lineRule="auto"/>
        <w:ind w:firstLine="567"/>
        <w:jc w:val="both"/>
        <w:rPr>
          <w:rFonts w:ascii="GHEA Grapalat" w:hAnsi="GHEA Grapalat"/>
          <w:lang w:val="ru-RU"/>
        </w:rPr>
      </w:pPr>
      <w:r w:rsidRPr="00D20324">
        <w:rPr>
          <w:rFonts w:ascii="GHEA Grapalat" w:hAnsi="GHEA Grapalat"/>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4151910" w14:textId="77777777" w:rsidR="00D20324" w:rsidRPr="00D20324" w:rsidRDefault="00D20324" w:rsidP="00D20324">
      <w:pPr>
        <w:jc w:val="center"/>
        <w:rPr>
          <w:rFonts w:ascii="GHEA Grapalat" w:hAnsi="GHEA Grapalat"/>
          <w:b/>
          <w:lang w:val="ru-RU"/>
        </w:rPr>
      </w:pPr>
    </w:p>
    <w:p w14:paraId="386F2FCA" w14:textId="77777777" w:rsidR="00D20324" w:rsidRPr="00D20324" w:rsidRDefault="00D20324" w:rsidP="00D20324">
      <w:pPr>
        <w:jc w:val="center"/>
        <w:rPr>
          <w:rFonts w:ascii="GHEA Grapalat" w:hAnsi="GHEA Grapalat"/>
          <w:b/>
          <w:lang w:val="ru-RU"/>
        </w:rPr>
      </w:pPr>
      <w:r w:rsidRPr="00D20324">
        <w:rPr>
          <w:rFonts w:ascii="GHEA Grapalat" w:hAnsi="GHEA Grapalat"/>
          <w:b/>
          <w:lang w:val="ru-RU"/>
        </w:rPr>
        <w:t>7. ИНЫЕ УСЛОВИЯ</w:t>
      </w:r>
    </w:p>
    <w:p w14:paraId="1C891BF8" w14:textId="77777777" w:rsidR="00D20324" w:rsidRPr="00D20324" w:rsidRDefault="00D20324" w:rsidP="00D20324">
      <w:pPr>
        <w:jc w:val="center"/>
        <w:rPr>
          <w:rFonts w:ascii="GHEA Grapalat" w:hAnsi="GHEA Grapalat" w:cs="Sylfaen"/>
          <w:b/>
          <w:lang w:val="ru-RU"/>
        </w:rPr>
      </w:pPr>
    </w:p>
    <w:p w14:paraId="5302CCCA"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t>7.1.</w:t>
      </w:r>
      <w:r w:rsidRPr="00D20324">
        <w:rPr>
          <w:rFonts w:ascii="GHEA Grapalat" w:hAnsi="GHEA Grapalat"/>
          <w:lang w:val="ru-RU"/>
        </w:rPr>
        <w:tab/>
      </w:r>
      <w:r w:rsidRPr="00D20324">
        <w:rPr>
          <w:rFonts w:ascii="GHEA Grapalat" w:hAnsi="GHEA Grapalat"/>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D20324">
        <w:rPr>
          <w:rFonts w:ascii="GHEA Grapalat" w:hAnsi="GHEA Grapalat"/>
          <w:lang w:val="ru-RU"/>
        </w:rPr>
        <w:t xml:space="preserve"> </w:t>
      </w:r>
    </w:p>
    <w:p w14:paraId="2D77371A" w14:textId="77777777" w:rsidR="00D20324" w:rsidRPr="00D20324" w:rsidRDefault="00D20324" w:rsidP="00D20324">
      <w:pPr>
        <w:widowControl w:val="0"/>
        <w:spacing w:after="160" w:line="360" w:lineRule="auto"/>
        <w:ind w:firstLine="709"/>
        <w:jc w:val="both"/>
        <w:rPr>
          <w:rFonts w:ascii="GHEA Grapalat" w:hAnsi="GHEA Grapalat" w:cs="Sylfaen"/>
          <w:lang w:val="ru-RU"/>
        </w:rPr>
      </w:pPr>
      <w:r w:rsidRPr="00D20324">
        <w:rPr>
          <w:rFonts w:ascii="GHEA Grapalat" w:hAnsi="GHEA Grapalat"/>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D20324">
        <w:rPr>
          <w:rStyle w:val="FootnoteReference"/>
          <w:rFonts w:ascii="GHEA Grapalat" w:hAnsi="GHEA Grapalat" w:cs="Sylfaen"/>
          <w:lang w:val="ru-RU"/>
        </w:rPr>
        <w:footnoteReference w:customMarkFollows="1" w:id="24"/>
        <w:t>21</w:t>
      </w:r>
    </w:p>
    <w:p w14:paraId="5189B27E"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lastRenderedPageBreak/>
        <w:t>7.2.</w:t>
      </w:r>
      <w:r w:rsidRPr="00D20324">
        <w:rPr>
          <w:rFonts w:ascii="GHEA Grapalat" w:hAnsi="GHEA Grapalat"/>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A9161A5" w14:textId="77777777" w:rsidR="00D20324" w:rsidRPr="00D20324" w:rsidRDefault="00D20324" w:rsidP="00D20324">
      <w:pPr>
        <w:widowControl w:val="0"/>
        <w:tabs>
          <w:tab w:val="left" w:pos="1134"/>
        </w:tabs>
        <w:spacing w:after="160" w:line="360" w:lineRule="auto"/>
        <w:ind w:firstLine="567"/>
        <w:jc w:val="both"/>
        <w:rPr>
          <w:rFonts w:ascii="GHEA Grapalat" w:hAnsi="GHEA Grapalat"/>
          <w:spacing w:val="-4"/>
          <w:lang w:val="ru-RU"/>
        </w:rPr>
      </w:pPr>
      <w:r w:rsidRPr="00D20324">
        <w:rPr>
          <w:rFonts w:ascii="GHEA Grapalat" w:hAnsi="GHEA Grapalat"/>
          <w:lang w:val="ru-RU"/>
        </w:rPr>
        <w:t>7.3.</w:t>
      </w:r>
      <w:r w:rsidRPr="00D20324">
        <w:rPr>
          <w:rFonts w:ascii="GHEA Grapalat" w:hAnsi="GHEA Grapalat"/>
          <w:lang w:val="ru-RU"/>
        </w:rPr>
        <w:tab/>
      </w:r>
      <w:r w:rsidRPr="00D20324">
        <w:rPr>
          <w:rFonts w:ascii="GHEA Grapalat" w:hAnsi="GHEA Grapalat"/>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65BB090" w14:textId="77777777" w:rsidR="00D20324" w:rsidRPr="00D20324" w:rsidRDefault="00D20324" w:rsidP="00D20324">
      <w:pPr>
        <w:widowControl w:val="0"/>
        <w:tabs>
          <w:tab w:val="left" w:pos="1134"/>
        </w:tabs>
        <w:spacing w:after="160" w:line="336" w:lineRule="auto"/>
        <w:ind w:firstLine="567"/>
        <w:jc w:val="both"/>
        <w:rPr>
          <w:rFonts w:ascii="GHEA Grapalat" w:hAnsi="GHEA Grapalat" w:cs="Sylfaen"/>
          <w:lang w:val="ru-RU"/>
        </w:rPr>
      </w:pPr>
      <w:r w:rsidRPr="00D20324">
        <w:rPr>
          <w:rFonts w:ascii="GHEA Grapalat" w:hAnsi="GHEA Grapalat"/>
          <w:spacing w:val="-6"/>
          <w:lang w:val="ru-RU"/>
        </w:rPr>
        <w:t>7.</w:t>
      </w:r>
      <w:r w:rsidRPr="00D20324">
        <w:rPr>
          <w:rFonts w:ascii="GHEA Grapalat" w:hAnsi="GHEA Grapalat"/>
          <w:lang w:val="ru-RU"/>
        </w:rPr>
        <w:t>4.</w:t>
      </w:r>
      <w:r w:rsidRPr="00D20324">
        <w:rPr>
          <w:rFonts w:ascii="GHEA Grapalat" w:hAnsi="GHEA Grapalat"/>
          <w:lang w:val="ru-RU"/>
        </w:rPr>
        <w:tab/>
        <w:t>Споры в связи с договором подлежат рассмотрению в судах Республики Армения.</w:t>
      </w:r>
    </w:p>
    <w:p w14:paraId="269151F1" w14:textId="77777777" w:rsidR="00D20324" w:rsidRPr="00D20324" w:rsidRDefault="00D20324" w:rsidP="00D20324">
      <w:pPr>
        <w:widowControl w:val="0"/>
        <w:tabs>
          <w:tab w:val="left" w:pos="1134"/>
        </w:tabs>
        <w:spacing w:after="160" w:line="336" w:lineRule="auto"/>
        <w:ind w:firstLine="567"/>
        <w:jc w:val="both"/>
        <w:rPr>
          <w:rFonts w:ascii="GHEA Grapalat" w:hAnsi="GHEA Grapalat"/>
          <w:lang w:val="ru-RU"/>
        </w:rPr>
      </w:pPr>
      <w:r w:rsidRPr="00D20324">
        <w:rPr>
          <w:rFonts w:ascii="GHEA Grapalat" w:hAnsi="GHEA Grapalat"/>
          <w:lang w:val="ru-RU"/>
        </w:rPr>
        <w:t>7.5.</w:t>
      </w:r>
      <w:r w:rsidRPr="00D20324">
        <w:rPr>
          <w:rFonts w:ascii="GHEA Grapalat" w:hAnsi="GHEA Grapalat"/>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00144EC" w14:textId="77777777" w:rsidR="00D20324" w:rsidRPr="00D20324" w:rsidRDefault="00D20324" w:rsidP="00D20324">
      <w:pPr>
        <w:widowControl w:val="0"/>
        <w:tabs>
          <w:tab w:val="left" w:pos="1134"/>
        </w:tabs>
        <w:spacing w:after="160" w:line="336" w:lineRule="auto"/>
        <w:ind w:firstLine="567"/>
        <w:jc w:val="both"/>
        <w:rPr>
          <w:rFonts w:ascii="GHEA Grapalat" w:hAnsi="GHEA Grapalat"/>
          <w:lang w:val="ru-RU"/>
        </w:rPr>
      </w:pPr>
      <w:r w:rsidRPr="00D20324">
        <w:rPr>
          <w:rFonts w:ascii="GHEA Grapalat" w:hAnsi="GHEA Grapalat"/>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BBDD851" w14:textId="77777777" w:rsidR="00D20324" w:rsidRPr="00D20324" w:rsidRDefault="00D20324" w:rsidP="00D20324">
      <w:pPr>
        <w:widowControl w:val="0"/>
        <w:tabs>
          <w:tab w:val="left" w:pos="1134"/>
        </w:tabs>
        <w:spacing w:after="160" w:line="336" w:lineRule="auto"/>
        <w:ind w:firstLine="567"/>
        <w:jc w:val="both"/>
        <w:rPr>
          <w:rFonts w:ascii="GHEA Grapalat" w:hAnsi="GHEA Grapalat" w:cs="Times Armenian"/>
          <w:lang w:val="ru-RU"/>
        </w:rPr>
      </w:pPr>
      <w:r w:rsidRPr="00D20324">
        <w:rPr>
          <w:rFonts w:ascii="GHEA Grapalat" w:hAnsi="GHEA Grapalat"/>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D20794F" w14:textId="77777777" w:rsidR="00D20324" w:rsidRPr="00D20324" w:rsidRDefault="00D20324" w:rsidP="00D20324">
      <w:pPr>
        <w:widowControl w:val="0"/>
        <w:tabs>
          <w:tab w:val="left" w:pos="1134"/>
        </w:tabs>
        <w:spacing w:after="160" w:line="336" w:lineRule="auto"/>
        <w:ind w:firstLine="567"/>
        <w:jc w:val="both"/>
        <w:rPr>
          <w:rFonts w:ascii="GHEA Grapalat" w:hAnsi="GHEA Grapalat"/>
          <w:lang w:val="ru-RU"/>
        </w:rPr>
      </w:pPr>
      <w:r w:rsidRPr="00D20324">
        <w:rPr>
          <w:rFonts w:ascii="GHEA Grapalat" w:hAnsi="GHEA Grapalat"/>
          <w:lang w:val="ru-RU"/>
        </w:rPr>
        <w:t>7.6.</w:t>
      </w:r>
      <w:r w:rsidRPr="00D20324">
        <w:rPr>
          <w:rFonts w:ascii="GHEA Grapalat" w:hAnsi="GHEA Grapalat"/>
          <w:lang w:val="ru-RU"/>
        </w:rPr>
        <w:tab/>
        <w:t>Если договор осуществляется посредством заключения агентского договора:</w:t>
      </w:r>
    </w:p>
    <w:p w14:paraId="61DABC64" w14:textId="77777777" w:rsidR="00D20324" w:rsidRPr="00D20324" w:rsidRDefault="00D20324" w:rsidP="00D20324">
      <w:pPr>
        <w:widowControl w:val="0"/>
        <w:tabs>
          <w:tab w:val="left" w:pos="1134"/>
        </w:tabs>
        <w:spacing w:after="160" w:line="336" w:lineRule="auto"/>
        <w:ind w:firstLine="567"/>
        <w:jc w:val="both"/>
        <w:rPr>
          <w:rFonts w:ascii="GHEA Grapalat" w:hAnsi="GHEA Grapalat"/>
          <w:lang w:val="ru-RU"/>
        </w:rPr>
      </w:pPr>
      <w:r w:rsidRPr="00D20324">
        <w:rPr>
          <w:rFonts w:ascii="GHEA Grapalat" w:hAnsi="GHEA Grapalat"/>
          <w:lang w:val="ru-RU"/>
        </w:rPr>
        <w:t>1)</w:t>
      </w:r>
      <w:r w:rsidRPr="00D20324">
        <w:rPr>
          <w:rFonts w:ascii="GHEA Grapalat" w:hAnsi="GHEA Grapalat"/>
          <w:lang w:val="ru-RU"/>
        </w:rPr>
        <w:tab/>
        <w:t>Исполнитель несет ответственность за неисполнение или ненадлежащее исполнение обязательств агента;</w:t>
      </w:r>
    </w:p>
    <w:p w14:paraId="1F7A295D" w14:textId="77777777" w:rsidR="00D20324" w:rsidRPr="00D20324" w:rsidRDefault="00D20324" w:rsidP="00D20324">
      <w:pPr>
        <w:widowControl w:val="0"/>
        <w:tabs>
          <w:tab w:val="left" w:pos="1134"/>
        </w:tabs>
        <w:spacing w:after="160" w:line="336" w:lineRule="auto"/>
        <w:ind w:firstLine="567"/>
        <w:jc w:val="both"/>
        <w:rPr>
          <w:rFonts w:ascii="GHEA Grapalat" w:hAnsi="GHEA Grapalat"/>
          <w:lang w:val="ru-RU"/>
        </w:rPr>
      </w:pPr>
      <w:r w:rsidRPr="00D20324">
        <w:rPr>
          <w:rFonts w:ascii="GHEA Grapalat" w:hAnsi="GHEA Grapalat"/>
          <w:lang w:val="ru-RU"/>
        </w:rPr>
        <w:t>2)</w:t>
      </w:r>
      <w:r w:rsidRPr="00D20324">
        <w:rPr>
          <w:rFonts w:ascii="GHEA Grapalat" w:hAnsi="GHEA Grapalat"/>
          <w:lang w:val="ru-RU"/>
        </w:rPr>
        <w:tab/>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w:t>
      </w:r>
      <w:r w:rsidRPr="00D20324">
        <w:rPr>
          <w:rFonts w:ascii="GHEA Grapalat" w:hAnsi="GHEA Grapalat"/>
          <w:lang w:val="ru-RU"/>
        </w:rPr>
        <w:lastRenderedPageBreak/>
        <w:t>стороной лица в течение пяти рабочих дней со дня внесения изменения</w:t>
      </w:r>
      <w:r w:rsidRPr="00D20324">
        <w:rPr>
          <w:rStyle w:val="FootnoteReference"/>
          <w:rFonts w:ascii="GHEA Grapalat" w:hAnsi="GHEA Grapalat"/>
          <w:lang w:val="ru-RU"/>
        </w:rPr>
        <w:footnoteReference w:customMarkFollows="1" w:id="25"/>
        <w:t>22</w:t>
      </w:r>
      <w:r w:rsidRPr="00D20324">
        <w:rPr>
          <w:rFonts w:ascii="GHEA Grapalat" w:hAnsi="GHEA Grapalat"/>
          <w:lang w:val="ru-RU"/>
        </w:rPr>
        <w:t>.</w:t>
      </w:r>
    </w:p>
    <w:p w14:paraId="2C9190E1" w14:textId="77777777" w:rsidR="00D20324" w:rsidRPr="00D20324" w:rsidRDefault="00D20324" w:rsidP="00D20324">
      <w:pPr>
        <w:widowControl w:val="0"/>
        <w:tabs>
          <w:tab w:val="left" w:pos="1134"/>
        </w:tabs>
        <w:spacing w:after="160" w:line="336" w:lineRule="auto"/>
        <w:ind w:firstLine="567"/>
        <w:jc w:val="both"/>
        <w:rPr>
          <w:rFonts w:ascii="GHEA Grapalat" w:hAnsi="GHEA Grapalat"/>
          <w:lang w:val="ru-RU"/>
        </w:rPr>
      </w:pPr>
      <w:r w:rsidRPr="00D20324">
        <w:rPr>
          <w:rFonts w:ascii="GHEA Grapalat" w:hAnsi="GHEA Grapalat"/>
          <w:lang w:val="ru-RU"/>
        </w:rPr>
        <w:t>7.7.</w:t>
      </w:r>
      <w:r w:rsidRPr="00D20324">
        <w:rPr>
          <w:rFonts w:ascii="GHEA Grapalat" w:hAnsi="GHEA Grapalat"/>
          <w:lang w:val="ru-RU"/>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20324">
        <w:rPr>
          <w:rStyle w:val="FootnoteReference"/>
          <w:rFonts w:ascii="GHEA Grapalat" w:hAnsi="GHEA Grapalat"/>
          <w:lang w:val="ru-RU"/>
        </w:rPr>
        <w:footnoteReference w:customMarkFollows="1" w:id="26"/>
        <w:t>23</w:t>
      </w:r>
      <w:r w:rsidRPr="00D20324">
        <w:rPr>
          <w:rFonts w:ascii="GHEA Grapalat" w:hAnsi="GHEA Grapalat"/>
          <w:lang w:val="ru-RU"/>
        </w:rPr>
        <w:t>.</w:t>
      </w:r>
    </w:p>
    <w:p w14:paraId="676FD523" w14:textId="77777777" w:rsidR="00D20324" w:rsidRPr="00D20324" w:rsidRDefault="00D20324" w:rsidP="00D20324">
      <w:pPr>
        <w:widowControl w:val="0"/>
        <w:tabs>
          <w:tab w:val="left" w:pos="1134"/>
        </w:tabs>
        <w:spacing w:after="160" w:line="360" w:lineRule="auto"/>
        <w:ind w:firstLine="567"/>
        <w:jc w:val="both"/>
        <w:rPr>
          <w:rFonts w:ascii="GHEA Grapalat" w:hAnsi="GHEA Grapalat"/>
          <w:lang w:val="ru-RU"/>
        </w:rPr>
      </w:pPr>
      <w:r w:rsidRPr="00D20324">
        <w:rPr>
          <w:rFonts w:ascii="GHEA Grapalat" w:hAnsi="GHEA Grapalat"/>
          <w:lang w:val="ru-RU"/>
        </w:rPr>
        <w:t>7.8.</w:t>
      </w:r>
      <w:r w:rsidRPr="00D20324">
        <w:rPr>
          <w:rFonts w:ascii="GHEA Grapalat" w:hAnsi="GHEA Grapalat"/>
          <w:lang w:val="ru-RU"/>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85091E8" w14:textId="77777777" w:rsidR="00D20324" w:rsidRPr="00D20324" w:rsidRDefault="00D20324" w:rsidP="00D20324">
      <w:pPr>
        <w:widowControl w:val="0"/>
        <w:tabs>
          <w:tab w:val="left" w:pos="720"/>
          <w:tab w:val="left" w:pos="1134"/>
        </w:tabs>
        <w:spacing w:after="160" w:line="360" w:lineRule="auto"/>
        <w:ind w:firstLine="567"/>
        <w:jc w:val="both"/>
        <w:rPr>
          <w:rFonts w:ascii="GHEA Grapalat" w:hAnsi="GHEA Grapalat"/>
          <w:lang w:val="ru-RU"/>
        </w:rPr>
      </w:pPr>
      <w:r w:rsidRPr="00D20324">
        <w:rPr>
          <w:rFonts w:ascii="GHEA Grapalat" w:hAnsi="GHEA Grapalat"/>
          <w:lang w:val="ru-RU"/>
        </w:rPr>
        <w:t>7.9.</w:t>
      </w:r>
      <w:r w:rsidRPr="00D20324">
        <w:rPr>
          <w:rFonts w:ascii="GHEA Grapalat" w:hAnsi="GHEA Grapalat"/>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5FA443A" w14:textId="77777777" w:rsidR="00D20324" w:rsidRPr="00D20324" w:rsidRDefault="00D20324" w:rsidP="00D20324">
      <w:pPr>
        <w:widowControl w:val="0"/>
        <w:spacing w:after="160" w:line="360" w:lineRule="auto"/>
        <w:ind w:firstLine="567"/>
        <w:jc w:val="both"/>
        <w:rPr>
          <w:rFonts w:ascii="GHEA Grapalat" w:hAnsi="GHEA Grapalat"/>
          <w:lang w:val="ru-RU"/>
        </w:rPr>
      </w:pPr>
      <w:r w:rsidRPr="00D20324">
        <w:rPr>
          <w:rFonts w:ascii="GHEA Grapalat" w:hAnsi="GHEA Grapalat"/>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7D1841D4" w14:textId="77777777" w:rsidR="00D20324" w:rsidRPr="00D20324" w:rsidRDefault="00D20324" w:rsidP="00D20324">
      <w:pPr>
        <w:widowControl w:val="0"/>
        <w:tabs>
          <w:tab w:val="left" w:pos="1276"/>
        </w:tabs>
        <w:spacing w:after="160" w:line="360" w:lineRule="auto"/>
        <w:ind w:firstLine="567"/>
        <w:jc w:val="both"/>
        <w:rPr>
          <w:rFonts w:ascii="GHEA Grapalat" w:hAnsi="GHEA Grapalat"/>
          <w:lang w:val="ru-RU"/>
        </w:rPr>
      </w:pPr>
      <w:r w:rsidRPr="00D20324">
        <w:rPr>
          <w:rFonts w:ascii="GHEA Grapalat" w:hAnsi="GHEA Grapalat"/>
          <w:lang w:val="ru-RU"/>
        </w:rPr>
        <w:t>7.10.</w:t>
      </w:r>
      <w:r w:rsidRPr="00D20324">
        <w:rPr>
          <w:rFonts w:ascii="GHEA Grapalat" w:hAnsi="GHEA Grapalat"/>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w:t>
      </w:r>
      <w:r w:rsidRPr="00D20324">
        <w:rPr>
          <w:rFonts w:ascii="GHEA Grapalat" w:hAnsi="GHEA Grapalat"/>
          <w:lang w:val="ru-RU"/>
        </w:rPr>
        <w:lastRenderedPageBreak/>
        <w:t xml:space="preserve">порядке, установленном законодательством Республики Армения. </w:t>
      </w:r>
    </w:p>
    <w:p w14:paraId="26A25D46" w14:textId="77777777" w:rsidR="00D20324" w:rsidRPr="00D20324" w:rsidRDefault="00D20324" w:rsidP="00D20324">
      <w:pPr>
        <w:widowControl w:val="0"/>
        <w:tabs>
          <w:tab w:val="left" w:pos="1276"/>
        </w:tabs>
        <w:spacing w:after="160" w:line="360" w:lineRule="auto"/>
        <w:ind w:firstLine="567"/>
        <w:jc w:val="both"/>
        <w:rPr>
          <w:rFonts w:ascii="GHEA Grapalat" w:hAnsi="GHEA Grapalat"/>
          <w:lang w:val="ru-RU"/>
        </w:rPr>
      </w:pPr>
      <w:r w:rsidRPr="00D20324">
        <w:rPr>
          <w:rFonts w:ascii="GHEA Grapalat" w:hAnsi="GHEA Grapalat"/>
          <w:lang w:val="ru-RU"/>
        </w:rPr>
        <w:t>7.11.</w:t>
      </w:r>
      <w:r w:rsidRPr="00D20324">
        <w:rPr>
          <w:rFonts w:ascii="GHEA Grapalat" w:hAnsi="GHEA Grapalat"/>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GHEA Grapalat" w:hAnsi="GHEA Grapalat"/>
        </w:rPr>
        <w:t>www</w:t>
      </w:r>
      <w:r w:rsidRPr="00D20324">
        <w:rPr>
          <w:rFonts w:ascii="GHEA Grapalat" w:hAnsi="GHEA Grapalat"/>
          <w:lang w:val="ru-RU"/>
        </w:rPr>
        <w:t>.</w:t>
      </w:r>
      <w:r>
        <w:rPr>
          <w:rFonts w:ascii="GHEA Grapalat" w:hAnsi="GHEA Grapalat"/>
        </w:rPr>
        <w:t>procurement</w:t>
      </w:r>
      <w:r w:rsidRPr="00D20324">
        <w:rPr>
          <w:rFonts w:ascii="GHEA Grapalat" w:hAnsi="GHEA Grapalat"/>
          <w:lang w:val="ru-RU"/>
        </w:rPr>
        <w:t>.</w:t>
      </w:r>
      <w:r>
        <w:rPr>
          <w:rFonts w:ascii="GHEA Grapalat" w:hAnsi="GHEA Grapalat"/>
        </w:rPr>
        <w:t>am</w:t>
      </w:r>
      <w:r w:rsidRPr="00D20324">
        <w:rPr>
          <w:rFonts w:ascii="GHEA Grapalat" w:hAnsi="GHEA Grapalat"/>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3DE118A0" w14:textId="77777777" w:rsidR="00D20324" w:rsidRPr="00D20324" w:rsidRDefault="00D20324" w:rsidP="00D20324">
      <w:pPr>
        <w:widowControl w:val="0"/>
        <w:tabs>
          <w:tab w:val="left" w:pos="1276"/>
        </w:tabs>
        <w:spacing w:after="160" w:line="360" w:lineRule="auto"/>
        <w:ind w:firstLine="567"/>
        <w:jc w:val="both"/>
        <w:rPr>
          <w:rFonts w:ascii="GHEA Grapalat" w:hAnsi="GHEA Grapalat"/>
          <w:lang w:val="ru-RU"/>
        </w:rPr>
      </w:pPr>
      <w:r w:rsidRPr="00D20324">
        <w:rPr>
          <w:rFonts w:ascii="GHEA Grapalat" w:hAnsi="GHEA Grapalat"/>
          <w:lang w:val="ru-RU"/>
        </w:rPr>
        <w:t>7.12.</w:t>
      </w:r>
      <w:r w:rsidRPr="00D20324">
        <w:rPr>
          <w:rFonts w:ascii="GHEA Grapalat" w:hAnsi="GHEA Grapalat"/>
          <w:lang w:val="ru-RU"/>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F7A95ED" w14:textId="77777777" w:rsidR="00D20324" w:rsidRPr="00D20324" w:rsidRDefault="00D20324" w:rsidP="00D20324">
      <w:pPr>
        <w:widowControl w:val="0"/>
        <w:tabs>
          <w:tab w:val="left" w:pos="1276"/>
        </w:tabs>
        <w:spacing w:after="160" w:line="360" w:lineRule="auto"/>
        <w:ind w:firstLine="567"/>
        <w:jc w:val="both"/>
        <w:rPr>
          <w:rFonts w:ascii="GHEA Grapalat" w:hAnsi="GHEA Grapalat"/>
          <w:lang w:val="ru-RU"/>
        </w:rPr>
      </w:pPr>
      <w:r w:rsidRPr="00D20324">
        <w:rPr>
          <w:rFonts w:ascii="GHEA Grapalat" w:hAnsi="GHEA Grapalat"/>
          <w:lang w:val="ru-RU"/>
        </w:rPr>
        <w:t>7.13.</w:t>
      </w:r>
      <w:r w:rsidRPr="00D20324">
        <w:rPr>
          <w:rFonts w:ascii="GHEA Grapalat" w:hAnsi="GHEA Grapalat"/>
          <w:lang w:val="ru-RU"/>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1CD6A334" w14:textId="77777777" w:rsidR="00D20324" w:rsidRPr="00D20324" w:rsidRDefault="00D20324" w:rsidP="00D20324">
      <w:pPr>
        <w:widowControl w:val="0"/>
        <w:tabs>
          <w:tab w:val="left" w:pos="1276"/>
        </w:tabs>
        <w:spacing w:after="160" w:line="360" w:lineRule="auto"/>
        <w:ind w:firstLine="567"/>
        <w:jc w:val="both"/>
        <w:rPr>
          <w:rFonts w:ascii="GHEA Grapalat" w:hAnsi="GHEA Grapalat"/>
          <w:bCs/>
          <w:lang w:val="ru-RU"/>
        </w:rPr>
      </w:pPr>
      <w:r w:rsidRPr="00D20324">
        <w:rPr>
          <w:rFonts w:ascii="GHEA Grapalat" w:hAnsi="GHEA Grapalat"/>
          <w:lang w:val="ru-RU"/>
        </w:rPr>
        <w:t>7.14.</w:t>
      </w:r>
      <w:r w:rsidRPr="00D20324">
        <w:rPr>
          <w:rFonts w:ascii="GHEA Grapalat" w:hAnsi="GHEA Grapalat"/>
          <w:lang w:val="ru-RU"/>
        </w:rPr>
        <w:tab/>
        <w:t>В отношении настоящего Договора применяется право Республики Армения.</w:t>
      </w:r>
    </w:p>
    <w:p w14:paraId="713FD056" w14:textId="77777777" w:rsidR="00D20324" w:rsidRPr="00D20324" w:rsidRDefault="00D20324" w:rsidP="00D20324">
      <w:pPr>
        <w:widowControl w:val="0"/>
        <w:tabs>
          <w:tab w:val="left" w:pos="1276"/>
        </w:tabs>
        <w:spacing w:after="160" w:line="360" w:lineRule="auto"/>
        <w:ind w:firstLine="567"/>
        <w:jc w:val="both"/>
        <w:rPr>
          <w:rFonts w:ascii="GHEA Grapalat" w:hAnsi="GHEA Grapalat"/>
          <w:lang w:val="ru-RU"/>
        </w:rPr>
      </w:pPr>
      <w:r w:rsidRPr="00D20324">
        <w:rPr>
          <w:rFonts w:ascii="GHEA Grapalat" w:hAnsi="GHEA Grapalat"/>
          <w:lang w:val="ru-RU"/>
        </w:rPr>
        <w:t>7.15.</w:t>
      </w:r>
      <w:r w:rsidRPr="00D20324">
        <w:rPr>
          <w:rFonts w:ascii="GHEA Grapalat" w:hAnsi="GHEA Grapalat"/>
          <w:lang w:val="ru-RU"/>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D20324">
        <w:rPr>
          <w:rFonts w:ascii="GHEA Grapalat" w:hAnsi="GHEA Grapalat"/>
          <w:color w:val="000000" w:themeColor="text1"/>
          <w:lang w:val="ru-RU"/>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Pr="00D20324">
        <w:rPr>
          <w:color w:val="000000" w:themeColor="text1"/>
          <w:lang w:val="ru-RU"/>
        </w:rPr>
        <w:t xml:space="preserve"> </w:t>
      </w:r>
      <w:r w:rsidRPr="00D20324">
        <w:rPr>
          <w:rFonts w:ascii="GHEA Grapalat" w:hAnsi="GHEA Grapalat"/>
          <w:lang w:val="ru-RU"/>
        </w:rPr>
        <w:t>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w:t>
      </w:r>
      <w:r>
        <w:rPr>
          <w:rFonts w:ascii="GHEA Grapalat" w:hAnsi="GHEA Grapalat"/>
        </w:rPr>
        <w:t>o</w:t>
      </w:r>
      <w:r w:rsidRPr="00D20324">
        <w:rPr>
          <w:rFonts w:ascii="GHEA Grapalat" w:hAnsi="GHEA Grapalat"/>
          <w:lang w:val="ru-RU"/>
        </w:rPr>
        <w:t xml:space="preserve">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w:t>
      </w:r>
      <w:r>
        <w:rPr>
          <w:rFonts w:ascii="GHEA Grapalat" w:hAnsi="GHEA Grapalat"/>
        </w:rPr>
        <w:t>N</w:t>
      </w:r>
      <w:r w:rsidRPr="00D20324">
        <w:rPr>
          <w:rFonts w:ascii="GHEA Grapalat" w:hAnsi="GHEA Grapalat"/>
          <w:lang w:val="ru-RU"/>
        </w:rPr>
        <w:t xml:space="preserve">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w:t>
      </w:r>
      <w:r w:rsidRPr="00D20324">
        <w:rPr>
          <w:rFonts w:ascii="GHEA Grapalat" w:hAnsi="GHEA Grapalat"/>
          <w:lang w:val="ru-RU"/>
        </w:rPr>
        <w:lastRenderedPageBreak/>
        <w:t>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D20324">
        <w:rPr>
          <w:rStyle w:val="FootnoteReference"/>
          <w:rFonts w:ascii="GHEA Grapalat" w:hAnsi="GHEA Grapalat"/>
          <w:lang w:val="ru-RU"/>
        </w:rPr>
        <w:footnoteReference w:customMarkFollows="1" w:id="27"/>
        <w:t>24</w:t>
      </w:r>
    </w:p>
    <w:p w14:paraId="38287A44" w14:textId="77777777" w:rsidR="00D20324" w:rsidRPr="00D20324" w:rsidRDefault="00D20324" w:rsidP="00D20324">
      <w:pPr>
        <w:widowControl w:val="0"/>
        <w:spacing w:after="160" w:line="360" w:lineRule="auto"/>
        <w:rPr>
          <w:rFonts w:ascii="GHEA Grapalat" w:hAnsi="GHEA Grapalat"/>
          <w:lang w:val="ru-RU"/>
        </w:rPr>
      </w:pPr>
    </w:p>
    <w:p w14:paraId="03E74252" w14:textId="77777777" w:rsidR="00D20324" w:rsidRPr="00D20324" w:rsidRDefault="00D20324" w:rsidP="00D20324">
      <w:pPr>
        <w:widowControl w:val="0"/>
        <w:spacing w:after="160" w:line="360" w:lineRule="auto"/>
        <w:jc w:val="center"/>
        <w:rPr>
          <w:rFonts w:ascii="GHEA Grapalat" w:hAnsi="GHEA Grapalat" w:cs="Sylfaen"/>
          <w:lang w:val="ru-RU"/>
        </w:rPr>
      </w:pPr>
      <w:r w:rsidRPr="00D20324">
        <w:rPr>
          <w:rFonts w:ascii="GHEA Grapalat" w:hAnsi="GHEA Grapalat"/>
          <w:b/>
          <w:lang w:val="ru-RU"/>
        </w:rPr>
        <w:t>8.</w:t>
      </w:r>
      <w:r w:rsidRPr="00D20324">
        <w:rPr>
          <w:rFonts w:ascii="GHEA Grapalat" w:hAnsi="GHEA Grapalat"/>
          <w:lang w:val="ru-RU"/>
        </w:rPr>
        <w:t xml:space="preserve"> </w:t>
      </w:r>
      <w:r w:rsidRPr="00D20324">
        <w:rPr>
          <w:rFonts w:ascii="GHEA Grapalat" w:hAnsi="GHEA Grapalat"/>
          <w:b/>
          <w:lang w:val="ru-RU"/>
        </w:rPr>
        <w:t>АДРЕСА, БАНКОВСКИЕ РЕКВИЗИТЫ И ПОДПИСИ СТОРОН</w:t>
      </w:r>
    </w:p>
    <w:tbl>
      <w:tblPr>
        <w:tblW w:w="0" w:type="auto"/>
        <w:jc w:val="center"/>
        <w:tblLayout w:type="fixed"/>
        <w:tblLook w:val="04A0" w:firstRow="1" w:lastRow="0" w:firstColumn="1" w:lastColumn="0" w:noHBand="0" w:noVBand="1"/>
      </w:tblPr>
      <w:tblGrid>
        <w:gridCol w:w="4536"/>
        <w:gridCol w:w="4111"/>
      </w:tblGrid>
      <w:tr w:rsidR="00D20324" w14:paraId="04CEE78E" w14:textId="77777777" w:rsidTr="0023109D">
        <w:trPr>
          <w:jc w:val="center"/>
        </w:trPr>
        <w:tc>
          <w:tcPr>
            <w:tcW w:w="4536" w:type="dxa"/>
          </w:tcPr>
          <w:p w14:paraId="59E7FF6E" w14:textId="77777777" w:rsidR="00D20324" w:rsidRDefault="00D20324" w:rsidP="0023109D">
            <w:pPr>
              <w:widowControl w:val="0"/>
              <w:spacing w:after="160" w:line="360" w:lineRule="auto"/>
              <w:jc w:val="center"/>
              <w:rPr>
                <w:rFonts w:ascii="GHEA Grapalat" w:hAnsi="GHEA Grapalat"/>
                <w:b/>
              </w:rPr>
            </w:pPr>
            <w:r>
              <w:rPr>
                <w:rFonts w:ascii="GHEA Grapalat" w:hAnsi="GHEA Grapalat"/>
                <w:b/>
              </w:rPr>
              <w:t>ЗАКАЗЧИК</w:t>
            </w:r>
          </w:p>
          <w:p w14:paraId="343F0F48" w14:textId="77777777" w:rsidR="00D20324" w:rsidRDefault="00D20324" w:rsidP="0023109D">
            <w:pPr>
              <w:widowControl w:val="0"/>
              <w:jc w:val="center"/>
              <w:rPr>
                <w:rFonts w:ascii="GHEA Grapalat" w:hAnsi="GHEA Grapalat"/>
              </w:rPr>
            </w:pPr>
            <w:r>
              <w:rPr>
                <w:rFonts w:ascii="GHEA Grapalat" w:hAnsi="GHEA Grapalat"/>
              </w:rPr>
              <w:t>____________________________</w:t>
            </w:r>
          </w:p>
          <w:p w14:paraId="7239FB58" w14:textId="77777777" w:rsidR="00D20324" w:rsidRDefault="00D20324" w:rsidP="0023109D">
            <w:pPr>
              <w:widowControl w:val="0"/>
              <w:spacing w:after="160" w:line="360" w:lineRule="auto"/>
              <w:jc w:val="center"/>
              <w:rPr>
                <w:rFonts w:ascii="GHEA Grapalat" w:hAnsi="GHEA Grapalat"/>
                <w:vertAlign w:val="superscript"/>
              </w:rPr>
            </w:pPr>
            <w:r>
              <w:rPr>
                <w:rFonts w:ascii="GHEA Grapalat" w:hAnsi="GHEA Grapalat"/>
                <w:vertAlign w:val="superscript"/>
              </w:rPr>
              <w:t>/</w:t>
            </w:r>
            <w:proofErr w:type="spellStart"/>
            <w:r>
              <w:rPr>
                <w:rFonts w:ascii="GHEA Grapalat" w:hAnsi="GHEA Grapalat"/>
                <w:vertAlign w:val="superscript"/>
              </w:rPr>
              <w:t>подпись</w:t>
            </w:r>
            <w:proofErr w:type="spellEnd"/>
            <w:r>
              <w:rPr>
                <w:rFonts w:ascii="GHEA Grapalat" w:hAnsi="GHEA Grapalat"/>
                <w:vertAlign w:val="superscript"/>
              </w:rPr>
              <w:t>/</w:t>
            </w:r>
          </w:p>
          <w:p w14:paraId="356C5608" w14:textId="77777777" w:rsidR="00D20324" w:rsidRDefault="00D20324" w:rsidP="0023109D">
            <w:pPr>
              <w:widowControl w:val="0"/>
              <w:spacing w:after="160" w:line="360" w:lineRule="auto"/>
              <w:jc w:val="center"/>
              <w:rPr>
                <w:rFonts w:ascii="GHEA Grapalat" w:hAnsi="GHEA Grapalat"/>
              </w:rPr>
            </w:pPr>
          </w:p>
          <w:p w14:paraId="182D3C83" w14:textId="77777777" w:rsidR="00D20324" w:rsidRDefault="00D20324" w:rsidP="0023109D">
            <w:pPr>
              <w:widowControl w:val="0"/>
              <w:spacing w:after="160" w:line="360" w:lineRule="auto"/>
              <w:jc w:val="center"/>
              <w:rPr>
                <w:rFonts w:ascii="GHEA Grapalat" w:hAnsi="GHEA Grapalat"/>
              </w:rPr>
            </w:pPr>
            <w:r>
              <w:rPr>
                <w:rFonts w:ascii="GHEA Grapalat" w:hAnsi="GHEA Grapalat"/>
              </w:rPr>
              <w:t>М. П.</w:t>
            </w:r>
          </w:p>
        </w:tc>
        <w:tc>
          <w:tcPr>
            <w:tcW w:w="4111" w:type="dxa"/>
          </w:tcPr>
          <w:p w14:paraId="1A772BA2" w14:textId="77777777" w:rsidR="00D20324" w:rsidRDefault="00D20324" w:rsidP="0023109D">
            <w:pPr>
              <w:widowControl w:val="0"/>
              <w:spacing w:after="160" w:line="360" w:lineRule="auto"/>
              <w:jc w:val="center"/>
              <w:rPr>
                <w:rFonts w:ascii="GHEA Grapalat" w:hAnsi="GHEA Grapalat"/>
                <w:b/>
              </w:rPr>
            </w:pPr>
            <w:r>
              <w:rPr>
                <w:rFonts w:ascii="GHEA Grapalat" w:hAnsi="GHEA Grapalat"/>
                <w:b/>
              </w:rPr>
              <w:t>ИСПОЛНИТЕЛЬ</w:t>
            </w:r>
          </w:p>
          <w:p w14:paraId="68D1A89C" w14:textId="77777777" w:rsidR="00D20324" w:rsidRDefault="00D20324" w:rsidP="0023109D">
            <w:pPr>
              <w:widowControl w:val="0"/>
              <w:jc w:val="center"/>
              <w:rPr>
                <w:rFonts w:ascii="GHEA Grapalat" w:hAnsi="GHEA Grapalat"/>
              </w:rPr>
            </w:pPr>
            <w:r>
              <w:rPr>
                <w:rFonts w:ascii="GHEA Grapalat" w:hAnsi="GHEA Grapalat"/>
              </w:rPr>
              <w:t>____________________________</w:t>
            </w:r>
          </w:p>
          <w:p w14:paraId="4E3E62CE" w14:textId="77777777" w:rsidR="00D20324" w:rsidRDefault="00D20324" w:rsidP="0023109D">
            <w:pPr>
              <w:widowControl w:val="0"/>
              <w:spacing w:after="160" w:line="360" w:lineRule="auto"/>
              <w:jc w:val="center"/>
              <w:rPr>
                <w:rFonts w:ascii="GHEA Grapalat" w:hAnsi="GHEA Grapalat"/>
                <w:vertAlign w:val="superscript"/>
              </w:rPr>
            </w:pPr>
            <w:r>
              <w:rPr>
                <w:rFonts w:ascii="GHEA Grapalat" w:hAnsi="GHEA Grapalat"/>
                <w:vertAlign w:val="superscript"/>
              </w:rPr>
              <w:t>/</w:t>
            </w:r>
            <w:proofErr w:type="spellStart"/>
            <w:r>
              <w:rPr>
                <w:rFonts w:ascii="GHEA Grapalat" w:hAnsi="GHEA Grapalat"/>
                <w:vertAlign w:val="superscript"/>
              </w:rPr>
              <w:t>подпись</w:t>
            </w:r>
            <w:proofErr w:type="spellEnd"/>
            <w:r>
              <w:rPr>
                <w:rFonts w:ascii="GHEA Grapalat" w:hAnsi="GHEA Grapalat"/>
                <w:vertAlign w:val="superscript"/>
              </w:rPr>
              <w:t>/</w:t>
            </w:r>
          </w:p>
          <w:p w14:paraId="4A615586" w14:textId="77777777" w:rsidR="00D20324" w:rsidRDefault="00D20324" w:rsidP="0023109D">
            <w:pPr>
              <w:widowControl w:val="0"/>
              <w:spacing w:after="160" w:line="360" w:lineRule="auto"/>
              <w:jc w:val="center"/>
              <w:rPr>
                <w:rFonts w:ascii="GHEA Grapalat" w:hAnsi="GHEA Grapalat"/>
              </w:rPr>
            </w:pPr>
          </w:p>
          <w:p w14:paraId="131AC39C" w14:textId="77777777" w:rsidR="00D20324" w:rsidRDefault="00D20324" w:rsidP="0023109D">
            <w:pPr>
              <w:widowControl w:val="0"/>
              <w:spacing w:after="160" w:line="360" w:lineRule="auto"/>
              <w:jc w:val="center"/>
              <w:rPr>
                <w:rFonts w:ascii="GHEA Grapalat" w:hAnsi="GHEA Grapalat"/>
              </w:rPr>
            </w:pPr>
            <w:r>
              <w:rPr>
                <w:rFonts w:ascii="GHEA Grapalat" w:hAnsi="GHEA Grapalat"/>
              </w:rPr>
              <w:t>М. П.</w:t>
            </w:r>
          </w:p>
        </w:tc>
      </w:tr>
    </w:tbl>
    <w:p w14:paraId="1095E8B0" w14:textId="77777777" w:rsidR="00D20324" w:rsidRDefault="00D20324" w:rsidP="00D20324">
      <w:pPr>
        <w:widowControl w:val="0"/>
        <w:spacing w:after="160" w:line="360" w:lineRule="auto"/>
        <w:ind w:firstLine="709"/>
        <w:jc w:val="center"/>
        <w:rPr>
          <w:rFonts w:ascii="GHEA Grapalat" w:hAnsi="GHEA Grapalat"/>
          <w:b/>
        </w:rPr>
      </w:pPr>
    </w:p>
    <w:p w14:paraId="620C60F5" w14:textId="77777777" w:rsidR="00D20324" w:rsidRPr="00D20324" w:rsidRDefault="00D20324" w:rsidP="00D20324">
      <w:pPr>
        <w:widowControl w:val="0"/>
        <w:spacing w:after="160" w:line="360" w:lineRule="auto"/>
        <w:ind w:firstLine="567"/>
        <w:jc w:val="both"/>
        <w:rPr>
          <w:rFonts w:ascii="GHEA Grapalat" w:hAnsi="GHEA Grapalat" w:cs="Sylfaen"/>
          <w:i/>
          <w:lang w:val="ru-RU"/>
        </w:rPr>
      </w:pPr>
      <w:r w:rsidRPr="00D20324">
        <w:rPr>
          <w:rFonts w:ascii="GHEA Grapalat" w:hAnsi="GHEA Grapalat"/>
          <w:i/>
          <w:lang w:val="ru-RU"/>
        </w:rPr>
        <w:t>В случае необходимости в договор могут быть включены не противоречащие законодательству Республики Армения положения.</w:t>
      </w:r>
    </w:p>
    <w:p w14:paraId="0FF0799D" w14:textId="77777777" w:rsidR="00321D4A" w:rsidRPr="00D20324" w:rsidRDefault="00321D4A" w:rsidP="00F858E6">
      <w:pPr>
        <w:spacing w:after="0" w:line="240" w:lineRule="auto"/>
        <w:jc w:val="both"/>
        <w:rPr>
          <w:rFonts w:ascii="GHEA Grapalat" w:hAnsi="GHEA Grapalat"/>
          <w:b/>
          <w:color w:val="000000" w:themeColor="text1"/>
          <w:lang w:val="ru-RU"/>
        </w:rPr>
        <w:sectPr w:rsidR="00321D4A" w:rsidRPr="00D20324" w:rsidSect="006029E0">
          <w:pgSz w:w="12240" w:h="15840"/>
          <w:pgMar w:top="567" w:right="616" w:bottom="426" w:left="1134" w:header="708" w:footer="708" w:gutter="0"/>
          <w:cols w:space="708"/>
          <w:docGrid w:linePitch="360"/>
        </w:sectPr>
      </w:pPr>
    </w:p>
    <w:p w14:paraId="17763103" w14:textId="77777777" w:rsidR="00F858E6" w:rsidRPr="00F27E5D" w:rsidRDefault="00F858E6" w:rsidP="00F858E6">
      <w:pPr>
        <w:spacing w:after="0" w:line="240" w:lineRule="auto"/>
        <w:jc w:val="both"/>
        <w:rPr>
          <w:rFonts w:ascii="GHEA Grapalat" w:hAnsi="GHEA Grapalat"/>
          <w:b/>
          <w:color w:val="000000" w:themeColor="text1"/>
          <w:lang w:val="ru-RU"/>
        </w:rPr>
      </w:pPr>
    </w:p>
    <w:p w14:paraId="2C4303AD" w14:textId="77777777" w:rsidR="00F858E6" w:rsidRPr="00F27E5D" w:rsidRDefault="00F858E6" w:rsidP="00F858E6">
      <w:pPr>
        <w:spacing w:after="0" w:line="240" w:lineRule="auto"/>
        <w:jc w:val="right"/>
        <w:rPr>
          <w:rFonts w:ascii="GHEA Grapalat" w:hAnsi="GHEA Grapalat"/>
          <w:i/>
          <w:color w:val="000000" w:themeColor="text1"/>
          <w:lang w:val="ru-RU"/>
        </w:rPr>
      </w:pPr>
      <w:r w:rsidRPr="00F27E5D">
        <w:rPr>
          <w:rFonts w:ascii="GHEA Grapalat" w:hAnsi="GHEA Grapalat"/>
          <w:i/>
          <w:color w:val="000000" w:themeColor="text1"/>
          <w:lang w:val="ru-RU"/>
        </w:rPr>
        <w:t>Приложение № 1</w:t>
      </w:r>
    </w:p>
    <w:p w14:paraId="21F0D78B" w14:textId="339C24FC" w:rsidR="00F858E6" w:rsidRPr="00FC05F7" w:rsidRDefault="00F858E6" w:rsidP="00FC05F7">
      <w:pPr>
        <w:widowControl w:val="0"/>
        <w:spacing w:after="160"/>
        <w:ind w:firstLine="567"/>
        <w:jc w:val="right"/>
        <w:rPr>
          <w:rFonts w:ascii="GHEA Grapalat" w:hAnsi="GHEA Grapalat" w:cs="Arial"/>
          <w:b/>
          <w:lang w:val="ru-RU"/>
        </w:rPr>
      </w:pPr>
      <w:r w:rsidRPr="00F27E5D">
        <w:rPr>
          <w:rFonts w:ascii="GHEA Grapalat" w:hAnsi="GHEA Grapalat"/>
          <w:i/>
          <w:color w:val="000000" w:themeColor="text1"/>
          <w:lang w:val="ru-RU"/>
        </w:rPr>
        <w:t>к Договору под кодом   "</w:t>
      </w:r>
      <w:r w:rsidR="00FC05F7" w:rsidRPr="00D20324">
        <w:rPr>
          <w:rFonts w:ascii="GHEA Grapalat" w:hAnsi="GHEA Grapalat"/>
          <w:b/>
          <w:lang w:val="ru-RU"/>
        </w:rPr>
        <w:t>"</w:t>
      </w:r>
      <w:r w:rsidR="00FC05F7" w:rsidRPr="00D47073">
        <w:rPr>
          <w:rFonts w:ascii="GHEA Grapalat" w:hAnsi="GHEA Grapalat"/>
          <w:lang w:val="af-ZA"/>
        </w:rPr>
        <w:t xml:space="preserve"> </w:t>
      </w:r>
      <w:r w:rsidR="00FC05F7">
        <w:rPr>
          <w:rFonts w:ascii="GHEA Grapalat" w:hAnsi="GHEA Grapalat"/>
          <w:lang w:val="af-ZA"/>
        </w:rPr>
        <w:t>Հ</w:t>
      </w:r>
      <w:r w:rsidR="00FC05F7">
        <w:rPr>
          <w:rFonts w:ascii="GHEA Grapalat" w:hAnsi="GHEA Grapalat"/>
          <w:lang w:val="hy-AM"/>
        </w:rPr>
        <w:t>ԸՖ</w:t>
      </w:r>
      <w:r w:rsidR="00FC05F7">
        <w:rPr>
          <w:rFonts w:ascii="GHEA Grapalat" w:hAnsi="GHEA Grapalat"/>
          <w:lang w:val="af-ZA"/>
        </w:rPr>
        <w:t>-ԳՀԾՁԲ-</w:t>
      </w:r>
      <w:r w:rsidR="00FC05F7">
        <w:rPr>
          <w:rFonts w:ascii="GHEA Grapalat" w:hAnsi="GHEA Grapalat"/>
          <w:lang w:val="hy-AM"/>
        </w:rPr>
        <w:t>5/25</w:t>
      </w:r>
      <w:r w:rsidR="00FC05F7" w:rsidRPr="00D20324">
        <w:rPr>
          <w:rFonts w:ascii="GHEA Grapalat" w:hAnsi="GHEA Grapalat"/>
          <w:b/>
          <w:lang w:val="ru-RU"/>
        </w:rPr>
        <w:t>"</w:t>
      </w:r>
      <w:r w:rsidRPr="00F27E5D">
        <w:rPr>
          <w:rFonts w:ascii="GHEA Grapalat" w:hAnsi="GHEA Grapalat"/>
          <w:i/>
          <w:color w:val="000000" w:themeColor="text1"/>
          <w:lang w:val="ru-RU"/>
        </w:rPr>
        <w:br/>
        <w:t>заключенному "___"</w:t>
      </w:r>
      <w:r w:rsidRPr="00F27E5D">
        <w:rPr>
          <w:rFonts w:ascii="GHEA Grapalat" w:hAnsi="GHEA Grapalat"/>
          <w:i/>
          <w:color w:val="000000" w:themeColor="text1"/>
          <w:lang w:val="ru-RU"/>
        </w:rPr>
        <w:tab/>
        <w:t>_______20__г.</w:t>
      </w:r>
    </w:p>
    <w:p w14:paraId="2F89C537" w14:textId="77777777" w:rsidR="00F858E6" w:rsidRPr="00F27E5D" w:rsidRDefault="00F858E6" w:rsidP="00F858E6">
      <w:pPr>
        <w:widowControl w:val="0"/>
        <w:spacing w:line="240" w:lineRule="auto"/>
        <w:jc w:val="center"/>
        <w:rPr>
          <w:rFonts w:ascii="GHEA Grapalat" w:hAnsi="GHEA Grapalat"/>
          <w:lang w:val="ru-RU"/>
        </w:rPr>
      </w:pPr>
    </w:p>
    <w:p w14:paraId="535FA107" w14:textId="77777777" w:rsidR="00F858E6" w:rsidRPr="00F27E5D" w:rsidRDefault="00F858E6" w:rsidP="00F858E6">
      <w:pPr>
        <w:widowControl w:val="0"/>
        <w:spacing w:line="240" w:lineRule="auto"/>
        <w:jc w:val="center"/>
        <w:rPr>
          <w:rFonts w:ascii="GHEA Grapalat" w:hAnsi="GHEA Grapalat"/>
          <w:lang w:val="ru-RU"/>
        </w:rPr>
      </w:pPr>
      <w:r w:rsidRPr="00F27E5D">
        <w:rPr>
          <w:rFonts w:ascii="GHEA Grapalat" w:hAnsi="GHEA Grapalat"/>
          <w:lang w:val="ru-RU"/>
        </w:rPr>
        <w:t xml:space="preserve">ТЕХНИЧЕСКАЯ ХАРАКТЕРИСТИКА </w:t>
      </w:r>
    </w:p>
    <w:p w14:paraId="16B15F6A" w14:textId="77777777" w:rsidR="00F858E6" w:rsidRPr="00F27E5D" w:rsidRDefault="00F858E6" w:rsidP="00F858E6">
      <w:pPr>
        <w:widowControl w:val="0"/>
        <w:spacing w:line="240" w:lineRule="auto"/>
        <w:jc w:val="center"/>
        <w:rPr>
          <w:rFonts w:ascii="GHEA Grapalat" w:hAnsi="GHEA Grapalat"/>
          <w:lang w:val="ru-RU"/>
        </w:rPr>
      </w:pPr>
    </w:p>
    <w:p w14:paraId="2DA61F21" w14:textId="77777777" w:rsidR="00F858E6" w:rsidRPr="00F27E5D" w:rsidRDefault="00F858E6" w:rsidP="00F858E6">
      <w:pPr>
        <w:spacing w:after="0" w:line="240" w:lineRule="auto"/>
        <w:jc w:val="both"/>
        <w:rPr>
          <w:rFonts w:ascii="GHEA Grapalat" w:hAnsi="GHEA Grapalat"/>
          <w:color w:val="000000" w:themeColor="text1"/>
          <w:sz w:val="24"/>
          <w:lang w:val="ru-RU"/>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0"/>
        <w:gridCol w:w="2510"/>
        <w:gridCol w:w="2511"/>
        <w:gridCol w:w="7532"/>
      </w:tblGrid>
      <w:tr w:rsidR="0023109D" w:rsidRPr="00F27E5D" w14:paraId="304221C5" w14:textId="77777777" w:rsidTr="0000192D">
        <w:trPr>
          <w:trHeight w:val="354"/>
        </w:trPr>
        <w:tc>
          <w:tcPr>
            <w:tcW w:w="15063" w:type="dxa"/>
            <w:gridSpan w:val="4"/>
            <w:vAlign w:val="center"/>
          </w:tcPr>
          <w:p w14:paraId="5905029D"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Услуга</w:t>
            </w:r>
            <w:proofErr w:type="spellEnd"/>
          </w:p>
        </w:tc>
      </w:tr>
      <w:tr w:rsidR="0023109D" w:rsidRPr="00F27E5D" w14:paraId="2D91CBAA" w14:textId="77777777" w:rsidTr="0000192D">
        <w:trPr>
          <w:trHeight w:val="354"/>
        </w:trPr>
        <w:tc>
          <w:tcPr>
            <w:tcW w:w="2510" w:type="dxa"/>
            <w:vAlign w:val="center"/>
          </w:tcPr>
          <w:p w14:paraId="74164925"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Номер</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предусмотренного</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приглашением</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лота</w:t>
            </w:r>
            <w:proofErr w:type="spellEnd"/>
          </w:p>
        </w:tc>
        <w:tc>
          <w:tcPr>
            <w:tcW w:w="2510" w:type="dxa"/>
            <w:vAlign w:val="center"/>
          </w:tcPr>
          <w:p w14:paraId="160114B1" w14:textId="77777777" w:rsidR="0023109D" w:rsidRPr="00F27E5D" w:rsidRDefault="0023109D" w:rsidP="0023109D">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Промежуточный код, предусмотренный планом закупок по классификации ЕЗК (</w:t>
            </w:r>
            <w:r w:rsidRPr="00F27E5D">
              <w:rPr>
                <w:rFonts w:ascii="GHEA Grapalat" w:hAnsi="GHEA Grapalat"/>
                <w:b/>
                <w:bCs/>
                <w:i/>
                <w:iCs/>
                <w:sz w:val="14"/>
                <w:szCs w:val="14"/>
              </w:rPr>
              <w:t>CPV</w:t>
            </w:r>
            <w:r w:rsidRPr="00F27E5D">
              <w:rPr>
                <w:rFonts w:ascii="GHEA Grapalat" w:hAnsi="GHEA Grapalat"/>
                <w:b/>
                <w:bCs/>
                <w:i/>
                <w:iCs/>
                <w:sz w:val="14"/>
                <w:szCs w:val="14"/>
                <w:lang w:val="ru-RU"/>
              </w:rPr>
              <w:t>)</w:t>
            </w:r>
          </w:p>
        </w:tc>
        <w:tc>
          <w:tcPr>
            <w:tcW w:w="2511" w:type="dxa"/>
            <w:vAlign w:val="center"/>
          </w:tcPr>
          <w:p w14:paraId="428394B4"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Полное</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название</w:t>
            </w:r>
            <w:proofErr w:type="spellEnd"/>
          </w:p>
        </w:tc>
        <w:tc>
          <w:tcPr>
            <w:tcW w:w="7532" w:type="dxa"/>
            <w:vAlign w:val="center"/>
          </w:tcPr>
          <w:p w14:paraId="4CECA564"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Техническая</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характеристика</w:t>
            </w:r>
            <w:proofErr w:type="spellEnd"/>
          </w:p>
        </w:tc>
      </w:tr>
      <w:tr w:rsidR="0000192D" w:rsidRPr="003E7AC5" w14:paraId="5DC69A33" w14:textId="77777777" w:rsidTr="0000192D">
        <w:trPr>
          <w:trHeight w:val="354"/>
        </w:trPr>
        <w:tc>
          <w:tcPr>
            <w:tcW w:w="2510" w:type="dxa"/>
            <w:vAlign w:val="center"/>
          </w:tcPr>
          <w:p w14:paraId="4D3F0688" w14:textId="77777777" w:rsidR="0000192D" w:rsidRPr="00F27E5D" w:rsidRDefault="0000192D" w:rsidP="0000192D">
            <w:pPr>
              <w:spacing w:line="240" w:lineRule="auto"/>
              <w:jc w:val="center"/>
              <w:rPr>
                <w:rFonts w:ascii="GHEA Grapalat" w:hAnsi="GHEA Grapalat"/>
                <w:b/>
                <w:bCs/>
                <w:i/>
                <w:iCs/>
                <w:sz w:val="14"/>
                <w:szCs w:val="14"/>
              </w:rPr>
            </w:pPr>
            <w:r w:rsidRPr="00F27E5D">
              <w:rPr>
                <w:rFonts w:ascii="GHEA Grapalat" w:hAnsi="GHEA Grapalat"/>
                <w:b/>
                <w:bCs/>
                <w:i/>
                <w:iCs/>
                <w:sz w:val="14"/>
                <w:szCs w:val="14"/>
              </w:rPr>
              <w:t>1</w:t>
            </w:r>
          </w:p>
        </w:tc>
        <w:tc>
          <w:tcPr>
            <w:tcW w:w="2510" w:type="dxa"/>
            <w:vAlign w:val="center"/>
          </w:tcPr>
          <w:p w14:paraId="05EA7E14" w14:textId="77777777" w:rsidR="0000192D" w:rsidRPr="00310BB2" w:rsidRDefault="00310BB2" w:rsidP="0000192D">
            <w:pPr>
              <w:spacing w:line="240" w:lineRule="auto"/>
              <w:jc w:val="center"/>
              <w:rPr>
                <w:rFonts w:ascii="GHEA Grapalat" w:hAnsi="GHEA Grapalat"/>
                <w:b/>
                <w:bCs/>
                <w:i/>
                <w:iCs/>
                <w:sz w:val="14"/>
                <w:szCs w:val="14"/>
              </w:rPr>
            </w:pPr>
            <w:r w:rsidRPr="00310BB2">
              <w:rPr>
                <w:rFonts w:ascii="GHEA Grapalat" w:hAnsi="GHEA Grapalat" w:cs="Calibri"/>
                <w:b/>
                <w:i/>
                <w:color w:val="000000"/>
                <w:sz w:val="14"/>
              </w:rPr>
              <w:t>55110000</w:t>
            </w:r>
          </w:p>
        </w:tc>
        <w:tc>
          <w:tcPr>
            <w:tcW w:w="2511" w:type="dxa"/>
            <w:vAlign w:val="center"/>
          </w:tcPr>
          <w:p w14:paraId="0FF3839C" w14:textId="77777777" w:rsidR="0000192D" w:rsidRPr="00F27E5D" w:rsidRDefault="0000192D" w:rsidP="0000192D">
            <w:pPr>
              <w:spacing w:line="240" w:lineRule="auto"/>
              <w:jc w:val="center"/>
              <w:rPr>
                <w:rFonts w:ascii="GHEA Grapalat" w:hAnsi="GHEA Grapalat"/>
                <w:b/>
                <w:bCs/>
                <w:i/>
                <w:iCs/>
                <w:sz w:val="14"/>
                <w:szCs w:val="14"/>
                <w:lang w:val="ru-RU"/>
              </w:rPr>
            </w:pPr>
            <w:r w:rsidRPr="00486088">
              <w:rPr>
                <w:rFonts w:ascii="GHEA Grapalat" w:hAnsi="GHEA Grapalat"/>
                <w:b/>
                <w:i/>
                <w:sz w:val="14"/>
                <w:szCs w:val="20"/>
                <w:vertAlign w:val="superscript"/>
                <w:lang w:val="hy-AM"/>
              </w:rPr>
              <w:t>«</w:t>
            </w:r>
            <w:r w:rsidRPr="00486088">
              <w:rPr>
                <w:rFonts w:ascii="GHEA Grapalat" w:hAnsi="GHEA Grapalat"/>
                <w:b/>
                <w:i/>
                <w:sz w:val="14"/>
                <w:lang w:val="ru-RU"/>
              </w:rPr>
              <w:t>ОРГАНИЗАЦИИ ОБУЧАЮЩИХ ВСТРЕЧ"</w:t>
            </w:r>
          </w:p>
        </w:tc>
        <w:tc>
          <w:tcPr>
            <w:tcW w:w="7532" w:type="dxa"/>
          </w:tcPr>
          <w:p w14:paraId="0C0CAFF2" w14:textId="77777777" w:rsidR="0000192D" w:rsidRPr="0000192D" w:rsidRDefault="0000192D" w:rsidP="0000192D">
            <w:pPr>
              <w:rPr>
                <w:b/>
                <w:i/>
                <w:sz w:val="14"/>
                <w:lang w:val="ru-RU"/>
              </w:rPr>
            </w:pPr>
            <w:r w:rsidRPr="0000192D">
              <w:rPr>
                <w:rFonts w:ascii="GHEA Grapalat" w:hAnsi="GHEA Grapalat"/>
                <w:b/>
                <w:i/>
                <w:sz w:val="14"/>
                <w:lang w:val="hy-AM"/>
              </w:rPr>
              <w:t>Техническая спецификация прилагается к настоящему приглашению.</w:t>
            </w:r>
          </w:p>
        </w:tc>
      </w:tr>
      <w:tr w:rsidR="00310BB2" w:rsidRPr="003E7AC5" w14:paraId="1C0CA8D8" w14:textId="77777777" w:rsidTr="00D144EC">
        <w:trPr>
          <w:trHeight w:val="354"/>
        </w:trPr>
        <w:tc>
          <w:tcPr>
            <w:tcW w:w="2510" w:type="dxa"/>
            <w:vAlign w:val="center"/>
          </w:tcPr>
          <w:p w14:paraId="271674B7" w14:textId="77777777" w:rsidR="00310BB2" w:rsidRPr="0000192D" w:rsidRDefault="00310BB2" w:rsidP="00310BB2">
            <w:pPr>
              <w:spacing w:line="240" w:lineRule="auto"/>
              <w:jc w:val="center"/>
              <w:rPr>
                <w:rFonts w:ascii="GHEA Grapalat" w:hAnsi="GHEA Grapalat"/>
                <w:b/>
                <w:bCs/>
                <w:i/>
                <w:iCs/>
                <w:sz w:val="14"/>
                <w:szCs w:val="14"/>
                <w:lang w:val="hy-AM"/>
              </w:rPr>
            </w:pPr>
            <w:r>
              <w:rPr>
                <w:rFonts w:ascii="GHEA Grapalat" w:hAnsi="GHEA Grapalat"/>
                <w:b/>
                <w:bCs/>
                <w:i/>
                <w:iCs/>
                <w:sz w:val="14"/>
                <w:szCs w:val="14"/>
                <w:lang w:val="hy-AM"/>
              </w:rPr>
              <w:t>2</w:t>
            </w:r>
          </w:p>
        </w:tc>
        <w:tc>
          <w:tcPr>
            <w:tcW w:w="2510" w:type="dxa"/>
            <w:vAlign w:val="center"/>
          </w:tcPr>
          <w:p w14:paraId="23885052" w14:textId="77777777" w:rsidR="00310BB2" w:rsidRPr="0000192D" w:rsidRDefault="00310BB2" w:rsidP="00310BB2">
            <w:pPr>
              <w:spacing w:line="240" w:lineRule="auto"/>
              <w:jc w:val="center"/>
              <w:rPr>
                <w:rFonts w:ascii="GHEA Grapalat" w:hAnsi="GHEA Grapalat"/>
                <w:b/>
                <w:i/>
                <w:sz w:val="14"/>
                <w:lang w:val="ru-RU"/>
              </w:rPr>
            </w:pPr>
            <w:r w:rsidRPr="00310BB2">
              <w:rPr>
                <w:rFonts w:ascii="GHEA Grapalat" w:hAnsi="GHEA Grapalat" w:cs="Calibri"/>
                <w:b/>
                <w:i/>
                <w:color w:val="000000"/>
                <w:sz w:val="14"/>
              </w:rPr>
              <w:t>55110000</w:t>
            </w:r>
          </w:p>
        </w:tc>
        <w:tc>
          <w:tcPr>
            <w:tcW w:w="2511" w:type="dxa"/>
          </w:tcPr>
          <w:p w14:paraId="3F7E2A56" w14:textId="77777777" w:rsidR="00310BB2" w:rsidRDefault="00310BB2" w:rsidP="00310BB2">
            <w:pPr>
              <w:jc w:val="center"/>
            </w:pPr>
            <w:r w:rsidRPr="0027055C">
              <w:rPr>
                <w:rFonts w:ascii="GHEA Grapalat" w:hAnsi="GHEA Grapalat"/>
                <w:b/>
                <w:i/>
                <w:sz w:val="14"/>
                <w:szCs w:val="20"/>
                <w:vertAlign w:val="superscript"/>
                <w:lang w:val="hy-AM"/>
              </w:rPr>
              <w:t>«</w:t>
            </w:r>
            <w:r w:rsidRPr="0027055C">
              <w:rPr>
                <w:rFonts w:ascii="GHEA Grapalat" w:hAnsi="GHEA Grapalat"/>
                <w:b/>
                <w:i/>
                <w:sz w:val="14"/>
                <w:lang w:val="ru-RU"/>
              </w:rPr>
              <w:t>ОРГАНИЗАЦИИ ОБУЧАЮЩИХ ВСТРЕЧ"</w:t>
            </w:r>
          </w:p>
        </w:tc>
        <w:tc>
          <w:tcPr>
            <w:tcW w:w="7532" w:type="dxa"/>
          </w:tcPr>
          <w:p w14:paraId="662B0932" w14:textId="77777777" w:rsidR="00310BB2" w:rsidRPr="0000192D" w:rsidRDefault="00310BB2" w:rsidP="00310BB2">
            <w:pPr>
              <w:rPr>
                <w:b/>
                <w:i/>
                <w:sz w:val="14"/>
                <w:lang w:val="ru-RU"/>
              </w:rPr>
            </w:pPr>
            <w:r w:rsidRPr="0000192D">
              <w:rPr>
                <w:rFonts w:ascii="GHEA Grapalat" w:hAnsi="GHEA Grapalat"/>
                <w:b/>
                <w:i/>
                <w:sz w:val="14"/>
                <w:lang w:val="hy-AM"/>
              </w:rPr>
              <w:t>Техническая спецификация прилагается к настоящему приглашению.</w:t>
            </w:r>
          </w:p>
        </w:tc>
      </w:tr>
      <w:tr w:rsidR="00310BB2" w:rsidRPr="003E7AC5" w14:paraId="3F215626" w14:textId="77777777" w:rsidTr="00D144EC">
        <w:trPr>
          <w:trHeight w:val="354"/>
        </w:trPr>
        <w:tc>
          <w:tcPr>
            <w:tcW w:w="2510" w:type="dxa"/>
            <w:vAlign w:val="center"/>
          </w:tcPr>
          <w:p w14:paraId="2CB62C9A" w14:textId="77777777" w:rsidR="00310BB2" w:rsidRDefault="00310BB2" w:rsidP="00310BB2">
            <w:pPr>
              <w:spacing w:line="240" w:lineRule="auto"/>
              <w:jc w:val="center"/>
              <w:rPr>
                <w:rFonts w:ascii="GHEA Grapalat" w:hAnsi="GHEA Grapalat"/>
                <w:b/>
                <w:bCs/>
                <w:i/>
                <w:iCs/>
                <w:sz w:val="14"/>
                <w:szCs w:val="14"/>
                <w:lang w:val="hy-AM"/>
              </w:rPr>
            </w:pPr>
            <w:r>
              <w:rPr>
                <w:rFonts w:ascii="GHEA Grapalat" w:hAnsi="GHEA Grapalat"/>
                <w:b/>
                <w:bCs/>
                <w:i/>
                <w:iCs/>
                <w:sz w:val="14"/>
                <w:szCs w:val="14"/>
                <w:lang w:val="hy-AM"/>
              </w:rPr>
              <w:t>3</w:t>
            </w:r>
          </w:p>
        </w:tc>
        <w:tc>
          <w:tcPr>
            <w:tcW w:w="2510" w:type="dxa"/>
          </w:tcPr>
          <w:p w14:paraId="63D9EA62" w14:textId="77777777" w:rsidR="00310BB2" w:rsidRDefault="00310BB2" w:rsidP="00310BB2">
            <w:pPr>
              <w:jc w:val="center"/>
            </w:pPr>
            <w:r w:rsidRPr="006E2C45">
              <w:rPr>
                <w:rFonts w:ascii="GHEA Grapalat" w:hAnsi="GHEA Grapalat" w:cs="Calibri"/>
                <w:b/>
                <w:i/>
                <w:color w:val="000000"/>
                <w:sz w:val="14"/>
              </w:rPr>
              <w:t>55110000</w:t>
            </w:r>
          </w:p>
        </w:tc>
        <w:tc>
          <w:tcPr>
            <w:tcW w:w="2511" w:type="dxa"/>
          </w:tcPr>
          <w:p w14:paraId="3A0194A8" w14:textId="77777777" w:rsidR="00310BB2" w:rsidRDefault="00310BB2" w:rsidP="00310BB2">
            <w:pPr>
              <w:jc w:val="center"/>
            </w:pPr>
            <w:r w:rsidRPr="0027055C">
              <w:rPr>
                <w:rFonts w:ascii="GHEA Grapalat" w:hAnsi="GHEA Grapalat"/>
                <w:b/>
                <w:i/>
                <w:sz w:val="14"/>
                <w:szCs w:val="20"/>
                <w:vertAlign w:val="superscript"/>
                <w:lang w:val="hy-AM"/>
              </w:rPr>
              <w:t>«</w:t>
            </w:r>
            <w:r w:rsidRPr="0027055C">
              <w:rPr>
                <w:rFonts w:ascii="GHEA Grapalat" w:hAnsi="GHEA Grapalat"/>
                <w:b/>
                <w:i/>
                <w:sz w:val="14"/>
                <w:lang w:val="ru-RU"/>
              </w:rPr>
              <w:t>ОРГАНИЗАЦИИ ОБУЧАЮЩИХ ВСТРЕЧ"</w:t>
            </w:r>
          </w:p>
        </w:tc>
        <w:tc>
          <w:tcPr>
            <w:tcW w:w="7532" w:type="dxa"/>
          </w:tcPr>
          <w:p w14:paraId="69B0CFD0" w14:textId="77777777" w:rsidR="00310BB2" w:rsidRPr="00310BB2" w:rsidRDefault="00310BB2" w:rsidP="00310BB2">
            <w:pPr>
              <w:rPr>
                <w:lang w:val="ru-RU"/>
              </w:rPr>
            </w:pPr>
            <w:r w:rsidRPr="00C56013">
              <w:rPr>
                <w:rFonts w:ascii="GHEA Grapalat" w:hAnsi="GHEA Grapalat"/>
                <w:b/>
                <w:i/>
                <w:sz w:val="14"/>
                <w:lang w:val="hy-AM"/>
              </w:rPr>
              <w:t>Техническая спецификация прилагается к настоящему приглашению.</w:t>
            </w:r>
          </w:p>
        </w:tc>
      </w:tr>
      <w:tr w:rsidR="00310BB2" w:rsidRPr="003E7AC5" w14:paraId="78209237" w14:textId="77777777" w:rsidTr="00D144EC">
        <w:trPr>
          <w:trHeight w:val="354"/>
        </w:trPr>
        <w:tc>
          <w:tcPr>
            <w:tcW w:w="2510" w:type="dxa"/>
            <w:vAlign w:val="center"/>
          </w:tcPr>
          <w:p w14:paraId="7CF2C5BE" w14:textId="77777777" w:rsidR="00310BB2" w:rsidRDefault="00310BB2" w:rsidP="00310BB2">
            <w:pPr>
              <w:spacing w:line="240" w:lineRule="auto"/>
              <w:jc w:val="center"/>
              <w:rPr>
                <w:rFonts w:ascii="GHEA Grapalat" w:hAnsi="GHEA Grapalat"/>
                <w:b/>
                <w:bCs/>
                <w:i/>
                <w:iCs/>
                <w:sz w:val="14"/>
                <w:szCs w:val="14"/>
                <w:lang w:val="hy-AM"/>
              </w:rPr>
            </w:pPr>
            <w:r>
              <w:rPr>
                <w:rFonts w:ascii="GHEA Grapalat" w:hAnsi="GHEA Grapalat"/>
                <w:b/>
                <w:bCs/>
                <w:i/>
                <w:iCs/>
                <w:sz w:val="14"/>
                <w:szCs w:val="14"/>
                <w:lang w:val="hy-AM"/>
              </w:rPr>
              <w:t>4</w:t>
            </w:r>
          </w:p>
        </w:tc>
        <w:tc>
          <w:tcPr>
            <w:tcW w:w="2510" w:type="dxa"/>
          </w:tcPr>
          <w:p w14:paraId="08991758" w14:textId="77777777" w:rsidR="00310BB2" w:rsidRDefault="00310BB2" w:rsidP="00310BB2">
            <w:pPr>
              <w:jc w:val="center"/>
            </w:pPr>
            <w:r w:rsidRPr="006E2C45">
              <w:rPr>
                <w:rFonts w:ascii="GHEA Grapalat" w:hAnsi="GHEA Grapalat" w:cs="Calibri"/>
                <w:b/>
                <w:i/>
                <w:color w:val="000000"/>
                <w:sz w:val="14"/>
              </w:rPr>
              <w:t>55110000</w:t>
            </w:r>
          </w:p>
        </w:tc>
        <w:tc>
          <w:tcPr>
            <w:tcW w:w="2511" w:type="dxa"/>
          </w:tcPr>
          <w:p w14:paraId="74212E1B" w14:textId="77777777" w:rsidR="00310BB2" w:rsidRDefault="00310BB2" w:rsidP="00310BB2">
            <w:pPr>
              <w:jc w:val="center"/>
            </w:pPr>
            <w:r w:rsidRPr="0027055C">
              <w:rPr>
                <w:rFonts w:ascii="GHEA Grapalat" w:hAnsi="GHEA Grapalat"/>
                <w:b/>
                <w:i/>
                <w:sz w:val="14"/>
                <w:szCs w:val="20"/>
                <w:vertAlign w:val="superscript"/>
                <w:lang w:val="hy-AM"/>
              </w:rPr>
              <w:t>«</w:t>
            </w:r>
            <w:r w:rsidRPr="0027055C">
              <w:rPr>
                <w:rFonts w:ascii="GHEA Grapalat" w:hAnsi="GHEA Grapalat"/>
                <w:b/>
                <w:i/>
                <w:sz w:val="14"/>
                <w:lang w:val="ru-RU"/>
              </w:rPr>
              <w:t>ОРГАНИЗАЦИИ ОБУЧАЮЩИХ ВСТРЕЧ"</w:t>
            </w:r>
          </w:p>
        </w:tc>
        <w:tc>
          <w:tcPr>
            <w:tcW w:w="7532" w:type="dxa"/>
          </w:tcPr>
          <w:p w14:paraId="37F2C948" w14:textId="77777777" w:rsidR="00310BB2" w:rsidRPr="00310BB2" w:rsidRDefault="00310BB2" w:rsidP="00310BB2">
            <w:pPr>
              <w:rPr>
                <w:lang w:val="ru-RU"/>
              </w:rPr>
            </w:pPr>
            <w:r w:rsidRPr="00C56013">
              <w:rPr>
                <w:rFonts w:ascii="GHEA Grapalat" w:hAnsi="GHEA Grapalat"/>
                <w:b/>
                <w:i/>
                <w:sz w:val="14"/>
                <w:lang w:val="hy-AM"/>
              </w:rPr>
              <w:t>Техническая спецификация прилагается к настоящему приглашению.</w:t>
            </w:r>
          </w:p>
        </w:tc>
      </w:tr>
      <w:tr w:rsidR="00FC05F7" w:rsidRPr="003E7AC5" w14:paraId="5D5E67E4" w14:textId="77777777" w:rsidTr="00D144EC">
        <w:trPr>
          <w:trHeight w:val="354"/>
        </w:trPr>
        <w:tc>
          <w:tcPr>
            <w:tcW w:w="2510" w:type="dxa"/>
            <w:vAlign w:val="center"/>
          </w:tcPr>
          <w:p w14:paraId="2E4D0559" w14:textId="7271ED83" w:rsidR="00FC05F7" w:rsidRDefault="00FC05F7" w:rsidP="00FC05F7">
            <w:pPr>
              <w:spacing w:line="240" w:lineRule="auto"/>
              <w:jc w:val="center"/>
              <w:rPr>
                <w:rFonts w:ascii="GHEA Grapalat" w:hAnsi="GHEA Grapalat"/>
                <w:b/>
                <w:bCs/>
                <w:i/>
                <w:iCs/>
                <w:sz w:val="14"/>
                <w:szCs w:val="14"/>
                <w:lang w:val="hy-AM"/>
              </w:rPr>
            </w:pPr>
            <w:r>
              <w:rPr>
                <w:rFonts w:ascii="GHEA Grapalat" w:hAnsi="GHEA Grapalat"/>
                <w:b/>
                <w:bCs/>
                <w:i/>
                <w:iCs/>
                <w:sz w:val="14"/>
                <w:szCs w:val="14"/>
                <w:lang w:val="hy-AM"/>
              </w:rPr>
              <w:t>5</w:t>
            </w:r>
          </w:p>
        </w:tc>
        <w:tc>
          <w:tcPr>
            <w:tcW w:w="2510" w:type="dxa"/>
          </w:tcPr>
          <w:p w14:paraId="5BD2F1CF" w14:textId="42CD974C" w:rsidR="00FC05F7" w:rsidRPr="006E2C45" w:rsidRDefault="00FC05F7" w:rsidP="00FC05F7">
            <w:pPr>
              <w:jc w:val="center"/>
              <w:rPr>
                <w:rFonts w:ascii="GHEA Grapalat" w:hAnsi="GHEA Grapalat" w:cs="Calibri"/>
                <w:b/>
                <w:i/>
                <w:color w:val="000000"/>
                <w:sz w:val="14"/>
              </w:rPr>
            </w:pPr>
            <w:r w:rsidRPr="006E2C45">
              <w:rPr>
                <w:rFonts w:ascii="GHEA Grapalat" w:hAnsi="GHEA Grapalat" w:cs="Calibri"/>
                <w:b/>
                <w:i/>
                <w:color w:val="000000"/>
                <w:sz w:val="14"/>
              </w:rPr>
              <w:t>55110000</w:t>
            </w:r>
          </w:p>
        </w:tc>
        <w:tc>
          <w:tcPr>
            <w:tcW w:w="2511" w:type="dxa"/>
          </w:tcPr>
          <w:p w14:paraId="4693812B" w14:textId="6432184C" w:rsidR="00FC05F7" w:rsidRPr="0027055C" w:rsidRDefault="00FC05F7" w:rsidP="00FC05F7">
            <w:pPr>
              <w:jc w:val="center"/>
              <w:rPr>
                <w:rFonts w:ascii="GHEA Grapalat" w:hAnsi="GHEA Grapalat"/>
                <w:b/>
                <w:i/>
                <w:sz w:val="14"/>
                <w:szCs w:val="20"/>
                <w:vertAlign w:val="superscript"/>
                <w:lang w:val="hy-AM"/>
              </w:rPr>
            </w:pPr>
            <w:r w:rsidRPr="0027055C">
              <w:rPr>
                <w:rFonts w:ascii="GHEA Grapalat" w:hAnsi="GHEA Grapalat"/>
                <w:b/>
                <w:i/>
                <w:sz w:val="14"/>
                <w:szCs w:val="20"/>
                <w:vertAlign w:val="superscript"/>
                <w:lang w:val="hy-AM"/>
              </w:rPr>
              <w:t>«</w:t>
            </w:r>
            <w:r w:rsidRPr="0027055C">
              <w:rPr>
                <w:rFonts w:ascii="GHEA Grapalat" w:hAnsi="GHEA Grapalat"/>
                <w:b/>
                <w:i/>
                <w:sz w:val="14"/>
                <w:lang w:val="ru-RU"/>
              </w:rPr>
              <w:t>ОРГАНИЗАЦИИ ОБУЧАЮЩИХ ВСТРЕЧ"</w:t>
            </w:r>
          </w:p>
        </w:tc>
        <w:tc>
          <w:tcPr>
            <w:tcW w:w="7532" w:type="dxa"/>
          </w:tcPr>
          <w:p w14:paraId="23CF28D6" w14:textId="70DB05B5" w:rsidR="00FC05F7" w:rsidRPr="00C56013" w:rsidRDefault="00FC05F7" w:rsidP="00FC05F7">
            <w:pPr>
              <w:rPr>
                <w:rFonts w:ascii="GHEA Grapalat" w:hAnsi="GHEA Grapalat"/>
                <w:b/>
                <w:i/>
                <w:sz w:val="14"/>
                <w:lang w:val="hy-AM"/>
              </w:rPr>
            </w:pPr>
            <w:r w:rsidRPr="00C56013">
              <w:rPr>
                <w:rFonts w:ascii="GHEA Grapalat" w:hAnsi="GHEA Grapalat"/>
                <w:b/>
                <w:i/>
                <w:sz w:val="14"/>
                <w:lang w:val="hy-AM"/>
              </w:rPr>
              <w:t>Техническая спецификация прилагается к настоящему приглашению.</w:t>
            </w:r>
          </w:p>
        </w:tc>
      </w:tr>
    </w:tbl>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C05F7" w:rsidRPr="00F27E5D" w14:paraId="281EC533" w14:textId="77777777" w:rsidTr="003916E5">
        <w:tc>
          <w:tcPr>
            <w:tcW w:w="4536" w:type="dxa"/>
          </w:tcPr>
          <w:p w14:paraId="0876F9C6" w14:textId="77777777" w:rsidR="00FC05F7" w:rsidRPr="00971FD4" w:rsidRDefault="00FC05F7" w:rsidP="003916E5">
            <w:pPr>
              <w:widowControl w:val="0"/>
              <w:rPr>
                <w:rFonts w:ascii="GHEA Grapalat" w:hAnsi="GHEA Grapalat"/>
                <w:b/>
                <w:color w:val="000000" w:themeColor="text1"/>
                <w:lang w:val="ru-RU"/>
              </w:rPr>
            </w:pPr>
          </w:p>
          <w:p w14:paraId="5758C498" w14:textId="77777777" w:rsidR="00FC05F7" w:rsidRPr="00F27E5D" w:rsidRDefault="00FC05F7" w:rsidP="003916E5">
            <w:pPr>
              <w:widowControl w:val="0"/>
              <w:jc w:val="center"/>
              <w:rPr>
                <w:rFonts w:ascii="GHEA Grapalat" w:hAnsi="GHEA Grapalat"/>
                <w:b/>
                <w:color w:val="000000" w:themeColor="text1"/>
              </w:rPr>
            </w:pPr>
            <w:r w:rsidRPr="00F27E5D">
              <w:rPr>
                <w:rFonts w:ascii="GHEA Grapalat" w:hAnsi="GHEA Grapalat"/>
                <w:b/>
                <w:color w:val="000000" w:themeColor="text1"/>
              </w:rPr>
              <w:t>ЗАКАЗЧИК</w:t>
            </w:r>
          </w:p>
          <w:p w14:paraId="037AE6BF" w14:textId="77777777" w:rsidR="00FC05F7" w:rsidRPr="00F27E5D" w:rsidRDefault="00FC05F7" w:rsidP="003916E5">
            <w:pPr>
              <w:widowControl w:val="0"/>
              <w:jc w:val="center"/>
              <w:rPr>
                <w:rFonts w:ascii="GHEA Grapalat" w:hAnsi="GHEA Grapalat"/>
                <w:color w:val="000000" w:themeColor="text1"/>
              </w:rPr>
            </w:pPr>
            <w:r w:rsidRPr="00F27E5D">
              <w:rPr>
                <w:rFonts w:ascii="GHEA Grapalat" w:hAnsi="GHEA Grapalat"/>
                <w:color w:val="000000" w:themeColor="text1"/>
              </w:rPr>
              <w:t>______________________</w:t>
            </w:r>
          </w:p>
          <w:p w14:paraId="1CF2D39A" w14:textId="77777777" w:rsidR="00FC05F7" w:rsidRPr="00F27E5D" w:rsidRDefault="00FC05F7" w:rsidP="003916E5">
            <w:pPr>
              <w:widowControl w:val="0"/>
              <w:spacing w:after="160"/>
              <w:jc w:val="center"/>
              <w:rPr>
                <w:rFonts w:ascii="GHEA Grapalat" w:hAnsi="GHEA Grapalat"/>
                <w:color w:val="000000" w:themeColor="text1"/>
                <w:sz w:val="20"/>
                <w:szCs w:val="20"/>
              </w:rPr>
            </w:pPr>
            <w:r w:rsidRPr="00F27E5D">
              <w:rPr>
                <w:rFonts w:ascii="GHEA Grapalat" w:hAnsi="GHEA Grapalat"/>
                <w:color w:val="000000" w:themeColor="text1"/>
                <w:sz w:val="20"/>
                <w:szCs w:val="20"/>
              </w:rPr>
              <w:t>/</w:t>
            </w:r>
            <w:proofErr w:type="spellStart"/>
            <w:r w:rsidRPr="00F27E5D">
              <w:rPr>
                <w:rFonts w:ascii="GHEA Grapalat" w:hAnsi="GHEA Grapalat"/>
                <w:color w:val="000000" w:themeColor="text1"/>
                <w:sz w:val="20"/>
                <w:szCs w:val="20"/>
              </w:rPr>
              <w:t>подпись</w:t>
            </w:r>
            <w:proofErr w:type="spellEnd"/>
            <w:r w:rsidRPr="00F27E5D">
              <w:rPr>
                <w:rFonts w:ascii="GHEA Grapalat" w:hAnsi="GHEA Grapalat"/>
                <w:color w:val="000000" w:themeColor="text1"/>
                <w:sz w:val="20"/>
                <w:szCs w:val="20"/>
              </w:rPr>
              <w:t>/</w:t>
            </w:r>
          </w:p>
          <w:p w14:paraId="2AAC86D9" w14:textId="77777777" w:rsidR="00FC05F7" w:rsidRPr="00F27E5D" w:rsidRDefault="00FC05F7" w:rsidP="003916E5">
            <w:pPr>
              <w:widowControl w:val="0"/>
              <w:spacing w:after="160"/>
              <w:jc w:val="center"/>
              <w:rPr>
                <w:rFonts w:ascii="GHEA Grapalat" w:hAnsi="GHEA Grapalat"/>
                <w:color w:val="000000" w:themeColor="text1"/>
              </w:rPr>
            </w:pPr>
            <w:r w:rsidRPr="00F27E5D">
              <w:rPr>
                <w:rFonts w:ascii="GHEA Grapalat" w:hAnsi="GHEA Grapalat"/>
                <w:color w:val="000000" w:themeColor="text1"/>
              </w:rPr>
              <w:lastRenderedPageBreak/>
              <w:t>М. П.</w:t>
            </w:r>
          </w:p>
        </w:tc>
        <w:tc>
          <w:tcPr>
            <w:tcW w:w="760" w:type="dxa"/>
          </w:tcPr>
          <w:p w14:paraId="37BE0CBF" w14:textId="77777777" w:rsidR="00FC05F7" w:rsidRPr="00F27E5D" w:rsidRDefault="00FC05F7" w:rsidP="003916E5">
            <w:pPr>
              <w:widowControl w:val="0"/>
              <w:spacing w:after="160"/>
              <w:jc w:val="center"/>
              <w:rPr>
                <w:rFonts w:ascii="GHEA Grapalat" w:hAnsi="GHEA Grapalat"/>
                <w:color w:val="000000" w:themeColor="text1"/>
              </w:rPr>
            </w:pPr>
          </w:p>
        </w:tc>
        <w:tc>
          <w:tcPr>
            <w:tcW w:w="4343" w:type="dxa"/>
          </w:tcPr>
          <w:p w14:paraId="10FBD408" w14:textId="77777777" w:rsidR="00FC05F7" w:rsidRPr="00F27E5D" w:rsidRDefault="00FC05F7" w:rsidP="003916E5">
            <w:pPr>
              <w:widowControl w:val="0"/>
              <w:spacing w:after="160"/>
              <w:jc w:val="center"/>
              <w:rPr>
                <w:rFonts w:ascii="GHEA Grapalat" w:hAnsi="GHEA Grapalat"/>
                <w:b/>
                <w:color w:val="000000" w:themeColor="text1"/>
              </w:rPr>
            </w:pPr>
          </w:p>
          <w:p w14:paraId="2801E5D0" w14:textId="77777777" w:rsidR="00FC05F7" w:rsidRPr="00F27E5D" w:rsidRDefault="00FC05F7" w:rsidP="003916E5">
            <w:pPr>
              <w:widowControl w:val="0"/>
              <w:spacing w:after="160"/>
              <w:jc w:val="center"/>
              <w:rPr>
                <w:rFonts w:ascii="GHEA Grapalat" w:hAnsi="GHEA Grapalat" w:cs="Sylfaen"/>
                <w:b/>
                <w:bCs/>
                <w:color w:val="000000" w:themeColor="text1"/>
              </w:rPr>
            </w:pPr>
            <w:r w:rsidRPr="00F27E5D">
              <w:rPr>
                <w:rFonts w:ascii="GHEA Grapalat" w:hAnsi="GHEA Grapalat"/>
                <w:b/>
                <w:color w:val="000000" w:themeColor="text1"/>
              </w:rPr>
              <w:t>ИСПОЛНИТЕЛЬ</w:t>
            </w:r>
          </w:p>
          <w:p w14:paraId="6BDA2B29" w14:textId="77777777" w:rsidR="00FC05F7" w:rsidRPr="00F27E5D" w:rsidRDefault="00FC05F7" w:rsidP="003916E5">
            <w:pPr>
              <w:widowControl w:val="0"/>
              <w:jc w:val="center"/>
              <w:rPr>
                <w:rFonts w:ascii="GHEA Grapalat" w:hAnsi="GHEA Grapalat"/>
                <w:color w:val="000000" w:themeColor="text1"/>
              </w:rPr>
            </w:pPr>
            <w:r w:rsidRPr="00F27E5D">
              <w:rPr>
                <w:rFonts w:ascii="GHEA Grapalat" w:hAnsi="GHEA Grapalat"/>
                <w:color w:val="000000" w:themeColor="text1"/>
              </w:rPr>
              <w:t>______________________</w:t>
            </w:r>
          </w:p>
          <w:p w14:paraId="2BB6B27E" w14:textId="77777777" w:rsidR="00FC05F7" w:rsidRPr="00F27E5D" w:rsidRDefault="00FC05F7" w:rsidP="003916E5">
            <w:pPr>
              <w:widowControl w:val="0"/>
              <w:spacing w:after="160"/>
              <w:jc w:val="center"/>
              <w:rPr>
                <w:rFonts w:ascii="GHEA Grapalat" w:hAnsi="GHEA Grapalat"/>
                <w:color w:val="000000" w:themeColor="text1"/>
                <w:sz w:val="20"/>
                <w:szCs w:val="20"/>
              </w:rPr>
            </w:pPr>
            <w:r w:rsidRPr="00F27E5D">
              <w:rPr>
                <w:rFonts w:ascii="GHEA Grapalat" w:hAnsi="GHEA Grapalat"/>
                <w:color w:val="000000" w:themeColor="text1"/>
                <w:sz w:val="20"/>
                <w:szCs w:val="20"/>
              </w:rPr>
              <w:t>/</w:t>
            </w:r>
            <w:proofErr w:type="spellStart"/>
            <w:r w:rsidRPr="00F27E5D">
              <w:rPr>
                <w:rFonts w:ascii="GHEA Grapalat" w:hAnsi="GHEA Grapalat"/>
                <w:color w:val="000000" w:themeColor="text1"/>
                <w:sz w:val="20"/>
                <w:szCs w:val="20"/>
              </w:rPr>
              <w:t>подпись</w:t>
            </w:r>
            <w:proofErr w:type="spellEnd"/>
            <w:r w:rsidRPr="00F27E5D">
              <w:rPr>
                <w:rFonts w:ascii="GHEA Grapalat" w:hAnsi="GHEA Grapalat"/>
                <w:color w:val="000000" w:themeColor="text1"/>
                <w:sz w:val="20"/>
                <w:szCs w:val="20"/>
              </w:rPr>
              <w:t>/</w:t>
            </w:r>
          </w:p>
          <w:p w14:paraId="1AEA4326" w14:textId="77777777" w:rsidR="00FC05F7" w:rsidRPr="00F27E5D" w:rsidRDefault="00FC05F7" w:rsidP="003916E5">
            <w:pPr>
              <w:widowControl w:val="0"/>
              <w:spacing w:after="160"/>
              <w:jc w:val="center"/>
              <w:rPr>
                <w:rFonts w:ascii="GHEA Grapalat" w:hAnsi="GHEA Grapalat"/>
                <w:color w:val="000000" w:themeColor="text1"/>
              </w:rPr>
            </w:pPr>
            <w:r w:rsidRPr="00F27E5D">
              <w:rPr>
                <w:rFonts w:ascii="GHEA Grapalat" w:hAnsi="GHEA Grapalat"/>
                <w:color w:val="000000" w:themeColor="text1"/>
              </w:rPr>
              <w:t>М. П.</w:t>
            </w:r>
          </w:p>
        </w:tc>
      </w:tr>
    </w:tbl>
    <w:p w14:paraId="3F7FF870" w14:textId="77777777" w:rsidR="00FC05F7" w:rsidRPr="00F27E5D" w:rsidRDefault="00FC05F7" w:rsidP="00FC05F7">
      <w:pPr>
        <w:widowControl w:val="0"/>
        <w:spacing w:after="0"/>
        <w:jc w:val="right"/>
        <w:rPr>
          <w:rFonts w:ascii="GHEA Grapalat" w:hAnsi="GHEA Grapalat"/>
          <w:color w:val="000000" w:themeColor="text1"/>
          <w:sz w:val="24"/>
        </w:rPr>
      </w:pPr>
    </w:p>
    <w:p w14:paraId="61E0C153" w14:textId="77777777" w:rsidR="00F858E6" w:rsidRPr="00FC05F7" w:rsidRDefault="00F858E6" w:rsidP="0000192D">
      <w:pPr>
        <w:widowControl w:val="0"/>
        <w:spacing w:after="0"/>
        <w:rPr>
          <w:rFonts w:ascii="GHEA Grapalat" w:hAnsi="GHEA Grapalat"/>
          <w:color w:val="000000" w:themeColor="text1"/>
          <w:sz w:val="24"/>
        </w:rPr>
      </w:pPr>
    </w:p>
    <w:p w14:paraId="17400D82" w14:textId="77777777" w:rsidR="00F858E6" w:rsidRPr="00F27E5D" w:rsidRDefault="00F858E6" w:rsidP="00F858E6">
      <w:pPr>
        <w:rPr>
          <w:rFonts w:ascii="GHEA Grapalat" w:hAnsi="GHEA Grapalat"/>
          <w:sz w:val="24"/>
          <w:lang w:val="ru-RU"/>
        </w:rPr>
      </w:pPr>
    </w:p>
    <w:p w14:paraId="0F52FC29" w14:textId="77777777" w:rsidR="00F858E6" w:rsidRPr="00F27E5D" w:rsidRDefault="00F858E6" w:rsidP="00F858E6">
      <w:pPr>
        <w:rPr>
          <w:rFonts w:ascii="GHEA Grapalat" w:hAnsi="GHEA Grapalat"/>
          <w:sz w:val="24"/>
        </w:rPr>
      </w:pPr>
    </w:p>
    <w:p w14:paraId="0F5F495B" w14:textId="77777777" w:rsidR="00F858E6" w:rsidRPr="00FC05F7" w:rsidRDefault="00F858E6" w:rsidP="00FC05F7">
      <w:pPr>
        <w:widowControl w:val="0"/>
        <w:spacing w:after="0"/>
        <w:rPr>
          <w:rFonts w:ascii="GHEA Grapalat" w:hAnsi="GHEA Grapalat"/>
          <w:sz w:val="24"/>
        </w:rPr>
      </w:pPr>
    </w:p>
    <w:p w14:paraId="558DE978" w14:textId="77777777" w:rsidR="002458E7" w:rsidRPr="00F27E5D" w:rsidRDefault="002458E7" w:rsidP="0093363F">
      <w:pPr>
        <w:widowControl w:val="0"/>
        <w:tabs>
          <w:tab w:val="left" w:pos="4295"/>
        </w:tabs>
        <w:spacing w:after="0"/>
        <w:rPr>
          <w:rFonts w:ascii="GHEA Grapalat" w:hAnsi="GHEA Grapalat"/>
          <w:i/>
          <w:color w:val="000000" w:themeColor="text1"/>
          <w:lang w:val="ru-RU"/>
        </w:rPr>
      </w:pPr>
    </w:p>
    <w:p w14:paraId="40429063" w14:textId="77777777" w:rsidR="00F858E6" w:rsidRPr="00F27E5D" w:rsidRDefault="00F858E6" w:rsidP="00F858E6">
      <w:pPr>
        <w:widowControl w:val="0"/>
        <w:tabs>
          <w:tab w:val="left" w:pos="4295"/>
        </w:tabs>
        <w:spacing w:after="0"/>
        <w:jc w:val="right"/>
        <w:rPr>
          <w:rFonts w:ascii="GHEA Grapalat" w:hAnsi="GHEA Grapalat"/>
          <w:sz w:val="24"/>
          <w:lang w:val="ru-RU"/>
        </w:rPr>
      </w:pPr>
      <w:r w:rsidRPr="00F27E5D">
        <w:rPr>
          <w:rFonts w:ascii="GHEA Grapalat" w:hAnsi="GHEA Grapalat"/>
          <w:i/>
          <w:color w:val="000000" w:themeColor="text1"/>
          <w:lang w:val="ru-RU"/>
        </w:rPr>
        <w:t xml:space="preserve">Приложение № </w:t>
      </w:r>
      <w:r w:rsidR="0077157F">
        <w:rPr>
          <w:rFonts w:ascii="GHEA Grapalat" w:hAnsi="GHEA Grapalat"/>
          <w:i/>
          <w:color w:val="000000" w:themeColor="text1"/>
          <w:lang w:val="ru-RU"/>
        </w:rPr>
        <w:t>2</w:t>
      </w:r>
    </w:p>
    <w:p w14:paraId="54AA001A" w14:textId="7C8E3D86" w:rsidR="0077157F" w:rsidRDefault="00F858E6" w:rsidP="00F858E6">
      <w:pPr>
        <w:widowControl w:val="0"/>
        <w:spacing w:after="0" w:line="240" w:lineRule="auto"/>
        <w:jc w:val="right"/>
        <w:rPr>
          <w:rFonts w:ascii="GHEA Grapalat" w:hAnsi="GHEA Grapalat"/>
          <w:i/>
          <w:color w:val="000000" w:themeColor="text1"/>
          <w:lang w:val="ru-RU"/>
        </w:rPr>
      </w:pPr>
      <w:r w:rsidRPr="00F27E5D">
        <w:rPr>
          <w:rFonts w:ascii="GHEA Grapalat" w:hAnsi="GHEA Grapalat"/>
          <w:i/>
          <w:color w:val="000000" w:themeColor="text1"/>
          <w:lang w:val="ru-RU"/>
        </w:rPr>
        <w:t xml:space="preserve">к Договору под кодом  </w:t>
      </w:r>
      <w:r w:rsidR="0077157F" w:rsidRPr="00F27E5D">
        <w:rPr>
          <w:rFonts w:ascii="GHEA Grapalat" w:hAnsi="GHEA Grapalat"/>
          <w:i/>
          <w:color w:val="000000" w:themeColor="text1"/>
          <w:lang w:val="ru-RU"/>
        </w:rPr>
        <w:t>"</w:t>
      </w:r>
      <w:r w:rsidR="0077157F">
        <w:rPr>
          <w:rFonts w:ascii="GHEA Grapalat" w:hAnsi="GHEA Grapalat"/>
          <w:i/>
          <w:color w:val="000000" w:themeColor="text1"/>
          <w:lang w:val="hy-AM"/>
        </w:rPr>
        <w:t>Հ</w:t>
      </w:r>
      <w:r w:rsidR="00296741">
        <w:rPr>
          <w:rFonts w:ascii="GHEA Grapalat" w:hAnsi="GHEA Grapalat"/>
          <w:i/>
          <w:color w:val="000000" w:themeColor="text1"/>
          <w:lang w:val="hy-AM"/>
        </w:rPr>
        <w:t>ԸՖ</w:t>
      </w:r>
      <w:r w:rsidR="0077157F">
        <w:rPr>
          <w:rFonts w:ascii="GHEA Grapalat" w:hAnsi="GHEA Grapalat"/>
          <w:i/>
          <w:color w:val="000000" w:themeColor="text1"/>
          <w:lang w:val="hy-AM"/>
        </w:rPr>
        <w:t>-ԳՀԾՁԲ-</w:t>
      </w:r>
      <w:r w:rsidR="00296741">
        <w:rPr>
          <w:rFonts w:ascii="GHEA Grapalat" w:hAnsi="GHEA Grapalat"/>
          <w:i/>
          <w:color w:val="000000" w:themeColor="text1"/>
          <w:lang w:val="hy-AM"/>
        </w:rPr>
        <w:t>5</w:t>
      </w:r>
      <w:r w:rsidR="00FC05F7">
        <w:rPr>
          <w:rFonts w:ascii="GHEA Grapalat" w:hAnsi="GHEA Grapalat"/>
          <w:i/>
          <w:color w:val="000000" w:themeColor="text1"/>
          <w:lang w:val="hy-AM"/>
        </w:rPr>
        <w:t>/</w:t>
      </w:r>
      <w:r w:rsidR="00296741">
        <w:rPr>
          <w:rFonts w:ascii="GHEA Grapalat" w:hAnsi="GHEA Grapalat"/>
          <w:i/>
          <w:color w:val="000000" w:themeColor="text1"/>
          <w:lang w:val="hy-AM"/>
        </w:rPr>
        <w:t>2</w:t>
      </w:r>
      <w:r w:rsidR="00FC05F7">
        <w:rPr>
          <w:rFonts w:ascii="GHEA Grapalat" w:hAnsi="GHEA Grapalat"/>
          <w:i/>
          <w:color w:val="000000" w:themeColor="text1"/>
          <w:lang w:val="hy-AM"/>
        </w:rPr>
        <w:t>5</w:t>
      </w:r>
      <w:r w:rsidR="0077157F" w:rsidRPr="00F27E5D">
        <w:rPr>
          <w:rFonts w:ascii="GHEA Grapalat" w:hAnsi="GHEA Grapalat"/>
          <w:i/>
          <w:color w:val="000000" w:themeColor="text1"/>
          <w:lang w:val="ru-RU"/>
        </w:rPr>
        <w:t>"</w:t>
      </w:r>
    </w:p>
    <w:p w14:paraId="18D2D2FE" w14:textId="77777777" w:rsidR="00F858E6" w:rsidRPr="00F27E5D" w:rsidRDefault="00F858E6" w:rsidP="00F858E6">
      <w:pPr>
        <w:widowControl w:val="0"/>
        <w:spacing w:after="0" w:line="240" w:lineRule="auto"/>
        <w:jc w:val="right"/>
        <w:rPr>
          <w:rFonts w:ascii="GHEA Grapalat" w:hAnsi="GHEA Grapalat"/>
          <w:i/>
          <w:lang w:val="ru-RU"/>
        </w:rPr>
      </w:pPr>
      <w:r w:rsidRPr="00F27E5D">
        <w:rPr>
          <w:rFonts w:ascii="GHEA Grapalat" w:hAnsi="GHEA Grapalat"/>
          <w:i/>
          <w:color w:val="000000" w:themeColor="text1"/>
          <w:lang w:val="ru-RU"/>
        </w:rPr>
        <w:t>заключенному "___"</w:t>
      </w:r>
      <w:r w:rsidRPr="00F27E5D">
        <w:rPr>
          <w:rFonts w:ascii="GHEA Grapalat" w:hAnsi="GHEA Grapalat"/>
          <w:i/>
          <w:color w:val="000000" w:themeColor="text1"/>
          <w:lang w:val="ru-RU"/>
        </w:rPr>
        <w:tab/>
        <w:t>_______20__г.</w:t>
      </w:r>
    </w:p>
    <w:p w14:paraId="6AF5232D" w14:textId="77777777" w:rsidR="00F858E6" w:rsidRPr="00F27E5D" w:rsidRDefault="00F858E6" w:rsidP="00F858E6">
      <w:pPr>
        <w:widowControl w:val="0"/>
        <w:spacing w:after="160"/>
        <w:jc w:val="center"/>
        <w:rPr>
          <w:rFonts w:ascii="GHEA Grapalat" w:hAnsi="GHEA Grapalat"/>
          <w:lang w:val="ru-RU"/>
        </w:rPr>
      </w:pPr>
    </w:p>
    <w:p w14:paraId="59536B6F" w14:textId="77777777" w:rsidR="00F858E6" w:rsidRPr="00F27E5D" w:rsidRDefault="00F858E6" w:rsidP="00F858E6">
      <w:pPr>
        <w:widowControl w:val="0"/>
        <w:spacing w:after="160"/>
        <w:jc w:val="center"/>
        <w:rPr>
          <w:rFonts w:ascii="GHEA Grapalat" w:hAnsi="GHEA Grapalat"/>
          <w:lang w:val="ru-RU"/>
        </w:rPr>
      </w:pPr>
    </w:p>
    <w:p w14:paraId="704D655A" w14:textId="77777777" w:rsidR="00F858E6" w:rsidRPr="00F27E5D" w:rsidRDefault="00F858E6" w:rsidP="00F858E6">
      <w:pPr>
        <w:widowControl w:val="0"/>
        <w:spacing w:after="160"/>
        <w:jc w:val="center"/>
        <w:rPr>
          <w:rFonts w:ascii="GHEA Grapalat" w:hAnsi="GHEA Grapalat"/>
          <w:lang w:val="ru-RU"/>
        </w:rPr>
      </w:pPr>
      <w:r w:rsidRPr="00F27E5D">
        <w:rPr>
          <w:rFonts w:ascii="GHEA Grapalat" w:hAnsi="GHEA Grapalat"/>
          <w:lang w:val="ru-RU"/>
        </w:rPr>
        <w:t>РАСПИСАНИЕ ПОСТАВОК*</w:t>
      </w:r>
    </w:p>
    <w:p w14:paraId="64361A57" w14:textId="77777777" w:rsidR="00F858E6" w:rsidRPr="00F27E5D" w:rsidRDefault="00F858E6" w:rsidP="00F858E6">
      <w:pPr>
        <w:widowControl w:val="0"/>
        <w:spacing w:after="160"/>
        <w:jc w:val="right"/>
        <w:rPr>
          <w:rFonts w:ascii="GHEA Grapalat" w:hAnsi="GHEA Grapalat"/>
          <w:lang w:val="ru-RU"/>
        </w:rPr>
      </w:pPr>
      <w:r w:rsidRPr="00F27E5D">
        <w:rPr>
          <w:rFonts w:ascii="GHEA Grapalat" w:hAnsi="GHEA Grapalat"/>
          <w:lang w:val="ru-RU"/>
        </w:rPr>
        <w:t>Драмов РА</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75"/>
        <w:gridCol w:w="1374"/>
        <w:gridCol w:w="1374"/>
        <w:gridCol w:w="4096"/>
        <w:gridCol w:w="4096"/>
        <w:gridCol w:w="1374"/>
        <w:gridCol w:w="1374"/>
      </w:tblGrid>
      <w:tr w:rsidR="0023109D" w:rsidRPr="00F27E5D" w14:paraId="53116EFF" w14:textId="77777777" w:rsidTr="002D7E44">
        <w:trPr>
          <w:trHeight w:val="354"/>
        </w:trPr>
        <w:tc>
          <w:tcPr>
            <w:tcW w:w="15063" w:type="dxa"/>
            <w:gridSpan w:val="7"/>
            <w:vAlign w:val="center"/>
          </w:tcPr>
          <w:p w14:paraId="0A9D63FC"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Услуга</w:t>
            </w:r>
            <w:proofErr w:type="spellEnd"/>
          </w:p>
        </w:tc>
      </w:tr>
      <w:tr w:rsidR="0023109D" w:rsidRPr="00F27E5D" w14:paraId="541DD5E6" w14:textId="77777777" w:rsidTr="002D7E44">
        <w:trPr>
          <w:trHeight w:val="354"/>
        </w:trPr>
        <w:tc>
          <w:tcPr>
            <w:tcW w:w="1375" w:type="dxa"/>
            <w:vMerge w:val="restart"/>
            <w:vAlign w:val="center"/>
          </w:tcPr>
          <w:p w14:paraId="5EDC0C2B"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Номер</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предусмотренного</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приглашением</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лота</w:t>
            </w:r>
            <w:proofErr w:type="spellEnd"/>
          </w:p>
        </w:tc>
        <w:tc>
          <w:tcPr>
            <w:tcW w:w="1374" w:type="dxa"/>
            <w:vMerge w:val="restart"/>
            <w:vAlign w:val="center"/>
          </w:tcPr>
          <w:p w14:paraId="3ACBBE2A"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Единица</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измерения</w:t>
            </w:r>
            <w:proofErr w:type="spellEnd"/>
          </w:p>
        </w:tc>
        <w:tc>
          <w:tcPr>
            <w:tcW w:w="1374" w:type="dxa"/>
            <w:vMerge w:val="restart"/>
            <w:vAlign w:val="center"/>
          </w:tcPr>
          <w:p w14:paraId="354B245B"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Цена</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единицы</w:t>
            </w:r>
            <w:proofErr w:type="spellEnd"/>
            <w:r w:rsidRPr="00F27E5D">
              <w:rPr>
                <w:rFonts w:ascii="GHEA Grapalat" w:hAnsi="GHEA Grapalat"/>
                <w:b/>
                <w:bCs/>
                <w:i/>
                <w:iCs/>
                <w:sz w:val="14"/>
                <w:szCs w:val="14"/>
              </w:rPr>
              <w:t xml:space="preserve"> / </w:t>
            </w:r>
            <w:proofErr w:type="spellStart"/>
            <w:r w:rsidRPr="00F27E5D">
              <w:rPr>
                <w:rFonts w:ascii="GHEA Grapalat" w:hAnsi="GHEA Grapalat"/>
                <w:b/>
                <w:bCs/>
                <w:i/>
                <w:iCs/>
                <w:sz w:val="14"/>
                <w:szCs w:val="14"/>
              </w:rPr>
              <w:t>драмов</w:t>
            </w:r>
            <w:proofErr w:type="spellEnd"/>
            <w:r w:rsidRPr="00F27E5D">
              <w:rPr>
                <w:rFonts w:ascii="GHEA Grapalat" w:hAnsi="GHEA Grapalat"/>
                <w:b/>
                <w:bCs/>
                <w:i/>
                <w:iCs/>
                <w:sz w:val="14"/>
                <w:szCs w:val="14"/>
              </w:rPr>
              <w:t xml:space="preserve"> РА</w:t>
            </w:r>
          </w:p>
        </w:tc>
        <w:tc>
          <w:tcPr>
            <w:tcW w:w="4096" w:type="dxa"/>
            <w:vMerge w:val="restart"/>
            <w:vAlign w:val="center"/>
          </w:tcPr>
          <w:p w14:paraId="1EBE7B65"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Общая</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цена</w:t>
            </w:r>
            <w:proofErr w:type="spellEnd"/>
            <w:r w:rsidRPr="00F27E5D">
              <w:rPr>
                <w:rFonts w:ascii="GHEA Grapalat" w:hAnsi="GHEA Grapalat"/>
                <w:b/>
                <w:bCs/>
                <w:i/>
                <w:iCs/>
                <w:sz w:val="14"/>
                <w:szCs w:val="14"/>
              </w:rPr>
              <w:t>/</w:t>
            </w:r>
            <w:proofErr w:type="spellStart"/>
            <w:r w:rsidRPr="00F27E5D">
              <w:rPr>
                <w:rFonts w:ascii="GHEA Grapalat" w:hAnsi="GHEA Grapalat"/>
                <w:b/>
                <w:bCs/>
                <w:i/>
                <w:iCs/>
                <w:sz w:val="14"/>
                <w:szCs w:val="14"/>
              </w:rPr>
              <w:t>драмов</w:t>
            </w:r>
            <w:proofErr w:type="spellEnd"/>
            <w:r w:rsidRPr="00F27E5D">
              <w:rPr>
                <w:rFonts w:ascii="GHEA Grapalat" w:hAnsi="GHEA Grapalat"/>
                <w:b/>
                <w:bCs/>
                <w:i/>
                <w:iCs/>
                <w:sz w:val="14"/>
                <w:szCs w:val="14"/>
              </w:rPr>
              <w:t xml:space="preserve"> РА</w:t>
            </w:r>
          </w:p>
        </w:tc>
        <w:tc>
          <w:tcPr>
            <w:tcW w:w="4096" w:type="dxa"/>
            <w:vMerge w:val="restart"/>
            <w:vAlign w:val="center"/>
          </w:tcPr>
          <w:p w14:paraId="0C909E59"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Общий</w:t>
            </w:r>
            <w:proofErr w:type="spellEnd"/>
            <w:r w:rsidRPr="00F27E5D">
              <w:rPr>
                <w:rFonts w:ascii="GHEA Grapalat" w:hAnsi="GHEA Grapalat"/>
                <w:b/>
                <w:bCs/>
                <w:i/>
                <w:iCs/>
                <w:sz w:val="14"/>
                <w:szCs w:val="14"/>
              </w:rPr>
              <w:t xml:space="preserve"> </w:t>
            </w:r>
            <w:proofErr w:type="spellStart"/>
            <w:r w:rsidRPr="00F27E5D">
              <w:rPr>
                <w:rFonts w:ascii="GHEA Grapalat" w:hAnsi="GHEA Grapalat"/>
                <w:b/>
                <w:bCs/>
                <w:i/>
                <w:iCs/>
                <w:sz w:val="14"/>
                <w:szCs w:val="14"/>
              </w:rPr>
              <w:t>объем</w:t>
            </w:r>
            <w:proofErr w:type="spellEnd"/>
          </w:p>
        </w:tc>
        <w:tc>
          <w:tcPr>
            <w:tcW w:w="2748" w:type="dxa"/>
            <w:gridSpan w:val="2"/>
            <w:vAlign w:val="center"/>
          </w:tcPr>
          <w:p w14:paraId="231768D7"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Поставка</w:t>
            </w:r>
            <w:proofErr w:type="spellEnd"/>
          </w:p>
        </w:tc>
      </w:tr>
      <w:tr w:rsidR="0023109D" w:rsidRPr="00F27E5D" w14:paraId="74416C68" w14:textId="77777777" w:rsidTr="002D7E44">
        <w:trPr>
          <w:trHeight w:val="354"/>
        </w:trPr>
        <w:tc>
          <w:tcPr>
            <w:tcW w:w="1375" w:type="dxa"/>
            <w:vMerge/>
            <w:vAlign w:val="center"/>
          </w:tcPr>
          <w:p w14:paraId="17A3B193" w14:textId="77777777" w:rsidR="0023109D" w:rsidRPr="00F27E5D" w:rsidRDefault="0023109D" w:rsidP="0023109D">
            <w:pPr>
              <w:spacing w:line="240" w:lineRule="auto"/>
              <w:jc w:val="center"/>
              <w:rPr>
                <w:rFonts w:ascii="GHEA Grapalat" w:hAnsi="GHEA Grapalat"/>
                <w:b/>
                <w:bCs/>
                <w:i/>
                <w:iCs/>
                <w:sz w:val="14"/>
                <w:szCs w:val="14"/>
              </w:rPr>
            </w:pPr>
          </w:p>
        </w:tc>
        <w:tc>
          <w:tcPr>
            <w:tcW w:w="1374" w:type="dxa"/>
            <w:vMerge/>
            <w:vAlign w:val="center"/>
          </w:tcPr>
          <w:p w14:paraId="7DDFFFC8" w14:textId="77777777" w:rsidR="0023109D" w:rsidRPr="00F27E5D" w:rsidRDefault="0023109D" w:rsidP="0023109D">
            <w:pPr>
              <w:spacing w:line="240" w:lineRule="auto"/>
              <w:jc w:val="center"/>
              <w:rPr>
                <w:rFonts w:ascii="GHEA Grapalat" w:hAnsi="GHEA Grapalat"/>
                <w:b/>
                <w:bCs/>
                <w:i/>
                <w:iCs/>
                <w:sz w:val="14"/>
                <w:szCs w:val="14"/>
              </w:rPr>
            </w:pPr>
          </w:p>
        </w:tc>
        <w:tc>
          <w:tcPr>
            <w:tcW w:w="1374" w:type="dxa"/>
            <w:vMerge/>
            <w:vAlign w:val="center"/>
          </w:tcPr>
          <w:p w14:paraId="1564A261" w14:textId="77777777" w:rsidR="0023109D" w:rsidRPr="00F27E5D" w:rsidRDefault="0023109D" w:rsidP="0023109D">
            <w:pPr>
              <w:spacing w:line="240" w:lineRule="auto"/>
              <w:jc w:val="center"/>
              <w:rPr>
                <w:rFonts w:ascii="GHEA Grapalat" w:hAnsi="GHEA Grapalat"/>
                <w:b/>
                <w:bCs/>
                <w:i/>
                <w:iCs/>
                <w:sz w:val="14"/>
                <w:szCs w:val="14"/>
              </w:rPr>
            </w:pPr>
          </w:p>
        </w:tc>
        <w:tc>
          <w:tcPr>
            <w:tcW w:w="4096" w:type="dxa"/>
            <w:vMerge/>
            <w:vAlign w:val="center"/>
          </w:tcPr>
          <w:p w14:paraId="50B62D57" w14:textId="77777777" w:rsidR="0023109D" w:rsidRPr="00F27E5D" w:rsidRDefault="0023109D" w:rsidP="0023109D">
            <w:pPr>
              <w:spacing w:line="240" w:lineRule="auto"/>
              <w:jc w:val="center"/>
              <w:rPr>
                <w:rFonts w:ascii="GHEA Grapalat" w:hAnsi="GHEA Grapalat"/>
                <w:b/>
                <w:bCs/>
                <w:i/>
                <w:iCs/>
                <w:sz w:val="14"/>
                <w:szCs w:val="14"/>
              </w:rPr>
            </w:pPr>
          </w:p>
        </w:tc>
        <w:tc>
          <w:tcPr>
            <w:tcW w:w="4096" w:type="dxa"/>
            <w:vMerge/>
            <w:vAlign w:val="center"/>
          </w:tcPr>
          <w:p w14:paraId="77F65518" w14:textId="77777777" w:rsidR="0023109D" w:rsidRPr="00F27E5D" w:rsidRDefault="0023109D" w:rsidP="0023109D">
            <w:pPr>
              <w:spacing w:line="240" w:lineRule="auto"/>
              <w:jc w:val="center"/>
              <w:rPr>
                <w:rFonts w:ascii="GHEA Grapalat" w:hAnsi="GHEA Grapalat"/>
                <w:b/>
                <w:bCs/>
                <w:i/>
                <w:iCs/>
                <w:sz w:val="14"/>
                <w:szCs w:val="14"/>
              </w:rPr>
            </w:pPr>
          </w:p>
        </w:tc>
        <w:tc>
          <w:tcPr>
            <w:tcW w:w="1374" w:type="dxa"/>
            <w:vAlign w:val="center"/>
          </w:tcPr>
          <w:p w14:paraId="402B688A"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Адрес</w:t>
            </w:r>
            <w:proofErr w:type="spellEnd"/>
          </w:p>
        </w:tc>
        <w:tc>
          <w:tcPr>
            <w:tcW w:w="1374" w:type="dxa"/>
            <w:vAlign w:val="center"/>
          </w:tcPr>
          <w:p w14:paraId="5C56427C" w14:textId="77777777" w:rsidR="0023109D" w:rsidRPr="00F27E5D" w:rsidRDefault="0023109D" w:rsidP="0023109D">
            <w:pPr>
              <w:spacing w:line="240" w:lineRule="auto"/>
              <w:jc w:val="center"/>
              <w:rPr>
                <w:rFonts w:ascii="GHEA Grapalat" w:hAnsi="GHEA Grapalat"/>
                <w:b/>
                <w:bCs/>
                <w:i/>
                <w:iCs/>
                <w:sz w:val="14"/>
                <w:szCs w:val="14"/>
              </w:rPr>
            </w:pPr>
            <w:proofErr w:type="spellStart"/>
            <w:r w:rsidRPr="00F27E5D">
              <w:rPr>
                <w:rFonts w:ascii="GHEA Grapalat" w:hAnsi="GHEA Grapalat"/>
                <w:b/>
                <w:bCs/>
                <w:i/>
                <w:iCs/>
                <w:sz w:val="14"/>
                <w:szCs w:val="14"/>
              </w:rPr>
              <w:t>Срок</w:t>
            </w:r>
            <w:proofErr w:type="spellEnd"/>
            <w:r w:rsidRPr="00F27E5D">
              <w:rPr>
                <w:rFonts w:ascii="GHEA Grapalat" w:hAnsi="GHEA Grapalat"/>
                <w:b/>
                <w:bCs/>
                <w:i/>
                <w:iCs/>
                <w:sz w:val="14"/>
                <w:szCs w:val="14"/>
              </w:rPr>
              <w:t>**</w:t>
            </w:r>
          </w:p>
        </w:tc>
      </w:tr>
      <w:tr w:rsidR="0023109D" w:rsidRPr="003E7AC5" w14:paraId="23BB33D7" w14:textId="77777777" w:rsidTr="002D7E44">
        <w:trPr>
          <w:trHeight w:val="354"/>
        </w:trPr>
        <w:tc>
          <w:tcPr>
            <w:tcW w:w="1375" w:type="dxa"/>
            <w:vMerge w:val="restart"/>
            <w:vAlign w:val="center"/>
          </w:tcPr>
          <w:p w14:paraId="0CE8B810" w14:textId="77777777" w:rsidR="0023109D" w:rsidRPr="00F27E5D" w:rsidRDefault="0023109D" w:rsidP="0023109D">
            <w:pPr>
              <w:spacing w:line="240" w:lineRule="auto"/>
              <w:jc w:val="center"/>
              <w:rPr>
                <w:rFonts w:ascii="GHEA Grapalat" w:hAnsi="GHEA Grapalat"/>
                <w:b/>
                <w:bCs/>
                <w:i/>
                <w:iCs/>
                <w:sz w:val="14"/>
                <w:szCs w:val="14"/>
              </w:rPr>
            </w:pPr>
            <w:r w:rsidRPr="00F27E5D">
              <w:rPr>
                <w:rFonts w:ascii="GHEA Grapalat" w:hAnsi="GHEA Grapalat"/>
                <w:b/>
                <w:bCs/>
                <w:i/>
                <w:iCs/>
                <w:sz w:val="14"/>
                <w:szCs w:val="14"/>
              </w:rPr>
              <w:t>1</w:t>
            </w:r>
          </w:p>
        </w:tc>
        <w:tc>
          <w:tcPr>
            <w:tcW w:w="1374" w:type="dxa"/>
            <w:vMerge w:val="restart"/>
            <w:vAlign w:val="center"/>
          </w:tcPr>
          <w:p w14:paraId="56E9EF0A" w14:textId="77777777" w:rsidR="0023109D" w:rsidRPr="00F27E5D" w:rsidRDefault="0023109D" w:rsidP="0023109D">
            <w:pPr>
              <w:spacing w:line="240" w:lineRule="auto"/>
              <w:jc w:val="center"/>
              <w:rPr>
                <w:rFonts w:ascii="GHEA Grapalat" w:hAnsi="GHEA Grapalat"/>
                <w:b/>
                <w:bCs/>
                <w:i/>
                <w:iCs/>
                <w:sz w:val="14"/>
                <w:szCs w:val="14"/>
              </w:rPr>
            </w:pPr>
            <w:r w:rsidRPr="00F27E5D">
              <w:rPr>
                <w:rFonts w:ascii="GHEA Grapalat" w:hAnsi="GHEA Grapalat"/>
                <w:b/>
                <w:bCs/>
                <w:i/>
                <w:iCs/>
                <w:sz w:val="14"/>
                <w:szCs w:val="14"/>
              </w:rPr>
              <w:t>AMD</w:t>
            </w:r>
          </w:p>
        </w:tc>
        <w:tc>
          <w:tcPr>
            <w:tcW w:w="1374" w:type="dxa"/>
            <w:vMerge w:val="restart"/>
            <w:vAlign w:val="center"/>
          </w:tcPr>
          <w:p w14:paraId="6784396F" w14:textId="77777777" w:rsidR="0023109D" w:rsidRPr="00F27E5D" w:rsidRDefault="0023109D" w:rsidP="0023109D">
            <w:pPr>
              <w:spacing w:line="240" w:lineRule="auto"/>
              <w:jc w:val="center"/>
              <w:rPr>
                <w:rFonts w:ascii="GHEA Grapalat" w:hAnsi="GHEA Grapalat"/>
                <w:b/>
                <w:bCs/>
                <w:i/>
                <w:iCs/>
                <w:sz w:val="14"/>
                <w:szCs w:val="14"/>
              </w:rPr>
            </w:pPr>
          </w:p>
        </w:tc>
        <w:tc>
          <w:tcPr>
            <w:tcW w:w="4096" w:type="dxa"/>
            <w:vMerge w:val="restart"/>
            <w:vAlign w:val="center"/>
          </w:tcPr>
          <w:p w14:paraId="569C3941" w14:textId="77777777" w:rsidR="0023109D" w:rsidRPr="00F27E5D" w:rsidRDefault="0023109D" w:rsidP="0023109D">
            <w:pPr>
              <w:spacing w:line="240" w:lineRule="auto"/>
              <w:jc w:val="center"/>
              <w:rPr>
                <w:rFonts w:ascii="GHEA Grapalat" w:hAnsi="GHEA Grapalat"/>
                <w:b/>
                <w:bCs/>
                <w:i/>
                <w:iCs/>
                <w:sz w:val="14"/>
                <w:szCs w:val="14"/>
              </w:rPr>
            </w:pPr>
          </w:p>
        </w:tc>
        <w:tc>
          <w:tcPr>
            <w:tcW w:w="4096" w:type="dxa"/>
            <w:vMerge w:val="restart"/>
            <w:vAlign w:val="center"/>
          </w:tcPr>
          <w:p w14:paraId="424D5BF6" w14:textId="686CB7F5" w:rsidR="0023109D" w:rsidRPr="00F27E5D" w:rsidRDefault="00FC05F7" w:rsidP="0023109D">
            <w:pPr>
              <w:spacing w:line="240" w:lineRule="auto"/>
              <w:jc w:val="center"/>
              <w:rPr>
                <w:rFonts w:ascii="GHEA Grapalat" w:hAnsi="GHEA Grapalat"/>
                <w:b/>
                <w:bCs/>
                <w:i/>
                <w:iCs/>
                <w:sz w:val="14"/>
                <w:szCs w:val="14"/>
              </w:rPr>
            </w:pPr>
            <w:r>
              <w:rPr>
                <w:rFonts w:ascii="GHEA Grapalat" w:hAnsi="GHEA Grapalat"/>
                <w:b/>
                <w:bCs/>
                <w:i/>
                <w:iCs/>
                <w:sz w:val="14"/>
                <w:szCs w:val="14"/>
              </w:rPr>
              <w:t>12</w:t>
            </w:r>
          </w:p>
        </w:tc>
        <w:tc>
          <w:tcPr>
            <w:tcW w:w="1374" w:type="dxa"/>
            <w:vAlign w:val="center"/>
          </w:tcPr>
          <w:p w14:paraId="2CCDD50B" w14:textId="77777777" w:rsidR="0023109D" w:rsidRPr="00F27E5D" w:rsidRDefault="0023109D" w:rsidP="002D7E44">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 xml:space="preserve">Г. Ереван, </w:t>
            </w:r>
            <w:r w:rsidR="002D7E44">
              <w:rPr>
                <w:rFonts w:ascii="GHEA Grapalat" w:hAnsi="GHEA Grapalat"/>
                <w:b/>
                <w:bCs/>
                <w:i/>
                <w:iCs/>
                <w:sz w:val="14"/>
                <w:szCs w:val="14"/>
                <w:lang w:val="ru-RU"/>
              </w:rPr>
              <w:t>ул. Абовяна 9,</w:t>
            </w:r>
            <w:r w:rsidR="0077157F">
              <w:rPr>
                <w:rFonts w:ascii="GHEA Grapalat" w:hAnsi="GHEA Grapalat"/>
                <w:b/>
                <w:bCs/>
                <w:i/>
                <w:iCs/>
                <w:sz w:val="14"/>
                <w:szCs w:val="14"/>
                <w:lang w:val="ru-RU"/>
              </w:rPr>
              <w:t xml:space="preserve"> 1-ый этаж, </w:t>
            </w:r>
            <w:r w:rsidR="002D7E44">
              <w:rPr>
                <w:rFonts w:ascii="GHEA Grapalat" w:hAnsi="GHEA Grapalat"/>
                <w:b/>
                <w:bCs/>
                <w:i/>
                <w:iCs/>
                <w:sz w:val="14"/>
                <w:szCs w:val="14"/>
                <w:lang w:val="ru-RU"/>
              </w:rPr>
              <w:t>1</w:t>
            </w:r>
            <w:r w:rsidR="0077157F">
              <w:rPr>
                <w:rFonts w:ascii="GHEA Grapalat" w:hAnsi="GHEA Grapalat"/>
                <w:b/>
                <w:bCs/>
                <w:i/>
                <w:iCs/>
                <w:sz w:val="14"/>
                <w:szCs w:val="14"/>
                <w:lang w:val="ru-RU"/>
              </w:rPr>
              <w:t>-я комната</w:t>
            </w:r>
          </w:p>
        </w:tc>
        <w:tc>
          <w:tcPr>
            <w:tcW w:w="1374" w:type="dxa"/>
            <w:vAlign w:val="center"/>
          </w:tcPr>
          <w:p w14:paraId="6F72D751" w14:textId="30D9392A" w:rsidR="0023109D" w:rsidRPr="00F27E5D" w:rsidRDefault="0023109D" w:rsidP="002D7E44">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Со дня вступления договора в силу /при наличии финансовых средств  соглашение/ до 20 декабря 202</w:t>
            </w:r>
            <w:r w:rsidR="00FC05F7" w:rsidRPr="00FC05F7">
              <w:rPr>
                <w:rFonts w:ascii="GHEA Grapalat" w:hAnsi="GHEA Grapalat"/>
                <w:b/>
                <w:bCs/>
                <w:i/>
                <w:iCs/>
                <w:sz w:val="14"/>
                <w:szCs w:val="14"/>
                <w:lang w:val="ru-RU"/>
              </w:rPr>
              <w:t>6</w:t>
            </w:r>
            <w:r w:rsidRPr="00F27E5D">
              <w:rPr>
                <w:rFonts w:ascii="GHEA Grapalat" w:hAnsi="GHEA Grapalat"/>
                <w:b/>
                <w:bCs/>
                <w:i/>
                <w:iCs/>
                <w:sz w:val="14"/>
                <w:szCs w:val="14"/>
                <w:lang w:val="ru-RU"/>
              </w:rPr>
              <w:t xml:space="preserve"> года включительно.</w:t>
            </w:r>
          </w:p>
        </w:tc>
      </w:tr>
      <w:tr w:rsidR="002D7E44" w:rsidRPr="003E7AC5" w14:paraId="460D4115" w14:textId="77777777" w:rsidTr="002D7E44">
        <w:trPr>
          <w:trHeight w:val="354"/>
        </w:trPr>
        <w:tc>
          <w:tcPr>
            <w:tcW w:w="1375" w:type="dxa"/>
            <w:vAlign w:val="center"/>
          </w:tcPr>
          <w:p w14:paraId="5FC08ADB" w14:textId="77777777" w:rsidR="002D7E44" w:rsidRPr="0093363F" w:rsidRDefault="002D7E44" w:rsidP="002D7E44">
            <w:pPr>
              <w:spacing w:line="240" w:lineRule="auto"/>
              <w:jc w:val="center"/>
              <w:rPr>
                <w:rFonts w:ascii="GHEA Grapalat" w:hAnsi="GHEA Grapalat"/>
                <w:b/>
                <w:bCs/>
                <w:i/>
                <w:iCs/>
                <w:sz w:val="14"/>
                <w:szCs w:val="14"/>
                <w:lang w:val="ru-RU"/>
              </w:rPr>
            </w:pPr>
            <w:r>
              <w:rPr>
                <w:rFonts w:ascii="GHEA Grapalat" w:hAnsi="GHEA Grapalat"/>
                <w:b/>
                <w:bCs/>
                <w:i/>
                <w:iCs/>
                <w:sz w:val="14"/>
                <w:szCs w:val="14"/>
                <w:lang w:val="ru-RU"/>
              </w:rPr>
              <w:t>2</w:t>
            </w:r>
          </w:p>
        </w:tc>
        <w:tc>
          <w:tcPr>
            <w:tcW w:w="1374" w:type="dxa"/>
            <w:vAlign w:val="center"/>
          </w:tcPr>
          <w:p w14:paraId="789BE5E5" w14:textId="77777777" w:rsidR="002D7E44" w:rsidRPr="00F27E5D" w:rsidRDefault="002D7E44" w:rsidP="002D7E44">
            <w:pPr>
              <w:spacing w:line="240" w:lineRule="auto"/>
              <w:jc w:val="center"/>
              <w:rPr>
                <w:rFonts w:ascii="GHEA Grapalat" w:hAnsi="GHEA Grapalat"/>
                <w:b/>
                <w:bCs/>
                <w:i/>
                <w:iCs/>
                <w:sz w:val="14"/>
                <w:szCs w:val="14"/>
              </w:rPr>
            </w:pPr>
            <w:r w:rsidRPr="00F27E5D">
              <w:rPr>
                <w:rFonts w:ascii="GHEA Grapalat" w:hAnsi="GHEA Grapalat"/>
                <w:b/>
                <w:bCs/>
                <w:i/>
                <w:iCs/>
                <w:sz w:val="14"/>
                <w:szCs w:val="14"/>
              </w:rPr>
              <w:t>AMD</w:t>
            </w:r>
          </w:p>
        </w:tc>
        <w:tc>
          <w:tcPr>
            <w:tcW w:w="1374" w:type="dxa"/>
            <w:vAlign w:val="center"/>
          </w:tcPr>
          <w:p w14:paraId="0FCF8971" w14:textId="77777777" w:rsidR="002D7E44" w:rsidRPr="00F27E5D" w:rsidRDefault="002D7E44" w:rsidP="002D7E44">
            <w:pPr>
              <w:spacing w:line="240" w:lineRule="auto"/>
              <w:jc w:val="center"/>
              <w:rPr>
                <w:rFonts w:ascii="GHEA Grapalat" w:hAnsi="GHEA Grapalat"/>
                <w:b/>
                <w:bCs/>
                <w:i/>
                <w:iCs/>
                <w:sz w:val="14"/>
                <w:szCs w:val="14"/>
              </w:rPr>
            </w:pPr>
          </w:p>
        </w:tc>
        <w:tc>
          <w:tcPr>
            <w:tcW w:w="4096" w:type="dxa"/>
            <w:vAlign w:val="center"/>
          </w:tcPr>
          <w:p w14:paraId="27D86249" w14:textId="77777777" w:rsidR="002D7E44" w:rsidRPr="00F27E5D" w:rsidRDefault="002D7E44" w:rsidP="002D7E44">
            <w:pPr>
              <w:spacing w:line="240" w:lineRule="auto"/>
              <w:jc w:val="center"/>
              <w:rPr>
                <w:rFonts w:ascii="GHEA Grapalat" w:hAnsi="GHEA Grapalat"/>
                <w:b/>
                <w:bCs/>
                <w:i/>
                <w:iCs/>
                <w:sz w:val="14"/>
                <w:szCs w:val="14"/>
              </w:rPr>
            </w:pPr>
          </w:p>
        </w:tc>
        <w:tc>
          <w:tcPr>
            <w:tcW w:w="4096" w:type="dxa"/>
            <w:vAlign w:val="center"/>
          </w:tcPr>
          <w:p w14:paraId="333F40C5" w14:textId="1C9FE0F6" w:rsidR="002D7E44" w:rsidRPr="00F27E5D" w:rsidRDefault="00FC05F7" w:rsidP="002D7E44">
            <w:pPr>
              <w:spacing w:line="240" w:lineRule="auto"/>
              <w:jc w:val="center"/>
              <w:rPr>
                <w:rFonts w:ascii="GHEA Grapalat" w:hAnsi="GHEA Grapalat"/>
                <w:b/>
                <w:bCs/>
                <w:i/>
                <w:iCs/>
                <w:sz w:val="14"/>
                <w:szCs w:val="14"/>
              </w:rPr>
            </w:pPr>
            <w:r>
              <w:rPr>
                <w:rFonts w:ascii="GHEA Grapalat" w:hAnsi="GHEA Grapalat"/>
                <w:b/>
                <w:bCs/>
                <w:i/>
                <w:iCs/>
                <w:sz w:val="14"/>
                <w:szCs w:val="14"/>
              </w:rPr>
              <w:t>30</w:t>
            </w:r>
          </w:p>
        </w:tc>
        <w:tc>
          <w:tcPr>
            <w:tcW w:w="1374" w:type="dxa"/>
            <w:vAlign w:val="center"/>
          </w:tcPr>
          <w:p w14:paraId="1CA48C87" w14:textId="77777777" w:rsidR="002D7E44" w:rsidRPr="00F27E5D" w:rsidRDefault="002D7E44" w:rsidP="002D7E44">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 xml:space="preserve">Г. Ереван, </w:t>
            </w:r>
            <w:r>
              <w:rPr>
                <w:rFonts w:ascii="GHEA Grapalat" w:hAnsi="GHEA Grapalat"/>
                <w:b/>
                <w:bCs/>
                <w:i/>
                <w:iCs/>
                <w:sz w:val="14"/>
                <w:szCs w:val="14"/>
                <w:lang w:val="ru-RU"/>
              </w:rPr>
              <w:t>ул. Абовяна 9, 1-ый этаж, 1-я комната</w:t>
            </w:r>
          </w:p>
        </w:tc>
        <w:tc>
          <w:tcPr>
            <w:tcW w:w="1374" w:type="dxa"/>
            <w:vAlign w:val="center"/>
          </w:tcPr>
          <w:p w14:paraId="6FAFCB0A" w14:textId="0531F048" w:rsidR="002D7E44" w:rsidRPr="00F27E5D" w:rsidRDefault="002D7E44" w:rsidP="002D7E44">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 xml:space="preserve">Со дня вступления договора в силу /при наличии финансовых средств  </w:t>
            </w:r>
            <w:r w:rsidRPr="00F27E5D">
              <w:rPr>
                <w:rFonts w:ascii="GHEA Grapalat" w:hAnsi="GHEA Grapalat"/>
                <w:b/>
                <w:bCs/>
                <w:i/>
                <w:iCs/>
                <w:sz w:val="14"/>
                <w:szCs w:val="14"/>
                <w:lang w:val="ru-RU"/>
              </w:rPr>
              <w:lastRenderedPageBreak/>
              <w:t>соглашение/ до 20 декабря 202</w:t>
            </w:r>
            <w:r w:rsidR="00FC05F7" w:rsidRPr="00FC05F7">
              <w:rPr>
                <w:rFonts w:ascii="GHEA Grapalat" w:hAnsi="GHEA Grapalat"/>
                <w:b/>
                <w:bCs/>
                <w:i/>
                <w:iCs/>
                <w:sz w:val="14"/>
                <w:szCs w:val="14"/>
                <w:lang w:val="ru-RU"/>
              </w:rPr>
              <w:t>6</w:t>
            </w:r>
            <w:r w:rsidRPr="00F27E5D">
              <w:rPr>
                <w:rFonts w:ascii="GHEA Grapalat" w:hAnsi="GHEA Grapalat"/>
                <w:b/>
                <w:bCs/>
                <w:i/>
                <w:iCs/>
                <w:sz w:val="14"/>
                <w:szCs w:val="14"/>
                <w:lang w:val="ru-RU"/>
              </w:rPr>
              <w:t xml:space="preserve"> года включительно.</w:t>
            </w:r>
          </w:p>
        </w:tc>
      </w:tr>
      <w:tr w:rsidR="002D7E44" w:rsidRPr="003E7AC5" w14:paraId="11BC73DF" w14:textId="77777777" w:rsidTr="002D7E44">
        <w:trPr>
          <w:trHeight w:val="354"/>
        </w:trPr>
        <w:tc>
          <w:tcPr>
            <w:tcW w:w="1375" w:type="dxa"/>
            <w:vAlign w:val="center"/>
          </w:tcPr>
          <w:p w14:paraId="0586A59D" w14:textId="77777777" w:rsidR="002D7E44" w:rsidRPr="002D7E44" w:rsidRDefault="002D7E44" w:rsidP="002D7E44">
            <w:pPr>
              <w:spacing w:line="240" w:lineRule="auto"/>
              <w:jc w:val="center"/>
              <w:rPr>
                <w:rFonts w:ascii="GHEA Grapalat" w:hAnsi="GHEA Grapalat"/>
                <w:b/>
                <w:bCs/>
                <w:i/>
                <w:iCs/>
                <w:sz w:val="14"/>
                <w:szCs w:val="14"/>
                <w:lang w:val="hy-AM"/>
              </w:rPr>
            </w:pPr>
            <w:r>
              <w:rPr>
                <w:rFonts w:ascii="GHEA Grapalat" w:hAnsi="GHEA Grapalat"/>
                <w:b/>
                <w:bCs/>
                <w:i/>
                <w:iCs/>
                <w:sz w:val="14"/>
                <w:szCs w:val="14"/>
                <w:lang w:val="hy-AM"/>
              </w:rPr>
              <w:lastRenderedPageBreak/>
              <w:t>3</w:t>
            </w:r>
          </w:p>
        </w:tc>
        <w:tc>
          <w:tcPr>
            <w:tcW w:w="1374" w:type="dxa"/>
            <w:vAlign w:val="center"/>
          </w:tcPr>
          <w:p w14:paraId="198C297E" w14:textId="77777777" w:rsidR="002D7E44" w:rsidRPr="00F27E5D" w:rsidRDefault="002D7E44" w:rsidP="002D7E44">
            <w:pPr>
              <w:spacing w:line="240" w:lineRule="auto"/>
              <w:jc w:val="center"/>
              <w:rPr>
                <w:rFonts w:ascii="GHEA Grapalat" w:hAnsi="GHEA Grapalat"/>
                <w:b/>
                <w:bCs/>
                <w:i/>
                <w:iCs/>
                <w:sz w:val="14"/>
                <w:szCs w:val="14"/>
              </w:rPr>
            </w:pPr>
            <w:r>
              <w:rPr>
                <w:rFonts w:ascii="GHEA Grapalat" w:hAnsi="GHEA Grapalat"/>
                <w:b/>
                <w:bCs/>
                <w:i/>
                <w:iCs/>
                <w:sz w:val="14"/>
                <w:szCs w:val="14"/>
              </w:rPr>
              <w:t>AMD</w:t>
            </w:r>
          </w:p>
        </w:tc>
        <w:tc>
          <w:tcPr>
            <w:tcW w:w="1374" w:type="dxa"/>
            <w:vAlign w:val="center"/>
          </w:tcPr>
          <w:p w14:paraId="312075C1" w14:textId="77777777" w:rsidR="002D7E44" w:rsidRPr="00F27E5D" w:rsidRDefault="002D7E44" w:rsidP="002D7E44">
            <w:pPr>
              <w:spacing w:line="240" w:lineRule="auto"/>
              <w:jc w:val="center"/>
              <w:rPr>
                <w:rFonts w:ascii="GHEA Grapalat" w:hAnsi="GHEA Grapalat"/>
                <w:b/>
                <w:bCs/>
                <w:i/>
                <w:iCs/>
                <w:sz w:val="14"/>
                <w:szCs w:val="14"/>
              </w:rPr>
            </w:pPr>
          </w:p>
        </w:tc>
        <w:tc>
          <w:tcPr>
            <w:tcW w:w="4096" w:type="dxa"/>
            <w:vAlign w:val="center"/>
          </w:tcPr>
          <w:p w14:paraId="455242AE" w14:textId="77777777" w:rsidR="002D7E44" w:rsidRPr="00F27E5D" w:rsidRDefault="002D7E44" w:rsidP="002D7E44">
            <w:pPr>
              <w:spacing w:line="240" w:lineRule="auto"/>
              <w:jc w:val="center"/>
              <w:rPr>
                <w:rFonts w:ascii="GHEA Grapalat" w:hAnsi="GHEA Grapalat"/>
                <w:b/>
                <w:bCs/>
                <w:i/>
                <w:iCs/>
                <w:sz w:val="14"/>
                <w:szCs w:val="14"/>
              </w:rPr>
            </w:pPr>
          </w:p>
        </w:tc>
        <w:tc>
          <w:tcPr>
            <w:tcW w:w="4096" w:type="dxa"/>
            <w:vAlign w:val="center"/>
          </w:tcPr>
          <w:p w14:paraId="7FD4F7AE" w14:textId="79B49D4B" w:rsidR="002D7E44" w:rsidRPr="00F27E5D" w:rsidRDefault="00FC05F7" w:rsidP="002D7E44">
            <w:pPr>
              <w:spacing w:line="240" w:lineRule="auto"/>
              <w:jc w:val="center"/>
              <w:rPr>
                <w:rFonts w:ascii="GHEA Grapalat" w:hAnsi="GHEA Grapalat"/>
                <w:b/>
                <w:bCs/>
                <w:i/>
                <w:iCs/>
                <w:sz w:val="14"/>
                <w:szCs w:val="14"/>
              </w:rPr>
            </w:pPr>
            <w:r>
              <w:rPr>
                <w:rFonts w:ascii="GHEA Grapalat" w:hAnsi="GHEA Grapalat"/>
                <w:b/>
                <w:bCs/>
                <w:i/>
                <w:iCs/>
                <w:sz w:val="14"/>
                <w:szCs w:val="14"/>
              </w:rPr>
              <w:t>3</w:t>
            </w:r>
          </w:p>
        </w:tc>
        <w:tc>
          <w:tcPr>
            <w:tcW w:w="1374" w:type="dxa"/>
            <w:vAlign w:val="center"/>
          </w:tcPr>
          <w:p w14:paraId="282ED2B0" w14:textId="77777777" w:rsidR="002D7E44" w:rsidRPr="00F27E5D" w:rsidRDefault="002D7E44" w:rsidP="002D7E44">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 xml:space="preserve">Г. Ереван, </w:t>
            </w:r>
            <w:r>
              <w:rPr>
                <w:rFonts w:ascii="GHEA Grapalat" w:hAnsi="GHEA Grapalat"/>
                <w:b/>
                <w:bCs/>
                <w:i/>
                <w:iCs/>
                <w:sz w:val="14"/>
                <w:szCs w:val="14"/>
                <w:lang w:val="ru-RU"/>
              </w:rPr>
              <w:t>ул. Абовяна 9, 1-ый этаж, 1-я комната</w:t>
            </w:r>
          </w:p>
        </w:tc>
        <w:tc>
          <w:tcPr>
            <w:tcW w:w="1374" w:type="dxa"/>
            <w:vAlign w:val="center"/>
          </w:tcPr>
          <w:p w14:paraId="275562CF" w14:textId="707BBEB6" w:rsidR="002D7E44" w:rsidRPr="00F27E5D" w:rsidRDefault="002D7E44" w:rsidP="002D7E44">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Со дня вступления договора в силу /при наличии финансовых средств  соглашение/ до 20 декабря 202</w:t>
            </w:r>
            <w:r w:rsidR="00FC05F7" w:rsidRPr="00FC05F7">
              <w:rPr>
                <w:rFonts w:ascii="GHEA Grapalat" w:hAnsi="GHEA Grapalat"/>
                <w:b/>
                <w:bCs/>
                <w:i/>
                <w:iCs/>
                <w:sz w:val="14"/>
                <w:szCs w:val="14"/>
                <w:lang w:val="ru-RU"/>
              </w:rPr>
              <w:t>6</w:t>
            </w:r>
            <w:r w:rsidRPr="00F27E5D">
              <w:rPr>
                <w:rFonts w:ascii="GHEA Grapalat" w:hAnsi="GHEA Grapalat"/>
                <w:b/>
                <w:bCs/>
                <w:i/>
                <w:iCs/>
                <w:sz w:val="14"/>
                <w:szCs w:val="14"/>
                <w:lang w:val="ru-RU"/>
              </w:rPr>
              <w:t xml:space="preserve"> года включительно.</w:t>
            </w:r>
          </w:p>
        </w:tc>
      </w:tr>
      <w:tr w:rsidR="002D7E44" w:rsidRPr="003E7AC5" w14:paraId="552363AA" w14:textId="77777777" w:rsidTr="002D7E44">
        <w:trPr>
          <w:trHeight w:val="354"/>
        </w:trPr>
        <w:tc>
          <w:tcPr>
            <w:tcW w:w="1375" w:type="dxa"/>
            <w:vAlign w:val="center"/>
          </w:tcPr>
          <w:p w14:paraId="05B5EF3B" w14:textId="77777777" w:rsidR="002D7E44" w:rsidRPr="002D7E44" w:rsidRDefault="002D7E44" w:rsidP="002D7E44">
            <w:pPr>
              <w:spacing w:line="240" w:lineRule="auto"/>
              <w:jc w:val="center"/>
              <w:rPr>
                <w:rFonts w:ascii="GHEA Grapalat" w:hAnsi="GHEA Grapalat"/>
                <w:b/>
                <w:bCs/>
                <w:i/>
                <w:iCs/>
                <w:sz w:val="14"/>
                <w:szCs w:val="14"/>
                <w:lang w:val="hy-AM"/>
              </w:rPr>
            </w:pPr>
            <w:r>
              <w:rPr>
                <w:rFonts w:ascii="GHEA Grapalat" w:hAnsi="GHEA Grapalat"/>
                <w:b/>
                <w:bCs/>
                <w:i/>
                <w:iCs/>
                <w:sz w:val="14"/>
                <w:szCs w:val="14"/>
                <w:lang w:val="hy-AM"/>
              </w:rPr>
              <w:t>4</w:t>
            </w:r>
          </w:p>
        </w:tc>
        <w:tc>
          <w:tcPr>
            <w:tcW w:w="1374" w:type="dxa"/>
            <w:vAlign w:val="center"/>
          </w:tcPr>
          <w:p w14:paraId="2FA76D45" w14:textId="77777777" w:rsidR="002D7E44" w:rsidRPr="00F27E5D" w:rsidRDefault="002D7E44" w:rsidP="002D7E44">
            <w:pPr>
              <w:spacing w:line="240" w:lineRule="auto"/>
              <w:jc w:val="center"/>
              <w:rPr>
                <w:rFonts w:ascii="GHEA Grapalat" w:hAnsi="GHEA Grapalat"/>
                <w:b/>
                <w:bCs/>
                <w:i/>
                <w:iCs/>
                <w:sz w:val="14"/>
                <w:szCs w:val="14"/>
              </w:rPr>
            </w:pPr>
            <w:r>
              <w:rPr>
                <w:rFonts w:ascii="GHEA Grapalat" w:hAnsi="GHEA Grapalat"/>
                <w:b/>
                <w:bCs/>
                <w:i/>
                <w:iCs/>
                <w:sz w:val="14"/>
                <w:szCs w:val="14"/>
              </w:rPr>
              <w:t>AMD</w:t>
            </w:r>
          </w:p>
        </w:tc>
        <w:tc>
          <w:tcPr>
            <w:tcW w:w="1374" w:type="dxa"/>
            <w:vAlign w:val="center"/>
          </w:tcPr>
          <w:p w14:paraId="4517CACE" w14:textId="77777777" w:rsidR="002D7E44" w:rsidRPr="00F27E5D" w:rsidRDefault="002D7E44" w:rsidP="002D7E44">
            <w:pPr>
              <w:spacing w:line="240" w:lineRule="auto"/>
              <w:jc w:val="center"/>
              <w:rPr>
                <w:rFonts w:ascii="GHEA Grapalat" w:hAnsi="GHEA Grapalat"/>
                <w:b/>
                <w:bCs/>
                <w:i/>
                <w:iCs/>
                <w:sz w:val="14"/>
                <w:szCs w:val="14"/>
              </w:rPr>
            </w:pPr>
          </w:p>
        </w:tc>
        <w:tc>
          <w:tcPr>
            <w:tcW w:w="4096" w:type="dxa"/>
            <w:vAlign w:val="center"/>
          </w:tcPr>
          <w:p w14:paraId="3CCC1967" w14:textId="77777777" w:rsidR="002D7E44" w:rsidRPr="00F27E5D" w:rsidRDefault="002D7E44" w:rsidP="002D7E44">
            <w:pPr>
              <w:spacing w:line="240" w:lineRule="auto"/>
              <w:jc w:val="center"/>
              <w:rPr>
                <w:rFonts w:ascii="GHEA Grapalat" w:hAnsi="GHEA Grapalat"/>
                <w:b/>
                <w:bCs/>
                <w:i/>
                <w:iCs/>
                <w:sz w:val="14"/>
                <w:szCs w:val="14"/>
              </w:rPr>
            </w:pPr>
          </w:p>
        </w:tc>
        <w:tc>
          <w:tcPr>
            <w:tcW w:w="4096" w:type="dxa"/>
            <w:vAlign w:val="center"/>
          </w:tcPr>
          <w:p w14:paraId="7CF752B7" w14:textId="138A945C" w:rsidR="002D7E44" w:rsidRPr="00F27E5D" w:rsidRDefault="00FC05F7" w:rsidP="002D7E44">
            <w:pPr>
              <w:spacing w:line="240" w:lineRule="auto"/>
              <w:jc w:val="center"/>
              <w:rPr>
                <w:rFonts w:ascii="GHEA Grapalat" w:hAnsi="GHEA Grapalat"/>
                <w:b/>
                <w:bCs/>
                <w:i/>
                <w:iCs/>
                <w:sz w:val="14"/>
                <w:szCs w:val="14"/>
              </w:rPr>
            </w:pPr>
            <w:r>
              <w:rPr>
                <w:rFonts w:ascii="GHEA Grapalat" w:hAnsi="GHEA Grapalat"/>
                <w:b/>
                <w:bCs/>
                <w:i/>
                <w:iCs/>
                <w:sz w:val="14"/>
                <w:szCs w:val="14"/>
              </w:rPr>
              <w:t>3</w:t>
            </w:r>
          </w:p>
        </w:tc>
        <w:tc>
          <w:tcPr>
            <w:tcW w:w="1374" w:type="dxa"/>
            <w:vAlign w:val="center"/>
          </w:tcPr>
          <w:p w14:paraId="372D2F91" w14:textId="77777777" w:rsidR="002D7E44" w:rsidRPr="00F27E5D" w:rsidRDefault="002D7E44" w:rsidP="002D7E44">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 xml:space="preserve">Г. Ереван, </w:t>
            </w:r>
            <w:r>
              <w:rPr>
                <w:rFonts w:ascii="GHEA Grapalat" w:hAnsi="GHEA Grapalat"/>
                <w:b/>
                <w:bCs/>
                <w:i/>
                <w:iCs/>
                <w:sz w:val="14"/>
                <w:szCs w:val="14"/>
                <w:lang w:val="ru-RU"/>
              </w:rPr>
              <w:t>ул. Абовяна 9, 1-ый этаж, 1-я комната</w:t>
            </w:r>
          </w:p>
        </w:tc>
        <w:tc>
          <w:tcPr>
            <w:tcW w:w="1374" w:type="dxa"/>
            <w:vAlign w:val="center"/>
          </w:tcPr>
          <w:p w14:paraId="5B869588" w14:textId="12E26D6B" w:rsidR="002D7E44" w:rsidRPr="00F27E5D" w:rsidRDefault="002D7E44" w:rsidP="002D7E44">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Со дня вступления договора в силу /при наличии финансовых средств  соглашение/ до 20 декабря 202</w:t>
            </w:r>
            <w:r w:rsidR="00FC05F7" w:rsidRPr="00FC05F7">
              <w:rPr>
                <w:rFonts w:ascii="GHEA Grapalat" w:hAnsi="GHEA Grapalat"/>
                <w:b/>
                <w:bCs/>
                <w:i/>
                <w:iCs/>
                <w:sz w:val="14"/>
                <w:szCs w:val="14"/>
                <w:lang w:val="ru-RU"/>
              </w:rPr>
              <w:t>6</w:t>
            </w:r>
            <w:r w:rsidRPr="00F27E5D">
              <w:rPr>
                <w:rFonts w:ascii="GHEA Grapalat" w:hAnsi="GHEA Grapalat"/>
                <w:b/>
                <w:bCs/>
                <w:i/>
                <w:iCs/>
                <w:sz w:val="14"/>
                <w:szCs w:val="14"/>
                <w:lang w:val="ru-RU"/>
              </w:rPr>
              <w:t xml:space="preserve"> года включительно.</w:t>
            </w:r>
          </w:p>
        </w:tc>
      </w:tr>
      <w:tr w:rsidR="00FC05F7" w:rsidRPr="003E7AC5" w14:paraId="3762EF8D" w14:textId="77777777" w:rsidTr="002D7E44">
        <w:trPr>
          <w:trHeight w:val="354"/>
        </w:trPr>
        <w:tc>
          <w:tcPr>
            <w:tcW w:w="1375" w:type="dxa"/>
            <w:vAlign w:val="center"/>
          </w:tcPr>
          <w:p w14:paraId="25F64554" w14:textId="7943162F" w:rsidR="00FC05F7" w:rsidRDefault="00FC05F7" w:rsidP="00FC05F7">
            <w:pPr>
              <w:spacing w:line="240" w:lineRule="auto"/>
              <w:jc w:val="center"/>
              <w:rPr>
                <w:rFonts w:ascii="GHEA Grapalat" w:hAnsi="GHEA Grapalat"/>
                <w:b/>
                <w:bCs/>
                <w:i/>
                <w:iCs/>
                <w:sz w:val="14"/>
                <w:szCs w:val="14"/>
                <w:lang w:val="hy-AM"/>
              </w:rPr>
            </w:pPr>
            <w:r>
              <w:rPr>
                <w:rFonts w:ascii="GHEA Grapalat" w:hAnsi="GHEA Grapalat"/>
                <w:b/>
                <w:bCs/>
                <w:i/>
                <w:iCs/>
                <w:sz w:val="14"/>
                <w:szCs w:val="14"/>
                <w:lang w:val="hy-AM"/>
              </w:rPr>
              <w:t>5</w:t>
            </w:r>
          </w:p>
        </w:tc>
        <w:tc>
          <w:tcPr>
            <w:tcW w:w="1374" w:type="dxa"/>
            <w:vAlign w:val="center"/>
          </w:tcPr>
          <w:p w14:paraId="73CE615C" w14:textId="505C3573" w:rsidR="00FC05F7" w:rsidRDefault="00FC05F7" w:rsidP="00FC05F7">
            <w:pPr>
              <w:spacing w:line="240" w:lineRule="auto"/>
              <w:jc w:val="center"/>
              <w:rPr>
                <w:rFonts w:ascii="GHEA Grapalat" w:hAnsi="GHEA Grapalat"/>
                <w:b/>
                <w:bCs/>
                <w:i/>
                <w:iCs/>
                <w:sz w:val="14"/>
                <w:szCs w:val="14"/>
              </w:rPr>
            </w:pPr>
            <w:r>
              <w:rPr>
                <w:rFonts w:ascii="GHEA Grapalat" w:hAnsi="GHEA Grapalat"/>
                <w:b/>
                <w:bCs/>
                <w:i/>
                <w:iCs/>
                <w:sz w:val="14"/>
                <w:szCs w:val="14"/>
              </w:rPr>
              <w:t>AMD</w:t>
            </w:r>
          </w:p>
        </w:tc>
        <w:tc>
          <w:tcPr>
            <w:tcW w:w="1374" w:type="dxa"/>
            <w:vAlign w:val="center"/>
          </w:tcPr>
          <w:p w14:paraId="4F79E8F4" w14:textId="77777777" w:rsidR="00FC05F7" w:rsidRPr="00F27E5D" w:rsidRDefault="00FC05F7" w:rsidP="00FC05F7">
            <w:pPr>
              <w:spacing w:line="240" w:lineRule="auto"/>
              <w:jc w:val="center"/>
              <w:rPr>
                <w:rFonts w:ascii="GHEA Grapalat" w:hAnsi="GHEA Grapalat"/>
                <w:b/>
                <w:bCs/>
                <w:i/>
                <w:iCs/>
                <w:sz w:val="14"/>
                <w:szCs w:val="14"/>
              </w:rPr>
            </w:pPr>
          </w:p>
        </w:tc>
        <w:tc>
          <w:tcPr>
            <w:tcW w:w="4096" w:type="dxa"/>
            <w:vAlign w:val="center"/>
          </w:tcPr>
          <w:p w14:paraId="12EAAD16" w14:textId="77777777" w:rsidR="00FC05F7" w:rsidRPr="00F27E5D" w:rsidRDefault="00FC05F7" w:rsidP="00FC05F7">
            <w:pPr>
              <w:spacing w:line="240" w:lineRule="auto"/>
              <w:jc w:val="center"/>
              <w:rPr>
                <w:rFonts w:ascii="GHEA Grapalat" w:hAnsi="GHEA Grapalat"/>
                <w:b/>
                <w:bCs/>
                <w:i/>
                <w:iCs/>
                <w:sz w:val="14"/>
                <w:szCs w:val="14"/>
              </w:rPr>
            </w:pPr>
          </w:p>
        </w:tc>
        <w:tc>
          <w:tcPr>
            <w:tcW w:w="4096" w:type="dxa"/>
            <w:vAlign w:val="center"/>
          </w:tcPr>
          <w:p w14:paraId="4FFEF3AB" w14:textId="1289D35B" w:rsidR="00FC05F7" w:rsidRDefault="00FC05F7" w:rsidP="00FC05F7">
            <w:pPr>
              <w:spacing w:line="240" w:lineRule="auto"/>
              <w:jc w:val="center"/>
              <w:rPr>
                <w:rFonts w:ascii="GHEA Grapalat" w:hAnsi="GHEA Grapalat"/>
                <w:b/>
                <w:bCs/>
                <w:i/>
                <w:iCs/>
                <w:sz w:val="14"/>
                <w:szCs w:val="14"/>
              </w:rPr>
            </w:pPr>
            <w:r>
              <w:rPr>
                <w:rFonts w:ascii="GHEA Grapalat" w:hAnsi="GHEA Grapalat"/>
                <w:b/>
                <w:bCs/>
                <w:i/>
                <w:iCs/>
                <w:sz w:val="14"/>
                <w:szCs w:val="14"/>
              </w:rPr>
              <w:t>2</w:t>
            </w:r>
          </w:p>
        </w:tc>
        <w:tc>
          <w:tcPr>
            <w:tcW w:w="1374" w:type="dxa"/>
            <w:vAlign w:val="center"/>
          </w:tcPr>
          <w:p w14:paraId="02D6B653" w14:textId="22D37BC7" w:rsidR="00FC05F7" w:rsidRPr="00F27E5D" w:rsidRDefault="00FC05F7" w:rsidP="00FC05F7">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 xml:space="preserve">Г. Ереван, </w:t>
            </w:r>
            <w:r>
              <w:rPr>
                <w:rFonts w:ascii="GHEA Grapalat" w:hAnsi="GHEA Grapalat"/>
                <w:b/>
                <w:bCs/>
                <w:i/>
                <w:iCs/>
                <w:sz w:val="14"/>
                <w:szCs w:val="14"/>
                <w:lang w:val="ru-RU"/>
              </w:rPr>
              <w:t>ул. Абовяна 9, 1-ый этаж, 1-я комната</w:t>
            </w:r>
          </w:p>
        </w:tc>
        <w:tc>
          <w:tcPr>
            <w:tcW w:w="1374" w:type="dxa"/>
            <w:vAlign w:val="center"/>
          </w:tcPr>
          <w:p w14:paraId="021D4168" w14:textId="264057D6" w:rsidR="00FC05F7" w:rsidRPr="00F27E5D" w:rsidRDefault="00FC05F7" w:rsidP="00FC05F7">
            <w:pPr>
              <w:spacing w:line="240" w:lineRule="auto"/>
              <w:jc w:val="center"/>
              <w:rPr>
                <w:rFonts w:ascii="GHEA Grapalat" w:hAnsi="GHEA Grapalat"/>
                <w:b/>
                <w:bCs/>
                <w:i/>
                <w:iCs/>
                <w:sz w:val="14"/>
                <w:szCs w:val="14"/>
                <w:lang w:val="ru-RU"/>
              </w:rPr>
            </w:pPr>
            <w:r w:rsidRPr="00F27E5D">
              <w:rPr>
                <w:rFonts w:ascii="GHEA Grapalat" w:hAnsi="GHEA Grapalat"/>
                <w:b/>
                <w:bCs/>
                <w:i/>
                <w:iCs/>
                <w:sz w:val="14"/>
                <w:szCs w:val="14"/>
                <w:lang w:val="ru-RU"/>
              </w:rPr>
              <w:t>Со дня вступления договора в силу /при наличии финансовых средств  соглашение/ до 20 декабря 202</w:t>
            </w:r>
            <w:r w:rsidRPr="00FC05F7">
              <w:rPr>
                <w:rFonts w:ascii="GHEA Grapalat" w:hAnsi="GHEA Grapalat"/>
                <w:b/>
                <w:bCs/>
                <w:i/>
                <w:iCs/>
                <w:sz w:val="14"/>
                <w:szCs w:val="14"/>
                <w:lang w:val="ru-RU"/>
              </w:rPr>
              <w:t>6</w:t>
            </w:r>
            <w:r w:rsidRPr="00F27E5D">
              <w:rPr>
                <w:rFonts w:ascii="GHEA Grapalat" w:hAnsi="GHEA Grapalat"/>
                <w:b/>
                <w:bCs/>
                <w:i/>
                <w:iCs/>
                <w:sz w:val="14"/>
                <w:szCs w:val="14"/>
                <w:lang w:val="ru-RU"/>
              </w:rPr>
              <w:t xml:space="preserve"> года включительно.</w:t>
            </w:r>
          </w:p>
        </w:tc>
      </w:tr>
    </w:tbl>
    <w:p w14:paraId="49B341C1" w14:textId="77777777" w:rsidR="00F858E6" w:rsidRPr="00F27E5D" w:rsidRDefault="00F858E6" w:rsidP="0024018F">
      <w:pPr>
        <w:spacing w:line="240" w:lineRule="auto"/>
        <w:jc w:val="center"/>
        <w:rPr>
          <w:rFonts w:ascii="GHEA Grapalat" w:hAnsi="GHEA Grapalat"/>
          <w:color w:val="000000" w:themeColor="text1"/>
          <w:sz w:val="20"/>
          <w:szCs w:val="20"/>
          <w:lang w:val="ru-RU"/>
        </w:rPr>
      </w:pPr>
    </w:p>
    <w:p w14:paraId="7CEE7083" w14:textId="77777777" w:rsidR="0087557D" w:rsidRPr="00F27E5D" w:rsidRDefault="00F858E6" w:rsidP="0087557D">
      <w:pPr>
        <w:pStyle w:val="NormalWeb"/>
        <w:rPr>
          <w:rFonts w:ascii="GHEA Grapalat" w:hAnsi="GHEA Grapalat"/>
        </w:rPr>
      </w:pPr>
      <w:r w:rsidRPr="00F27E5D">
        <w:rPr>
          <w:rFonts w:ascii="GHEA Grapalat" w:hAnsi="GHEA Grapalat"/>
          <w:color w:val="000000" w:themeColor="text1"/>
        </w:rPr>
        <w:t>*</w:t>
      </w:r>
      <w:r w:rsidR="00E07252" w:rsidRPr="00F27E5D">
        <w:rPr>
          <w:rFonts w:ascii="GHEA Grapalat" w:hAnsi="GHEA Grapalat"/>
          <w:color w:val="000000" w:themeColor="text1"/>
          <w:lang w:val="hy-AM"/>
        </w:rPr>
        <w:t xml:space="preserve"> </w:t>
      </w:r>
      <w:r w:rsidR="0087557D" w:rsidRPr="00F27E5D">
        <w:rPr>
          <w:rStyle w:val="Emphasis"/>
          <w:rFonts w:ascii="GHEA Grapalat" w:eastAsiaTheme="majorEastAsia" w:hAnsi="GHEA Grapalat"/>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sidRPr="00F27E5D">
        <w:rPr>
          <w:rStyle w:val="Emphasis"/>
          <w:rFonts w:ascii="GHEA Grapalat" w:eastAsiaTheme="majorEastAsia" w:hAnsi="GHEA Grapalat"/>
          <w:color w:val="000000"/>
        </w:rPr>
        <w:t>.</w:t>
      </w:r>
    </w:p>
    <w:p w14:paraId="625F44E7" w14:textId="77777777" w:rsidR="00E07252" w:rsidRPr="00F27E5D" w:rsidRDefault="0087557D" w:rsidP="00E07252">
      <w:pPr>
        <w:pStyle w:val="NormalWeb"/>
        <w:rPr>
          <w:rFonts w:ascii="GHEA Grapalat" w:hAnsi="GHEA Grapalat"/>
        </w:rPr>
      </w:pPr>
      <w:r w:rsidRPr="00F27E5D">
        <w:rPr>
          <w:rFonts w:ascii="GHEA Grapalat" w:hAnsi="GHEA Grapalat"/>
        </w:rPr>
        <w:t xml:space="preserve">** </w:t>
      </w:r>
      <w:r w:rsidRPr="00F27E5D">
        <w:rPr>
          <w:rStyle w:val="Emphasis"/>
          <w:rFonts w:ascii="GHEA Grapalat" w:eastAsiaTheme="majorEastAsia" w:hAnsi="GHEA Grapalat"/>
          <w:sz w:val="22"/>
          <w:szCs w:val="22"/>
        </w:rPr>
        <w:t>Если договор заключается на основании части 6 статьи 15 Закона РА "О закупках",</w:t>
      </w:r>
      <w:r w:rsidRPr="00F27E5D">
        <w:rPr>
          <w:rStyle w:val="Emphasis"/>
          <w:rFonts w:ascii="GHEA Grapalat" w:eastAsiaTheme="majorEastAsia" w:hAnsi="GHEA Grapalat"/>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tbl>
      <w:tblPr>
        <w:tblpPr w:leftFromText="180" w:rightFromText="180" w:vertAnchor="text" w:horzAnchor="margin" w:tblpXSpec="center" w:tblpY="-664"/>
        <w:tblW w:w="9639" w:type="dxa"/>
        <w:tblLayout w:type="fixed"/>
        <w:tblLook w:val="0000" w:firstRow="0" w:lastRow="0" w:firstColumn="0" w:lastColumn="0" w:noHBand="0" w:noVBand="0"/>
      </w:tblPr>
      <w:tblGrid>
        <w:gridCol w:w="4536"/>
        <w:gridCol w:w="760"/>
        <w:gridCol w:w="4343"/>
      </w:tblGrid>
      <w:tr w:rsidR="0077157F" w:rsidRPr="00F27E5D" w14:paraId="247FAE73" w14:textId="77777777" w:rsidTr="0077157F">
        <w:tc>
          <w:tcPr>
            <w:tcW w:w="4536" w:type="dxa"/>
          </w:tcPr>
          <w:p w14:paraId="7BE340BC" w14:textId="77777777" w:rsidR="0077157F" w:rsidRPr="00F27E5D" w:rsidRDefault="0077157F" w:rsidP="0077157F">
            <w:pPr>
              <w:widowControl w:val="0"/>
              <w:jc w:val="center"/>
              <w:rPr>
                <w:rFonts w:ascii="GHEA Grapalat" w:hAnsi="GHEA Grapalat"/>
                <w:b/>
                <w:color w:val="000000" w:themeColor="text1"/>
              </w:rPr>
            </w:pPr>
            <w:r w:rsidRPr="00F27E5D">
              <w:rPr>
                <w:rFonts w:ascii="GHEA Grapalat" w:hAnsi="GHEA Grapalat"/>
                <w:b/>
                <w:color w:val="000000" w:themeColor="text1"/>
              </w:rPr>
              <w:lastRenderedPageBreak/>
              <w:t>ЗАКАЗЧИК</w:t>
            </w:r>
          </w:p>
          <w:p w14:paraId="58375EF0" w14:textId="77777777" w:rsidR="0077157F" w:rsidRPr="00F27E5D" w:rsidRDefault="0077157F" w:rsidP="0077157F">
            <w:pPr>
              <w:widowControl w:val="0"/>
              <w:jc w:val="center"/>
              <w:rPr>
                <w:rFonts w:ascii="GHEA Grapalat" w:hAnsi="GHEA Grapalat"/>
                <w:color w:val="000000" w:themeColor="text1"/>
              </w:rPr>
            </w:pPr>
            <w:r w:rsidRPr="00F27E5D">
              <w:rPr>
                <w:rFonts w:ascii="GHEA Grapalat" w:hAnsi="GHEA Grapalat"/>
                <w:color w:val="000000" w:themeColor="text1"/>
              </w:rPr>
              <w:t>______________________</w:t>
            </w:r>
          </w:p>
          <w:p w14:paraId="5F41F394" w14:textId="77777777" w:rsidR="0077157F" w:rsidRPr="00F27E5D" w:rsidRDefault="0077157F" w:rsidP="0077157F">
            <w:pPr>
              <w:widowControl w:val="0"/>
              <w:spacing w:after="160"/>
              <w:jc w:val="center"/>
              <w:rPr>
                <w:rFonts w:ascii="GHEA Grapalat" w:hAnsi="GHEA Grapalat"/>
                <w:color w:val="000000" w:themeColor="text1"/>
                <w:sz w:val="20"/>
                <w:szCs w:val="20"/>
              </w:rPr>
            </w:pPr>
            <w:r w:rsidRPr="00F27E5D">
              <w:rPr>
                <w:rFonts w:ascii="GHEA Grapalat" w:hAnsi="GHEA Grapalat"/>
                <w:color w:val="000000" w:themeColor="text1"/>
                <w:sz w:val="20"/>
                <w:szCs w:val="20"/>
              </w:rPr>
              <w:t>/</w:t>
            </w:r>
            <w:proofErr w:type="spellStart"/>
            <w:r w:rsidRPr="00F27E5D">
              <w:rPr>
                <w:rFonts w:ascii="GHEA Grapalat" w:hAnsi="GHEA Grapalat"/>
                <w:color w:val="000000" w:themeColor="text1"/>
                <w:sz w:val="20"/>
                <w:szCs w:val="20"/>
              </w:rPr>
              <w:t>подпись</w:t>
            </w:r>
            <w:proofErr w:type="spellEnd"/>
            <w:r w:rsidRPr="00F27E5D">
              <w:rPr>
                <w:rFonts w:ascii="GHEA Grapalat" w:hAnsi="GHEA Grapalat"/>
                <w:color w:val="000000" w:themeColor="text1"/>
                <w:sz w:val="20"/>
                <w:szCs w:val="20"/>
              </w:rPr>
              <w:t>/</w:t>
            </w:r>
          </w:p>
          <w:p w14:paraId="002A5F2B" w14:textId="77777777" w:rsidR="0077157F" w:rsidRPr="00F27E5D" w:rsidRDefault="0077157F" w:rsidP="0077157F">
            <w:pPr>
              <w:widowControl w:val="0"/>
              <w:spacing w:after="160"/>
              <w:jc w:val="center"/>
              <w:rPr>
                <w:rFonts w:ascii="GHEA Grapalat" w:hAnsi="GHEA Grapalat"/>
                <w:color w:val="000000" w:themeColor="text1"/>
              </w:rPr>
            </w:pPr>
            <w:r w:rsidRPr="00F27E5D">
              <w:rPr>
                <w:rFonts w:ascii="GHEA Grapalat" w:hAnsi="GHEA Grapalat"/>
                <w:color w:val="000000" w:themeColor="text1"/>
              </w:rPr>
              <w:t>М. П.</w:t>
            </w:r>
          </w:p>
        </w:tc>
        <w:tc>
          <w:tcPr>
            <w:tcW w:w="760" w:type="dxa"/>
          </w:tcPr>
          <w:p w14:paraId="7491A566" w14:textId="77777777" w:rsidR="0077157F" w:rsidRPr="00F27E5D" w:rsidRDefault="0077157F" w:rsidP="0077157F">
            <w:pPr>
              <w:widowControl w:val="0"/>
              <w:spacing w:after="160"/>
              <w:jc w:val="center"/>
              <w:rPr>
                <w:rFonts w:ascii="GHEA Grapalat" w:hAnsi="GHEA Grapalat"/>
                <w:color w:val="000000" w:themeColor="text1"/>
              </w:rPr>
            </w:pPr>
          </w:p>
        </w:tc>
        <w:tc>
          <w:tcPr>
            <w:tcW w:w="4343" w:type="dxa"/>
          </w:tcPr>
          <w:p w14:paraId="12831D6A" w14:textId="77777777" w:rsidR="0077157F" w:rsidRPr="00F27E5D" w:rsidRDefault="0077157F" w:rsidP="0077157F">
            <w:pPr>
              <w:widowControl w:val="0"/>
              <w:spacing w:after="160"/>
              <w:jc w:val="center"/>
              <w:rPr>
                <w:rFonts w:ascii="GHEA Grapalat" w:hAnsi="GHEA Grapalat" w:cs="Sylfaen"/>
                <w:b/>
                <w:bCs/>
                <w:color w:val="000000" w:themeColor="text1"/>
              </w:rPr>
            </w:pPr>
            <w:r w:rsidRPr="00F27E5D">
              <w:rPr>
                <w:rFonts w:ascii="GHEA Grapalat" w:hAnsi="GHEA Grapalat"/>
                <w:b/>
                <w:color w:val="000000" w:themeColor="text1"/>
              </w:rPr>
              <w:t>ИСПОЛНИТЕЛЬ</w:t>
            </w:r>
          </w:p>
          <w:p w14:paraId="4B0C27D3" w14:textId="77777777" w:rsidR="0077157F" w:rsidRPr="00F27E5D" w:rsidRDefault="0077157F" w:rsidP="0077157F">
            <w:pPr>
              <w:widowControl w:val="0"/>
              <w:jc w:val="center"/>
              <w:rPr>
                <w:rFonts w:ascii="GHEA Grapalat" w:hAnsi="GHEA Grapalat"/>
                <w:color w:val="000000" w:themeColor="text1"/>
              </w:rPr>
            </w:pPr>
            <w:r w:rsidRPr="00F27E5D">
              <w:rPr>
                <w:rFonts w:ascii="GHEA Grapalat" w:hAnsi="GHEA Grapalat"/>
                <w:color w:val="000000" w:themeColor="text1"/>
              </w:rPr>
              <w:t>______________________</w:t>
            </w:r>
          </w:p>
          <w:p w14:paraId="2C60ABF6" w14:textId="77777777" w:rsidR="0077157F" w:rsidRPr="00F27E5D" w:rsidRDefault="0077157F" w:rsidP="0077157F">
            <w:pPr>
              <w:widowControl w:val="0"/>
              <w:spacing w:after="160"/>
              <w:jc w:val="center"/>
              <w:rPr>
                <w:rFonts w:ascii="GHEA Grapalat" w:hAnsi="GHEA Grapalat"/>
                <w:color w:val="000000" w:themeColor="text1"/>
                <w:sz w:val="20"/>
                <w:szCs w:val="20"/>
              </w:rPr>
            </w:pPr>
            <w:r w:rsidRPr="00F27E5D">
              <w:rPr>
                <w:rFonts w:ascii="GHEA Grapalat" w:hAnsi="GHEA Grapalat"/>
                <w:color w:val="000000" w:themeColor="text1"/>
                <w:sz w:val="20"/>
                <w:szCs w:val="20"/>
              </w:rPr>
              <w:t>/</w:t>
            </w:r>
            <w:proofErr w:type="spellStart"/>
            <w:r w:rsidRPr="00F27E5D">
              <w:rPr>
                <w:rFonts w:ascii="GHEA Grapalat" w:hAnsi="GHEA Grapalat"/>
                <w:color w:val="000000" w:themeColor="text1"/>
                <w:sz w:val="20"/>
                <w:szCs w:val="20"/>
              </w:rPr>
              <w:t>подпись</w:t>
            </w:r>
            <w:proofErr w:type="spellEnd"/>
            <w:r w:rsidRPr="00F27E5D">
              <w:rPr>
                <w:rFonts w:ascii="GHEA Grapalat" w:hAnsi="GHEA Grapalat"/>
                <w:color w:val="000000" w:themeColor="text1"/>
                <w:sz w:val="20"/>
                <w:szCs w:val="20"/>
              </w:rPr>
              <w:t>/</w:t>
            </w:r>
          </w:p>
          <w:p w14:paraId="13B1BBD6" w14:textId="77777777" w:rsidR="0077157F" w:rsidRPr="00F27E5D" w:rsidRDefault="0077157F" w:rsidP="0077157F">
            <w:pPr>
              <w:widowControl w:val="0"/>
              <w:spacing w:after="160"/>
              <w:jc w:val="center"/>
              <w:rPr>
                <w:rFonts w:ascii="GHEA Grapalat" w:hAnsi="GHEA Grapalat"/>
                <w:color w:val="000000" w:themeColor="text1"/>
              </w:rPr>
            </w:pPr>
            <w:r w:rsidRPr="00F27E5D">
              <w:rPr>
                <w:rFonts w:ascii="GHEA Grapalat" w:hAnsi="GHEA Grapalat"/>
                <w:color w:val="000000" w:themeColor="text1"/>
              </w:rPr>
              <w:t>М. П.</w:t>
            </w:r>
          </w:p>
        </w:tc>
      </w:tr>
      <w:tr w:rsidR="0077157F" w:rsidRPr="00F27E5D" w14:paraId="32B83101" w14:textId="77777777" w:rsidTr="0077157F">
        <w:tc>
          <w:tcPr>
            <w:tcW w:w="4536" w:type="dxa"/>
          </w:tcPr>
          <w:p w14:paraId="515443F9" w14:textId="77777777" w:rsidR="0077157F" w:rsidRPr="00F27E5D" w:rsidRDefault="0077157F" w:rsidP="0077157F">
            <w:pPr>
              <w:widowControl w:val="0"/>
              <w:rPr>
                <w:rFonts w:ascii="GHEA Grapalat" w:hAnsi="GHEA Grapalat"/>
                <w:b/>
                <w:color w:val="000000" w:themeColor="text1"/>
              </w:rPr>
            </w:pPr>
          </w:p>
        </w:tc>
        <w:tc>
          <w:tcPr>
            <w:tcW w:w="760" w:type="dxa"/>
          </w:tcPr>
          <w:p w14:paraId="28C08B43" w14:textId="77777777" w:rsidR="0077157F" w:rsidRPr="00F27E5D" w:rsidRDefault="0077157F" w:rsidP="0077157F">
            <w:pPr>
              <w:widowControl w:val="0"/>
              <w:jc w:val="center"/>
              <w:rPr>
                <w:rFonts w:ascii="GHEA Grapalat" w:hAnsi="GHEA Grapalat"/>
                <w:color w:val="000000" w:themeColor="text1"/>
              </w:rPr>
            </w:pPr>
          </w:p>
        </w:tc>
        <w:tc>
          <w:tcPr>
            <w:tcW w:w="4343" w:type="dxa"/>
          </w:tcPr>
          <w:p w14:paraId="7DAB6114" w14:textId="77777777" w:rsidR="0077157F" w:rsidRPr="00F27E5D" w:rsidRDefault="0077157F" w:rsidP="0077157F">
            <w:pPr>
              <w:widowControl w:val="0"/>
              <w:jc w:val="center"/>
              <w:rPr>
                <w:rFonts w:ascii="GHEA Grapalat" w:hAnsi="GHEA Grapalat"/>
                <w:b/>
                <w:color w:val="000000" w:themeColor="text1"/>
              </w:rPr>
            </w:pPr>
          </w:p>
        </w:tc>
      </w:tr>
    </w:tbl>
    <w:p w14:paraId="5F3CCD0D" w14:textId="77777777" w:rsidR="00F858E6" w:rsidRPr="00F27E5D" w:rsidRDefault="00F858E6" w:rsidP="00F858E6">
      <w:pPr>
        <w:widowControl w:val="0"/>
        <w:tabs>
          <w:tab w:val="left" w:pos="4295"/>
        </w:tabs>
        <w:spacing w:after="0"/>
        <w:jc w:val="right"/>
        <w:rPr>
          <w:rFonts w:ascii="GHEA Grapalat" w:hAnsi="GHEA Grapalat"/>
          <w:sz w:val="24"/>
          <w:lang w:val="ru-RU"/>
        </w:rPr>
      </w:pPr>
      <w:r w:rsidRPr="00F27E5D">
        <w:rPr>
          <w:rFonts w:ascii="GHEA Grapalat" w:hAnsi="GHEA Grapalat"/>
          <w:sz w:val="24"/>
          <w:lang w:val="ru-RU"/>
        </w:rPr>
        <w:br w:type="page"/>
      </w:r>
      <w:r w:rsidRPr="00F27E5D">
        <w:rPr>
          <w:rFonts w:ascii="GHEA Grapalat" w:hAnsi="GHEA Grapalat"/>
          <w:i/>
          <w:color w:val="000000" w:themeColor="text1"/>
          <w:lang w:val="ru-RU"/>
        </w:rPr>
        <w:lastRenderedPageBreak/>
        <w:t>Приложение № 3</w:t>
      </w:r>
    </w:p>
    <w:p w14:paraId="3A9355D2" w14:textId="24394ACE" w:rsidR="00F858E6" w:rsidRPr="00F27E5D" w:rsidRDefault="00F858E6" w:rsidP="00F858E6">
      <w:pPr>
        <w:widowControl w:val="0"/>
        <w:spacing w:after="0" w:line="240" w:lineRule="auto"/>
        <w:jc w:val="right"/>
        <w:rPr>
          <w:rFonts w:ascii="GHEA Grapalat" w:hAnsi="GHEA Grapalat"/>
          <w:i/>
          <w:lang w:val="ru-RU"/>
        </w:rPr>
      </w:pPr>
      <w:r w:rsidRPr="00F27E5D">
        <w:rPr>
          <w:rFonts w:ascii="GHEA Grapalat" w:hAnsi="GHEA Grapalat"/>
          <w:i/>
          <w:color w:val="000000" w:themeColor="text1"/>
          <w:lang w:val="ru-RU"/>
        </w:rPr>
        <w:t xml:space="preserve">к Договору под кодом  </w:t>
      </w:r>
      <w:r w:rsidR="0077157F" w:rsidRPr="00F27E5D">
        <w:rPr>
          <w:rFonts w:ascii="GHEA Grapalat" w:hAnsi="GHEA Grapalat"/>
          <w:i/>
          <w:color w:val="000000" w:themeColor="text1"/>
          <w:lang w:val="ru-RU"/>
        </w:rPr>
        <w:t>"</w:t>
      </w:r>
      <w:r w:rsidR="0077157F">
        <w:rPr>
          <w:rFonts w:ascii="GHEA Grapalat" w:hAnsi="GHEA Grapalat"/>
          <w:i/>
          <w:color w:val="000000" w:themeColor="text1"/>
          <w:lang w:val="hy-AM"/>
        </w:rPr>
        <w:t>Հ</w:t>
      </w:r>
      <w:r w:rsidR="002D7E44">
        <w:rPr>
          <w:rFonts w:ascii="GHEA Grapalat" w:hAnsi="GHEA Grapalat"/>
          <w:i/>
          <w:color w:val="000000" w:themeColor="text1"/>
          <w:lang w:val="hy-AM"/>
        </w:rPr>
        <w:t>ԸՖ-</w:t>
      </w:r>
      <w:r w:rsidR="0077157F">
        <w:rPr>
          <w:rFonts w:ascii="GHEA Grapalat" w:hAnsi="GHEA Grapalat"/>
          <w:i/>
          <w:color w:val="000000" w:themeColor="text1"/>
          <w:lang w:val="hy-AM"/>
        </w:rPr>
        <w:t>ԳՀԾՁԲ-</w:t>
      </w:r>
      <w:r w:rsidR="002D7E44">
        <w:rPr>
          <w:rFonts w:ascii="GHEA Grapalat" w:hAnsi="GHEA Grapalat"/>
          <w:i/>
          <w:color w:val="000000" w:themeColor="text1"/>
          <w:lang w:val="hy-AM"/>
        </w:rPr>
        <w:t>5</w:t>
      </w:r>
      <w:r w:rsidR="00FC05F7">
        <w:rPr>
          <w:rFonts w:ascii="GHEA Grapalat" w:hAnsi="GHEA Grapalat"/>
          <w:i/>
          <w:color w:val="000000" w:themeColor="text1"/>
          <w:lang w:val="hy-AM"/>
        </w:rPr>
        <w:t>/</w:t>
      </w:r>
      <w:r w:rsidR="002D7E44">
        <w:rPr>
          <w:rFonts w:ascii="GHEA Grapalat" w:hAnsi="GHEA Grapalat"/>
          <w:i/>
          <w:color w:val="000000" w:themeColor="text1"/>
          <w:lang w:val="hy-AM"/>
        </w:rPr>
        <w:t>2</w:t>
      </w:r>
      <w:r w:rsidR="00FC05F7">
        <w:rPr>
          <w:rFonts w:ascii="GHEA Grapalat" w:hAnsi="GHEA Grapalat"/>
          <w:i/>
          <w:color w:val="000000" w:themeColor="text1"/>
          <w:lang w:val="hy-AM"/>
        </w:rPr>
        <w:t>5</w:t>
      </w:r>
      <w:r w:rsidR="0077157F" w:rsidRPr="00F27E5D">
        <w:rPr>
          <w:rFonts w:ascii="GHEA Grapalat" w:hAnsi="GHEA Grapalat"/>
          <w:i/>
          <w:color w:val="000000" w:themeColor="text1"/>
          <w:lang w:val="ru-RU"/>
        </w:rPr>
        <w:t>"</w:t>
      </w:r>
      <w:r w:rsidRPr="00F27E5D">
        <w:rPr>
          <w:rFonts w:ascii="GHEA Grapalat" w:hAnsi="GHEA Grapalat"/>
          <w:i/>
          <w:color w:val="000000" w:themeColor="text1"/>
          <w:lang w:val="ru-RU"/>
        </w:rPr>
        <w:br/>
        <w:t>заключенному "___"</w:t>
      </w:r>
      <w:r w:rsidRPr="00F27E5D">
        <w:rPr>
          <w:rFonts w:ascii="GHEA Grapalat" w:hAnsi="GHEA Grapalat"/>
          <w:i/>
          <w:color w:val="000000" w:themeColor="text1"/>
          <w:lang w:val="ru-RU"/>
        </w:rPr>
        <w:tab/>
        <w:t>_______20__г.</w:t>
      </w:r>
    </w:p>
    <w:p w14:paraId="41503AEC" w14:textId="77777777" w:rsidR="00F858E6" w:rsidRPr="00F27E5D" w:rsidRDefault="00F858E6" w:rsidP="00F858E6">
      <w:pPr>
        <w:widowControl w:val="0"/>
        <w:tabs>
          <w:tab w:val="left" w:pos="9540"/>
        </w:tabs>
        <w:spacing w:after="0" w:line="360" w:lineRule="auto"/>
        <w:jc w:val="center"/>
        <w:rPr>
          <w:rFonts w:ascii="GHEA Grapalat" w:hAnsi="GHEA Grapalat"/>
          <w:lang w:val="ru-RU"/>
        </w:rPr>
      </w:pPr>
    </w:p>
    <w:p w14:paraId="3DF13D36" w14:textId="77777777" w:rsidR="00F858E6" w:rsidRPr="00F27E5D" w:rsidRDefault="00F858E6" w:rsidP="00F858E6">
      <w:pPr>
        <w:widowControl w:val="0"/>
        <w:spacing w:after="160" w:line="360" w:lineRule="auto"/>
        <w:jc w:val="center"/>
        <w:rPr>
          <w:rFonts w:ascii="GHEA Grapalat" w:hAnsi="GHEA Grapalat"/>
          <w:lang w:val="ru-RU"/>
        </w:rPr>
      </w:pPr>
      <w:r w:rsidRPr="00F27E5D">
        <w:rPr>
          <w:rFonts w:ascii="GHEA Grapalat" w:hAnsi="GHEA Grapalat"/>
          <w:lang w:val="ru-RU"/>
        </w:rPr>
        <w:t>ГРАФИК ОПЛАТЫ</w:t>
      </w:r>
      <w:r w:rsidRPr="00F27E5D">
        <w:rPr>
          <w:rStyle w:val="FootnoteReference"/>
          <w:rFonts w:ascii="GHEA Grapalat" w:hAnsi="GHEA Grapalat"/>
          <w:lang w:val="ru-RU"/>
        </w:rPr>
        <w:footnoteReference w:customMarkFollows="1" w:id="28"/>
        <w:t>*</w:t>
      </w:r>
    </w:p>
    <w:p w14:paraId="6AC61369" w14:textId="77777777" w:rsidR="00F858E6" w:rsidRPr="00F27E5D" w:rsidRDefault="00F858E6" w:rsidP="00F858E6">
      <w:pPr>
        <w:widowControl w:val="0"/>
        <w:spacing w:after="160" w:line="360" w:lineRule="auto"/>
        <w:jc w:val="right"/>
        <w:rPr>
          <w:rFonts w:ascii="GHEA Grapalat" w:hAnsi="GHEA Grapalat"/>
          <w:color w:val="000000" w:themeColor="text1"/>
          <w:sz w:val="24"/>
        </w:rPr>
      </w:pPr>
      <w:r w:rsidRPr="00F27E5D">
        <w:rPr>
          <w:rFonts w:ascii="GHEA Grapalat" w:hAnsi="GHEA Grapalat"/>
          <w:lang w:val="ru-RU"/>
        </w:rPr>
        <w:t>драмов РА</w:t>
      </w:r>
    </w:p>
    <w:tbl>
      <w:tblPr>
        <w:tblW w:w="13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675"/>
        <w:gridCol w:w="675"/>
        <w:gridCol w:w="675"/>
        <w:gridCol w:w="675"/>
        <w:gridCol w:w="675"/>
        <w:gridCol w:w="675"/>
        <w:gridCol w:w="675"/>
        <w:gridCol w:w="675"/>
        <w:gridCol w:w="675"/>
        <w:gridCol w:w="675"/>
        <w:gridCol w:w="675"/>
        <w:gridCol w:w="675"/>
        <w:gridCol w:w="675"/>
      </w:tblGrid>
      <w:tr w:rsidR="00F858E6" w:rsidRPr="00F27E5D" w14:paraId="7557D203" w14:textId="77777777" w:rsidTr="0077157F">
        <w:trPr>
          <w:trHeight w:val="305"/>
          <w:jc w:val="center"/>
        </w:trPr>
        <w:tc>
          <w:tcPr>
            <w:tcW w:w="13082" w:type="dxa"/>
            <w:gridSpan w:val="16"/>
          </w:tcPr>
          <w:p w14:paraId="4BE39855" w14:textId="77777777" w:rsidR="00F858E6" w:rsidRPr="00F27E5D" w:rsidRDefault="00F858E6" w:rsidP="006029E0">
            <w:pPr>
              <w:widowControl w:val="0"/>
              <w:spacing w:after="0"/>
              <w:jc w:val="center"/>
              <w:rPr>
                <w:rFonts w:ascii="GHEA Grapalat" w:hAnsi="GHEA Grapalat"/>
                <w:color w:val="000000" w:themeColor="text1"/>
                <w:sz w:val="16"/>
                <w:szCs w:val="16"/>
              </w:rPr>
            </w:pPr>
            <w:r w:rsidRPr="00F27E5D">
              <w:rPr>
                <w:rFonts w:ascii="GHEA Grapalat" w:hAnsi="GHEA Grapalat"/>
                <w:sz w:val="24"/>
                <w:lang w:val="ru-RU"/>
              </w:rPr>
              <w:t>Услуги</w:t>
            </w:r>
          </w:p>
        </w:tc>
      </w:tr>
      <w:tr w:rsidR="00F858E6" w:rsidRPr="003E7AC5" w14:paraId="2618F53C" w14:textId="77777777" w:rsidTr="0077157F">
        <w:trPr>
          <w:trHeight w:val="747"/>
          <w:jc w:val="center"/>
        </w:trPr>
        <w:tc>
          <w:tcPr>
            <w:tcW w:w="1547" w:type="dxa"/>
            <w:vAlign w:val="center"/>
          </w:tcPr>
          <w:p w14:paraId="4520B4D3" w14:textId="77777777" w:rsidR="00F858E6" w:rsidRPr="00F27E5D" w:rsidRDefault="00F858E6" w:rsidP="006029E0">
            <w:pPr>
              <w:widowControl w:val="0"/>
              <w:jc w:val="center"/>
              <w:rPr>
                <w:rFonts w:ascii="GHEA Grapalat" w:hAnsi="GHEA Grapalat"/>
                <w:color w:val="000000" w:themeColor="text1"/>
                <w:sz w:val="16"/>
                <w:szCs w:val="16"/>
              </w:rPr>
            </w:pPr>
            <w:proofErr w:type="spellStart"/>
            <w:r w:rsidRPr="00F27E5D">
              <w:rPr>
                <w:rFonts w:ascii="GHEA Grapalat" w:hAnsi="GHEA Grapalat"/>
                <w:color w:val="000000" w:themeColor="text1"/>
                <w:sz w:val="16"/>
                <w:szCs w:val="16"/>
              </w:rPr>
              <w:t>номер</w:t>
            </w:r>
            <w:proofErr w:type="spellEnd"/>
            <w:r w:rsidRPr="00F27E5D">
              <w:rPr>
                <w:rFonts w:ascii="GHEA Grapalat" w:hAnsi="GHEA Grapalat"/>
                <w:color w:val="000000" w:themeColor="text1"/>
                <w:sz w:val="16"/>
                <w:szCs w:val="16"/>
              </w:rPr>
              <w:t xml:space="preserve"> </w:t>
            </w:r>
            <w:proofErr w:type="spellStart"/>
            <w:r w:rsidRPr="00F27E5D">
              <w:rPr>
                <w:rFonts w:ascii="GHEA Grapalat" w:hAnsi="GHEA Grapalat"/>
                <w:color w:val="000000" w:themeColor="text1"/>
                <w:sz w:val="16"/>
                <w:szCs w:val="16"/>
              </w:rPr>
              <w:t>предусмотренного</w:t>
            </w:r>
            <w:proofErr w:type="spellEnd"/>
            <w:r w:rsidRPr="00F27E5D">
              <w:rPr>
                <w:rFonts w:ascii="GHEA Grapalat" w:hAnsi="GHEA Grapalat"/>
                <w:color w:val="000000" w:themeColor="text1"/>
                <w:sz w:val="16"/>
                <w:szCs w:val="16"/>
              </w:rPr>
              <w:t xml:space="preserve"> </w:t>
            </w:r>
            <w:proofErr w:type="spellStart"/>
            <w:r w:rsidRPr="00F27E5D">
              <w:rPr>
                <w:rFonts w:ascii="GHEA Grapalat" w:hAnsi="GHEA Grapalat"/>
                <w:color w:val="000000" w:themeColor="text1"/>
                <w:sz w:val="16"/>
                <w:szCs w:val="16"/>
              </w:rPr>
              <w:t>приглашением</w:t>
            </w:r>
            <w:proofErr w:type="spellEnd"/>
            <w:r w:rsidRPr="00F27E5D">
              <w:rPr>
                <w:rFonts w:ascii="GHEA Grapalat" w:hAnsi="GHEA Grapalat"/>
                <w:color w:val="000000" w:themeColor="text1"/>
                <w:sz w:val="16"/>
                <w:szCs w:val="16"/>
              </w:rPr>
              <w:t xml:space="preserve"> </w:t>
            </w:r>
            <w:proofErr w:type="spellStart"/>
            <w:r w:rsidRPr="00F27E5D">
              <w:rPr>
                <w:rFonts w:ascii="GHEA Grapalat" w:hAnsi="GHEA Grapalat"/>
                <w:color w:val="000000" w:themeColor="text1"/>
                <w:sz w:val="16"/>
                <w:szCs w:val="16"/>
              </w:rPr>
              <w:t>лота</w:t>
            </w:r>
            <w:proofErr w:type="spellEnd"/>
          </w:p>
        </w:tc>
        <w:tc>
          <w:tcPr>
            <w:tcW w:w="1520" w:type="dxa"/>
            <w:vAlign w:val="center"/>
          </w:tcPr>
          <w:p w14:paraId="12C5E689" w14:textId="77777777" w:rsidR="00F858E6" w:rsidRPr="00F27E5D" w:rsidRDefault="00F858E6" w:rsidP="006029E0">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промежуточный код, предусмотренный планом закупок по классификации ЕЗК (</w:t>
            </w:r>
            <w:r w:rsidRPr="00F27E5D">
              <w:rPr>
                <w:rFonts w:ascii="GHEA Grapalat" w:hAnsi="GHEA Grapalat"/>
                <w:color w:val="000000" w:themeColor="text1"/>
                <w:sz w:val="16"/>
                <w:szCs w:val="16"/>
              </w:rPr>
              <w:t>CPV</w:t>
            </w:r>
            <w:r w:rsidRPr="00F27E5D">
              <w:rPr>
                <w:rFonts w:ascii="GHEA Grapalat" w:hAnsi="GHEA Grapalat"/>
                <w:color w:val="000000" w:themeColor="text1"/>
                <w:sz w:val="16"/>
                <w:szCs w:val="16"/>
                <w:lang w:val="ru-RU"/>
              </w:rPr>
              <w:t>)</w:t>
            </w:r>
          </w:p>
        </w:tc>
        <w:tc>
          <w:tcPr>
            <w:tcW w:w="1240" w:type="dxa"/>
            <w:vAlign w:val="center"/>
          </w:tcPr>
          <w:p w14:paraId="4D29CE1D" w14:textId="77777777" w:rsidR="00F858E6" w:rsidRPr="00F27E5D" w:rsidRDefault="00F858E6" w:rsidP="006029E0">
            <w:pPr>
              <w:widowControl w:val="0"/>
              <w:jc w:val="center"/>
              <w:rPr>
                <w:rFonts w:ascii="GHEA Grapalat" w:hAnsi="GHEA Grapalat"/>
                <w:color w:val="000000" w:themeColor="text1"/>
                <w:sz w:val="16"/>
                <w:szCs w:val="16"/>
              </w:rPr>
            </w:pPr>
            <w:proofErr w:type="spellStart"/>
            <w:r w:rsidRPr="00F27E5D">
              <w:rPr>
                <w:rFonts w:ascii="GHEA Grapalat" w:hAnsi="GHEA Grapalat"/>
                <w:color w:val="000000" w:themeColor="text1"/>
                <w:sz w:val="16"/>
                <w:szCs w:val="16"/>
              </w:rPr>
              <w:t>наименование</w:t>
            </w:r>
            <w:proofErr w:type="spellEnd"/>
          </w:p>
        </w:tc>
        <w:tc>
          <w:tcPr>
            <w:tcW w:w="8775" w:type="dxa"/>
            <w:gridSpan w:val="13"/>
            <w:vAlign w:val="center"/>
          </w:tcPr>
          <w:p w14:paraId="57D51F27" w14:textId="77777777" w:rsidR="00F858E6" w:rsidRPr="00F27E5D" w:rsidRDefault="00F858E6" w:rsidP="006029E0">
            <w:pPr>
              <w:widowControl w:val="0"/>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Оплату работы предусматривается произвести в 20г., по месяцам, в том числе</w:t>
            </w:r>
            <w:r w:rsidRPr="00F27E5D">
              <w:rPr>
                <w:rStyle w:val="FootnoteReference"/>
                <w:rFonts w:ascii="GHEA Grapalat" w:hAnsi="GHEA Grapalat"/>
                <w:color w:val="000000" w:themeColor="text1"/>
                <w:sz w:val="16"/>
                <w:szCs w:val="16"/>
                <w:lang w:val="ru-RU"/>
              </w:rPr>
              <w:footnoteReference w:customMarkFollows="1" w:id="29"/>
              <w:t>**</w:t>
            </w:r>
          </w:p>
        </w:tc>
      </w:tr>
      <w:tr w:rsidR="00F858E6" w:rsidRPr="00F27E5D" w14:paraId="37742A9F" w14:textId="77777777" w:rsidTr="0077157F">
        <w:trPr>
          <w:cantSplit/>
          <w:trHeight w:val="1134"/>
          <w:jc w:val="center"/>
        </w:trPr>
        <w:tc>
          <w:tcPr>
            <w:tcW w:w="1547" w:type="dxa"/>
          </w:tcPr>
          <w:p w14:paraId="2684BF03" w14:textId="77777777" w:rsidR="00F858E6" w:rsidRPr="00F27E5D" w:rsidRDefault="00F858E6" w:rsidP="006029E0">
            <w:pPr>
              <w:widowControl w:val="0"/>
              <w:jc w:val="center"/>
              <w:rPr>
                <w:rFonts w:ascii="GHEA Grapalat" w:hAnsi="GHEA Grapalat"/>
                <w:color w:val="000000" w:themeColor="text1"/>
                <w:sz w:val="16"/>
                <w:szCs w:val="16"/>
                <w:lang w:val="ru-RU"/>
              </w:rPr>
            </w:pPr>
          </w:p>
        </w:tc>
        <w:tc>
          <w:tcPr>
            <w:tcW w:w="1520" w:type="dxa"/>
          </w:tcPr>
          <w:p w14:paraId="4DA0A31E" w14:textId="77777777" w:rsidR="00F858E6" w:rsidRPr="00F27E5D" w:rsidRDefault="00F858E6" w:rsidP="006029E0">
            <w:pPr>
              <w:widowControl w:val="0"/>
              <w:jc w:val="center"/>
              <w:rPr>
                <w:rFonts w:ascii="GHEA Grapalat" w:hAnsi="GHEA Grapalat"/>
                <w:color w:val="000000" w:themeColor="text1"/>
                <w:sz w:val="16"/>
                <w:szCs w:val="16"/>
                <w:lang w:val="ru-RU"/>
              </w:rPr>
            </w:pPr>
          </w:p>
        </w:tc>
        <w:tc>
          <w:tcPr>
            <w:tcW w:w="1240" w:type="dxa"/>
          </w:tcPr>
          <w:p w14:paraId="269E8540" w14:textId="77777777" w:rsidR="00F858E6" w:rsidRPr="00F27E5D" w:rsidRDefault="00F858E6" w:rsidP="006029E0">
            <w:pPr>
              <w:widowControl w:val="0"/>
              <w:jc w:val="center"/>
              <w:rPr>
                <w:rFonts w:ascii="GHEA Grapalat" w:hAnsi="GHEA Grapalat"/>
                <w:color w:val="000000" w:themeColor="text1"/>
                <w:sz w:val="16"/>
                <w:szCs w:val="16"/>
                <w:lang w:val="ru-RU"/>
              </w:rPr>
            </w:pPr>
          </w:p>
        </w:tc>
        <w:tc>
          <w:tcPr>
            <w:tcW w:w="675" w:type="dxa"/>
            <w:textDirection w:val="btLr"/>
            <w:vAlign w:val="center"/>
          </w:tcPr>
          <w:p w14:paraId="2A6AA970"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январь</w:t>
            </w:r>
          </w:p>
        </w:tc>
        <w:tc>
          <w:tcPr>
            <w:tcW w:w="675" w:type="dxa"/>
            <w:textDirection w:val="btLr"/>
            <w:vAlign w:val="center"/>
          </w:tcPr>
          <w:p w14:paraId="58F30893" w14:textId="77777777" w:rsidR="00F858E6" w:rsidRPr="00F27E5D" w:rsidRDefault="00F858E6" w:rsidP="006029E0">
            <w:pPr>
              <w:widowControl w:val="0"/>
              <w:ind w:left="113" w:right="-7"/>
              <w:jc w:val="center"/>
              <w:rPr>
                <w:rFonts w:ascii="GHEA Grapalat" w:hAnsi="GHEA Grapalat" w:cs="Sylfaen"/>
                <w:color w:val="000000" w:themeColor="text1"/>
                <w:sz w:val="16"/>
                <w:szCs w:val="16"/>
                <w:lang w:val="ru-RU"/>
              </w:rPr>
            </w:pPr>
            <w:r w:rsidRPr="00F27E5D">
              <w:rPr>
                <w:rFonts w:ascii="GHEA Grapalat" w:hAnsi="GHEA Grapalat"/>
                <w:color w:val="000000" w:themeColor="text1"/>
                <w:sz w:val="16"/>
                <w:szCs w:val="16"/>
                <w:lang w:val="ru-RU"/>
              </w:rPr>
              <w:t>февраль</w:t>
            </w:r>
          </w:p>
        </w:tc>
        <w:tc>
          <w:tcPr>
            <w:tcW w:w="675" w:type="dxa"/>
            <w:textDirection w:val="btLr"/>
            <w:vAlign w:val="center"/>
          </w:tcPr>
          <w:p w14:paraId="7E9CD5E7"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март</w:t>
            </w:r>
          </w:p>
        </w:tc>
        <w:tc>
          <w:tcPr>
            <w:tcW w:w="675" w:type="dxa"/>
            <w:textDirection w:val="btLr"/>
            <w:vAlign w:val="center"/>
          </w:tcPr>
          <w:p w14:paraId="61C6EB56" w14:textId="77777777" w:rsidR="00F858E6" w:rsidRPr="00F27E5D" w:rsidRDefault="00F858E6" w:rsidP="006029E0">
            <w:pPr>
              <w:widowControl w:val="0"/>
              <w:ind w:left="113" w:right="-7"/>
              <w:jc w:val="center"/>
              <w:rPr>
                <w:rFonts w:ascii="GHEA Grapalat" w:hAnsi="GHEA Grapalat" w:cs="Sylfaen"/>
                <w:color w:val="000000" w:themeColor="text1"/>
                <w:sz w:val="16"/>
                <w:szCs w:val="16"/>
                <w:lang w:val="ru-RU"/>
              </w:rPr>
            </w:pPr>
            <w:r w:rsidRPr="00F27E5D">
              <w:rPr>
                <w:rFonts w:ascii="GHEA Grapalat" w:hAnsi="GHEA Grapalat"/>
                <w:color w:val="000000" w:themeColor="text1"/>
                <w:sz w:val="16"/>
                <w:szCs w:val="16"/>
                <w:lang w:val="ru-RU"/>
              </w:rPr>
              <w:t>апрель</w:t>
            </w:r>
          </w:p>
        </w:tc>
        <w:tc>
          <w:tcPr>
            <w:tcW w:w="675" w:type="dxa"/>
            <w:textDirection w:val="btLr"/>
            <w:vAlign w:val="center"/>
          </w:tcPr>
          <w:p w14:paraId="273F3C27"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май</w:t>
            </w:r>
          </w:p>
        </w:tc>
        <w:tc>
          <w:tcPr>
            <w:tcW w:w="675" w:type="dxa"/>
            <w:textDirection w:val="btLr"/>
            <w:vAlign w:val="center"/>
          </w:tcPr>
          <w:p w14:paraId="3FF36BF3"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июнь</w:t>
            </w:r>
          </w:p>
        </w:tc>
        <w:tc>
          <w:tcPr>
            <w:tcW w:w="675" w:type="dxa"/>
            <w:textDirection w:val="btLr"/>
            <w:vAlign w:val="center"/>
          </w:tcPr>
          <w:p w14:paraId="78812390"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июль</w:t>
            </w:r>
          </w:p>
        </w:tc>
        <w:tc>
          <w:tcPr>
            <w:tcW w:w="675" w:type="dxa"/>
            <w:textDirection w:val="btLr"/>
            <w:vAlign w:val="center"/>
          </w:tcPr>
          <w:p w14:paraId="0D3E46CC"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август</w:t>
            </w:r>
          </w:p>
        </w:tc>
        <w:tc>
          <w:tcPr>
            <w:tcW w:w="675" w:type="dxa"/>
            <w:textDirection w:val="btLr"/>
            <w:vAlign w:val="center"/>
          </w:tcPr>
          <w:p w14:paraId="292EC0C6"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сентябрь</w:t>
            </w:r>
          </w:p>
        </w:tc>
        <w:tc>
          <w:tcPr>
            <w:tcW w:w="675" w:type="dxa"/>
            <w:textDirection w:val="btLr"/>
            <w:vAlign w:val="center"/>
          </w:tcPr>
          <w:p w14:paraId="01A63C68"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октябрь</w:t>
            </w:r>
          </w:p>
        </w:tc>
        <w:tc>
          <w:tcPr>
            <w:tcW w:w="675" w:type="dxa"/>
            <w:textDirection w:val="btLr"/>
            <w:vAlign w:val="center"/>
          </w:tcPr>
          <w:p w14:paraId="61681867"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ноябрь</w:t>
            </w:r>
          </w:p>
        </w:tc>
        <w:tc>
          <w:tcPr>
            <w:tcW w:w="675" w:type="dxa"/>
            <w:textDirection w:val="btLr"/>
            <w:vAlign w:val="center"/>
          </w:tcPr>
          <w:p w14:paraId="717D1137" w14:textId="77777777" w:rsidR="00F858E6" w:rsidRPr="00F27E5D" w:rsidRDefault="00F858E6" w:rsidP="006029E0">
            <w:pPr>
              <w:widowControl w:val="0"/>
              <w:ind w:left="113" w:right="-7"/>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декабрь</w:t>
            </w:r>
          </w:p>
        </w:tc>
        <w:tc>
          <w:tcPr>
            <w:tcW w:w="675" w:type="dxa"/>
            <w:textDirection w:val="btLr"/>
            <w:vAlign w:val="center"/>
          </w:tcPr>
          <w:p w14:paraId="660A6290" w14:textId="77777777" w:rsidR="00F858E6" w:rsidRPr="00F27E5D" w:rsidRDefault="00F858E6" w:rsidP="006029E0">
            <w:pPr>
              <w:widowControl w:val="0"/>
              <w:ind w:left="113" w:right="-1"/>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Всего</w:t>
            </w:r>
          </w:p>
        </w:tc>
      </w:tr>
      <w:tr w:rsidR="00F858E6" w:rsidRPr="00F27E5D" w14:paraId="006CED4D" w14:textId="77777777" w:rsidTr="0077157F">
        <w:trPr>
          <w:trHeight w:val="404"/>
          <w:jc w:val="center"/>
        </w:trPr>
        <w:tc>
          <w:tcPr>
            <w:tcW w:w="1547" w:type="dxa"/>
          </w:tcPr>
          <w:p w14:paraId="7E93D659" w14:textId="77777777" w:rsidR="00F858E6" w:rsidRPr="00F27E5D" w:rsidRDefault="00F858E6" w:rsidP="006029E0">
            <w:pPr>
              <w:widowControl w:val="0"/>
              <w:jc w:val="center"/>
              <w:rPr>
                <w:rFonts w:ascii="GHEA Grapalat" w:hAnsi="GHEA Grapalat"/>
                <w:color w:val="000000" w:themeColor="text1"/>
                <w:sz w:val="16"/>
                <w:szCs w:val="16"/>
                <w:lang w:val="ru-RU"/>
              </w:rPr>
            </w:pPr>
          </w:p>
        </w:tc>
        <w:tc>
          <w:tcPr>
            <w:tcW w:w="1520" w:type="dxa"/>
          </w:tcPr>
          <w:p w14:paraId="08930434" w14:textId="77777777" w:rsidR="00F858E6" w:rsidRPr="00F27E5D" w:rsidRDefault="00F858E6" w:rsidP="006029E0">
            <w:pPr>
              <w:widowControl w:val="0"/>
              <w:jc w:val="center"/>
              <w:rPr>
                <w:rFonts w:ascii="GHEA Grapalat" w:hAnsi="GHEA Grapalat"/>
                <w:color w:val="000000" w:themeColor="text1"/>
                <w:sz w:val="16"/>
                <w:szCs w:val="16"/>
                <w:lang w:val="ru-RU"/>
              </w:rPr>
            </w:pPr>
          </w:p>
        </w:tc>
        <w:tc>
          <w:tcPr>
            <w:tcW w:w="1240" w:type="dxa"/>
          </w:tcPr>
          <w:p w14:paraId="0B14F9B7" w14:textId="77777777" w:rsidR="00F858E6" w:rsidRPr="00F27E5D" w:rsidRDefault="00F858E6" w:rsidP="006029E0">
            <w:pPr>
              <w:widowControl w:val="0"/>
              <w:jc w:val="center"/>
              <w:rPr>
                <w:rFonts w:ascii="GHEA Grapalat" w:hAnsi="GHEA Grapalat"/>
                <w:color w:val="000000" w:themeColor="text1"/>
                <w:sz w:val="16"/>
                <w:szCs w:val="16"/>
                <w:lang w:val="ru-RU"/>
              </w:rPr>
            </w:pPr>
          </w:p>
        </w:tc>
        <w:tc>
          <w:tcPr>
            <w:tcW w:w="675" w:type="dxa"/>
            <w:vAlign w:val="center"/>
          </w:tcPr>
          <w:p w14:paraId="3EBC8526" w14:textId="77777777" w:rsidR="00F858E6" w:rsidRPr="00F27E5D" w:rsidRDefault="00F858E6" w:rsidP="006029E0">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614CC7F6" w14:textId="77777777" w:rsidR="00F858E6" w:rsidRPr="00F27E5D" w:rsidRDefault="00F858E6" w:rsidP="006029E0">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59A01B4E" w14:textId="77777777" w:rsidR="00F858E6" w:rsidRPr="00F27E5D" w:rsidRDefault="00F858E6" w:rsidP="006029E0">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6E447199" w14:textId="77777777" w:rsidR="00F858E6" w:rsidRPr="00F27E5D" w:rsidRDefault="00F858E6" w:rsidP="006029E0">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52C6FADC" w14:textId="77777777" w:rsidR="00F858E6" w:rsidRPr="00F27E5D" w:rsidRDefault="00F858E6" w:rsidP="006029E0">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3692A290" w14:textId="77777777" w:rsidR="00F858E6" w:rsidRPr="00F27E5D" w:rsidRDefault="00F858E6" w:rsidP="006029E0">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lang w:val="ru-RU"/>
              </w:rPr>
              <w:t xml:space="preserve">... </w:t>
            </w:r>
            <w:r w:rsidRPr="00F27E5D">
              <w:rPr>
                <w:rFonts w:ascii="GHEA Grapalat" w:hAnsi="GHEA Grapalat"/>
                <w:color w:val="000000" w:themeColor="text1"/>
                <w:sz w:val="16"/>
                <w:szCs w:val="16"/>
              </w:rPr>
              <w:t>%</w:t>
            </w:r>
          </w:p>
        </w:tc>
        <w:tc>
          <w:tcPr>
            <w:tcW w:w="675" w:type="dxa"/>
            <w:vAlign w:val="center"/>
          </w:tcPr>
          <w:p w14:paraId="32734395" w14:textId="77777777" w:rsidR="00F858E6" w:rsidRPr="00F27E5D" w:rsidRDefault="00F858E6" w:rsidP="006029E0">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0AF479BB" w14:textId="77777777" w:rsidR="00F858E6" w:rsidRPr="00F27E5D" w:rsidRDefault="00F858E6" w:rsidP="006029E0">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5FEEC32A" w14:textId="77777777" w:rsidR="00F858E6" w:rsidRPr="00F27E5D" w:rsidRDefault="00F858E6" w:rsidP="006029E0">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65C1FFFE" w14:textId="77777777" w:rsidR="00F858E6" w:rsidRPr="00F27E5D" w:rsidRDefault="00F858E6" w:rsidP="006029E0">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5E869607" w14:textId="77777777" w:rsidR="00F858E6" w:rsidRPr="00F27E5D" w:rsidRDefault="00F858E6" w:rsidP="006029E0">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6C3673D1" w14:textId="77777777" w:rsidR="00F858E6" w:rsidRPr="00F27E5D" w:rsidRDefault="00F858E6" w:rsidP="006029E0">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0005FAA3" w14:textId="77777777" w:rsidR="00F858E6" w:rsidRPr="00F27E5D" w:rsidRDefault="00F858E6" w:rsidP="006029E0">
            <w:pPr>
              <w:widowControl w:val="0"/>
              <w:jc w:val="center"/>
              <w:rPr>
                <w:rFonts w:ascii="GHEA Grapalat" w:hAnsi="GHEA Grapalat"/>
                <w:b/>
                <w:color w:val="000000" w:themeColor="text1"/>
                <w:sz w:val="16"/>
                <w:szCs w:val="16"/>
              </w:rPr>
            </w:pPr>
            <w:r w:rsidRPr="00F27E5D">
              <w:rPr>
                <w:rFonts w:ascii="GHEA Grapalat" w:hAnsi="GHEA Grapalat"/>
                <w:color w:val="000000" w:themeColor="text1"/>
                <w:sz w:val="16"/>
                <w:szCs w:val="16"/>
              </w:rPr>
              <w:t>... %</w:t>
            </w:r>
          </w:p>
        </w:tc>
      </w:tr>
      <w:tr w:rsidR="0077157F" w:rsidRPr="00F27E5D" w14:paraId="426C44EB" w14:textId="77777777" w:rsidTr="0077157F">
        <w:trPr>
          <w:trHeight w:val="404"/>
          <w:jc w:val="center"/>
        </w:trPr>
        <w:tc>
          <w:tcPr>
            <w:tcW w:w="1547" w:type="dxa"/>
          </w:tcPr>
          <w:p w14:paraId="6DD84B48" w14:textId="77777777" w:rsidR="0077157F" w:rsidRPr="00F27E5D" w:rsidRDefault="0077157F" w:rsidP="0077157F">
            <w:pPr>
              <w:widowControl w:val="0"/>
              <w:jc w:val="center"/>
              <w:rPr>
                <w:rFonts w:ascii="GHEA Grapalat" w:hAnsi="GHEA Grapalat"/>
                <w:color w:val="000000" w:themeColor="text1"/>
                <w:sz w:val="16"/>
                <w:szCs w:val="16"/>
                <w:lang w:val="ru-RU"/>
              </w:rPr>
            </w:pPr>
          </w:p>
        </w:tc>
        <w:tc>
          <w:tcPr>
            <w:tcW w:w="1520" w:type="dxa"/>
          </w:tcPr>
          <w:p w14:paraId="1DCD0C60" w14:textId="77777777" w:rsidR="0077157F" w:rsidRPr="00F27E5D" w:rsidRDefault="0077157F" w:rsidP="0077157F">
            <w:pPr>
              <w:widowControl w:val="0"/>
              <w:jc w:val="center"/>
              <w:rPr>
                <w:rFonts w:ascii="GHEA Grapalat" w:hAnsi="GHEA Grapalat"/>
                <w:color w:val="000000" w:themeColor="text1"/>
                <w:sz w:val="16"/>
                <w:szCs w:val="16"/>
                <w:lang w:val="ru-RU"/>
              </w:rPr>
            </w:pPr>
          </w:p>
        </w:tc>
        <w:tc>
          <w:tcPr>
            <w:tcW w:w="1240" w:type="dxa"/>
          </w:tcPr>
          <w:p w14:paraId="5E608D2C" w14:textId="77777777" w:rsidR="0077157F" w:rsidRPr="00F27E5D" w:rsidRDefault="0077157F" w:rsidP="0077157F">
            <w:pPr>
              <w:widowControl w:val="0"/>
              <w:jc w:val="center"/>
              <w:rPr>
                <w:rFonts w:ascii="GHEA Grapalat" w:hAnsi="GHEA Grapalat"/>
                <w:color w:val="000000" w:themeColor="text1"/>
                <w:sz w:val="16"/>
                <w:szCs w:val="16"/>
                <w:lang w:val="ru-RU"/>
              </w:rPr>
            </w:pPr>
          </w:p>
        </w:tc>
        <w:tc>
          <w:tcPr>
            <w:tcW w:w="675" w:type="dxa"/>
            <w:vAlign w:val="center"/>
          </w:tcPr>
          <w:p w14:paraId="3914CA12" w14:textId="77777777" w:rsidR="0077157F" w:rsidRPr="00F27E5D" w:rsidRDefault="0077157F" w:rsidP="0077157F">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6D98DC65" w14:textId="77777777" w:rsidR="0077157F" w:rsidRPr="00F27E5D" w:rsidRDefault="0077157F" w:rsidP="0077157F">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1C4BEFF3" w14:textId="77777777" w:rsidR="0077157F" w:rsidRPr="00F27E5D" w:rsidRDefault="0077157F" w:rsidP="0077157F">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28410E47" w14:textId="77777777" w:rsidR="0077157F" w:rsidRPr="00F27E5D" w:rsidRDefault="0077157F" w:rsidP="0077157F">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62CD7AD4" w14:textId="77777777" w:rsidR="0077157F" w:rsidRPr="00F27E5D" w:rsidRDefault="0077157F" w:rsidP="0077157F">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7FEE0A54" w14:textId="77777777" w:rsidR="0077157F" w:rsidRPr="00F27E5D" w:rsidRDefault="0077157F" w:rsidP="0077157F">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lang w:val="ru-RU"/>
              </w:rPr>
              <w:t xml:space="preserve">... </w:t>
            </w:r>
            <w:r w:rsidRPr="00F27E5D">
              <w:rPr>
                <w:rFonts w:ascii="GHEA Grapalat" w:hAnsi="GHEA Grapalat"/>
                <w:color w:val="000000" w:themeColor="text1"/>
                <w:sz w:val="16"/>
                <w:szCs w:val="16"/>
              </w:rPr>
              <w:t>%</w:t>
            </w:r>
          </w:p>
        </w:tc>
        <w:tc>
          <w:tcPr>
            <w:tcW w:w="675" w:type="dxa"/>
            <w:vAlign w:val="center"/>
          </w:tcPr>
          <w:p w14:paraId="6A0F2742" w14:textId="77777777" w:rsidR="0077157F" w:rsidRPr="00F27E5D" w:rsidRDefault="0077157F" w:rsidP="0077157F">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6261FAA6" w14:textId="77777777" w:rsidR="0077157F" w:rsidRPr="00F27E5D" w:rsidRDefault="0077157F" w:rsidP="0077157F">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63D98CD1" w14:textId="77777777" w:rsidR="0077157F" w:rsidRPr="00F27E5D" w:rsidRDefault="0077157F" w:rsidP="0077157F">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2BFC17F3" w14:textId="77777777" w:rsidR="0077157F" w:rsidRPr="00F27E5D" w:rsidRDefault="0077157F" w:rsidP="0077157F">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012F9FF2" w14:textId="77777777" w:rsidR="0077157F" w:rsidRPr="00F27E5D" w:rsidRDefault="0077157F" w:rsidP="0077157F">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1B17B226" w14:textId="77777777" w:rsidR="0077157F" w:rsidRPr="00F27E5D" w:rsidRDefault="0077157F" w:rsidP="0077157F">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771A2E39" w14:textId="77777777" w:rsidR="0077157F" w:rsidRPr="00F27E5D" w:rsidRDefault="0077157F" w:rsidP="0077157F">
            <w:pPr>
              <w:widowControl w:val="0"/>
              <w:jc w:val="center"/>
              <w:rPr>
                <w:rFonts w:ascii="GHEA Grapalat" w:hAnsi="GHEA Grapalat"/>
                <w:b/>
                <w:color w:val="000000" w:themeColor="text1"/>
                <w:sz w:val="16"/>
                <w:szCs w:val="16"/>
              </w:rPr>
            </w:pPr>
            <w:r w:rsidRPr="00F27E5D">
              <w:rPr>
                <w:rFonts w:ascii="GHEA Grapalat" w:hAnsi="GHEA Grapalat"/>
                <w:color w:val="000000" w:themeColor="text1"/>
                <w:sz w:val="16"/>
                <w:szCs w:val="16"/>
              </w:rPr>
              <w:t>... %</w:t>
            </w:r>
          </w:p>
        </w:tc>
      </w:tr>
      <w:tr w:rsidR="002D7E44" w:rsidRPr="00F27E5D" w14:paraId="65B134CE" w14:textId="77777777" w:rsidTr="0077157F">
        <w:trPr>
          <w:trHeight w:val="404"/>
          <w:jc w:val="center"/>
        </w:trPr>
        <w:tc>
          <w:tcPr>
            <w:tcW w:w="1547" w:type="dxa"/>
          </w:tcPr>
          <w:p w14:paraId="4E9CC55C" w14:textId="77777777" w:rsidR="002D7E44" w:rsidRPr="00F27E5D" w:rsidRDefault="002D7E44" w:rsidP="002D7E44">
            <w:pPr>
              <w:widowControl w:val="0"/>
              <w:jc w:val="center"/>
              <w:rPr>
                <w:rFonts w:ascii="GHEA Grapalat" w:hAnsi="GHEA Grapalat"/>
                <w:color w:val="000000" w:themeColor="text1"/>
                <w:sz w:val="16"/>
                <w:szCs w:val="16"/>
                <w:lang w:val="ru-RU"/>
              </w:rPr>
            </w:pPr>
          </w:p>
        </w:tc>
        <w:tc>
          <w:tcPr>
            <w:tcW w:w="1520" w:type="dxa"/>
          </w:tcPr>
          <w:p w14:paraId="6F4C3A07" w14:textId="77777777" w:rsidR="002D7E44" w:rsidRPr="00F27E5D" w:rsidRDefault="002D7E44" w:rsidP="002D7E44">
            <w:pPr>
              <w:widowControl w:val="0"/>
              <w:jc w:val="center"/>
              <w:rPr>
                <w:rFonts w:ascii="GHEA Grapalat" w:hAnsi="GHEA Grapalat"/>
                <w:color w:val="000000" w:themeColor="text1"/>
                <w:sz w:val="16"/>
                <w:szCs w:val="16"/>
                <w:lang w:val="ru-RU"/>
              </w:rPr>
            </w:pPr>
          </w:p>
        </w:tc>
        <w:tc>
          <w:tcPr>
            <w:tcW w:w="1240" w:type="dxa"/>
          </w:tcPr>
          <w:p w14:paraId="5A5B160D" w14:textId="77777777" w:rsidR="002D7E44" w:rsidRPr="00F27E5D" w:rsidRDefault="002D7E44" w:rsidP="002D7E44">
            <w:pPr>
              <w:widowControl w:val="0"/>
              <w:jc w:val="center"/>
              <w:rPr>
                <w:rFonts w:ascii="GHEA Grapalat" w:hAnsi="GHEA Grapalat"/>
                <w:color w:val="000000" w:themeColor="text1"/>
                <w:sz w:val="16"/>
                <w:szCs w:val="16"/>
                <w:lang w:val="ru-RU"/>
              </w:rPr>
            </w:pPr>
          </w:p>
        </w:tc>
        <w:tc>
          <w:tcPr>
            <w:tcW w:w="675" w:type="dxa"/>
            <w:vAlign w:val="center"/>
          </w:tcPr>
          <w:p w14:paraId="7369E622" w14:textId="77777777" w:rsidR="002D7E44" w:rsidRPr="00F27E5D" w:rsidRDefault="002D7E44" w:rsidP="002D7E44">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40AE9865" w14:textId="77777777" w:rsidR="002D7E44" w:rsidRPr="00F27E5D" w:rsidRDefault="002D7E44" w:rsidP="002D7E44">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05191FB4" w14:textId="77777777" w:rsidR="002D7E44" w:rsidRPr="00F27E5D" w:rsidRDefault="002D7E44" w:rsidP="002D7E44">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2FE1FB08" w14:textId="77777777" w:rsidR="002D7E44" w:rsidRPr="00F27E5D" w:rsidRDefault="002D7E44" w:rsidP="002D7E44">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0B68360E" w14:textId="77777777" w:rsidR="002D7E44" w:rsidRPr="00F27E5D" w:rsidRDefault="002D7E44" w:rsidP="002D7E44">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37EE69E3"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lang w:val="ru-RU"/>
              </w:rPr>
              <w:t xml:space="preserve">... </w:t>
            </w:r>
            <w:r w:rsidRPr="00F27E5D">
              <w:rPr>
                <w:rFonts w:ascii="GHEA Grapalat" w:hAnsi="GHEA Grapalat"/>
                <w:color w:val="000000" w:themeColor="text1"/>
                <w:sz w:val="16"/>
                <w:szCs w:val="16"/>
              </w:rPr>
              <w:t>%</w:t>
            </w:r>
          </w:p>
        </w:tc>
        <w:tc>
          <w:tcPr>
            <w:tcW w:w="675" w:type="dxa"/>
            <w:vAlign w:val="center"/>
          </w:tcPr>
          <w:p w14:paraId="50610926"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35A8CEEC"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2816FE97"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1531ABF1"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2D9E0229"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21C5AEEC"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37D446E9" w14:textId="77777777" w:rsidR="002D7E44" w:rsidRPr="00F27E5D" w:rsidRDefault="002D7E44" w:rsidP="002D7E44">
            <w:pPr>
              <w:widowControl w:val="0"/>
              <w:jc w:val="center"/>
              <w:rPr>
                <w:rFonts w:ascii="GHEA Grapalat" w:hAnsi="GHEA Grapalat"/>
                <w:b/>
                <w:color w:val="000000" w:themeColor="text1"/>
                <w:sz w:val="16"/>
                <w:szCs w:val="16"/>
              </w:rPr>
            </w:pPr>
            <w:r w:rsidRPr="00F27E5D">
              <w:rPr>
                <w:rFonts w:ascii="GHEA Grapalat" w:hAnsi="GHEA Grapalat"/>
                <w:color w:val="000000" w:themeColor="text1"/>
                <w:sz w:val="16"/>
                <w:szCs w:val="16"/>
              </w:rPr>
              <w:t>... %</w:t>
            </w:r>
          </w:p>
        </w:tc>
      </w:tr>
      <w:tr w:rsidR="002D7E44" w:rsidRPr="00F27E5D" w14:paraId="3F49CE33" w14:textId="77777777" w:rsidTr="0077157F">
        <w:trPr>
          <w:trHeight w:val="404"/>
          <w:jc w:val="center"/>
        </w:trPr>
        <w:tc>
          <w:tcPr>
            <w:tcW w:w="1547" w:type="dxa"/>
          </w:tcPr>
          <w:p w14:paraId="5A43ACB5" w14:textId="77777777" w:rsidR="002D7E44" w:rsidRPr="00F27E5D" w:rsidRDefault="002D7E44" w:rsidP="002D7E44">
            <w:pPr>
              <w:widowControl w:val="0"/>
              <w:jc w:val="center"/>
              <w:rPr>
                <w:rFonts w:ascii="GHEA Grapalat" w:hAnsi="GHEA Grapalat"/>
                <w:color w:val="000000" w:themeColor="text1"/>
                <w:sz w:val="16"/>
                <w:szCs w:val="16"/>
                <w:lang w:val="ru-RU"/>
              </w:rPr>
            </w:pPr>
          </w:p>
        </w:tc>
        <w:tc>
          <w:tcPr>
            <w:tcW w:w="1520" w:type="dxa"/>
          </w:tcPr>
          <w:p w14:paraId="71458ED7" w14:textId="77777777" w:rsidR="002D7E44" w:rsidRPr="00F27E5D" w:rsidRDefault="002D7E44" w:rsidP="002D7E44">
            <w:pPr>
              <w:widowControl w:val="0"/>
              <w:jc w:val="center"/>
              <w:rPr>
                <w:rFonts w:ascii="GHEA Grapalat" w:hAnsi="GHEA Grapalat"/>
                <w:color w:val="000000" w:themeColor="text1"/>
                <w:sz w:val="16"/>
                <w:szCs w:val="16"/>
                <w:lang w:val="ru-RU"/>
              </w:rPr>
            </w:pPr>
          </w:p>
        </w:tc>
        <w:tc>
          <w:tcPr>
            <w:tcW w:w="1240" w:type="dxa"/>
          </w:tcPr>
          <w:p w14:paraId="1485CE50" w14:textId="77777777" w:rsidR="002D7E44" w:rsidRPr="00F27E5D" w:rsidRDefault="002D7E44" w:rsidP="002D7E44">
            <w:pPr>
              <w:widowControl w:val="0"/>
              <w:jc w:val="center"/>
              <w:rPr>
                <w:rFonts w:ascii="GHEA Grapalat" w:hAnsi="GHEA Grapalat"/>
                <w:color w:val="000000" w:themeColor="text1"/>
                <w:sz w:val="16"/>
                <w:szCs w:val="16"/>
                <w:lang w:val="ru-RU"/>
              </w:rPr>
            </w:pPr>
          </w:p>
        </w:tc>
        <w:tc>
          <w:tcPr>
            <w:tcW w:w="675" w:type="dxa"/>
            <w:vAlign w:val="center"/>
          </w:tcPr>
          <w:p w14:paraId="6C487E72" w14:textId="77777777" w:rsidR="002D7E44" w:rsidRPr="00F27E5D" w:rsidRDefault="002D7E44" w:rsidP="002D7E44">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3427BBC6" w14:textId="77777777" w:rsidR="002D7E44" w:rsidRPr="00F27E5D" w:rsidRDefault="002D7E44" w:rsidP="002D7E44">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735B6508" w14:textId="77777777" w:rsidR="002D7E44" w:rsidRPr="00F27E5D" w:rsidRDefault="002D7E44" w:rsidP="002D7E44">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143FD666" w14:textId="77777777" w:rsidR="002D7E44" w:rsidRPr="00F27E5D" w:rsidRDefault="002D7E44" w:rsidP="002D7E44">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7010CF82" w14:textId="77777777" w:rsidR="002D7E44" w:rsidRPr="00F27E5D" w:rsidRDefault="002D7E44" w:rsidP="002D7E44">
            <w:pPr>
              <w:widowControl w:val="0"/>
              <w:jc w:val="center"/>
              <w:rPr>
                <w:rFonts w:ascii="GHEA Grapalat" w:hAnsi="GHEA Grapalat" w:cs="Arial"/>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4FF5A0DE"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lang w:val="ru-RU"/>
              </w:rPr>
              <w:t xml:space="preserve">... </w:t>
            </w:r>
            <w:r w:rsidRPr="00F27E5D">
              <w:rPr>
                <w:rFonts w:ascii="GHEA Grapalat" w:hAnsi="GHEA Grapalat"/>
                <w:color w:val="000000" w:themeColor="text1"/>
                <w:sz w:val="16"/>
                <w:szCs w:val="16"/>
              </w:rPr>
              <w:t>%</w:t>
            </w:r>
          </w:p>
        </w:tc>
        <w:tc>
          <w:tcPr>
            <w:tcW w:w="675" w:type="dxa"/>
            <w:vAlign w:val="center"/>
          </w:tcPr>
          <w:p w14:paraId="1D293B0B"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51CAD908"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6DF4DF0C"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661DB2B6"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1C5DEAC7"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5A049508" w14:textId="77777777" w:rsidR="002D7E44" w:rsidRPr="00F27E5D" w:rsidRDefault="002D7E44" w:rsidP="002D7E44">
            <w:pPr>
              <w:widowControl w:val="0"/>
              <w:jc w:val="center"/>
              <w:rPr>
                <w:rFonts w:ascii="GHEA Grapalat" w:hAnsi="GHEA Grapalat" w:cs="Arial"/>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7CD62B58" w14:textId="77777777" w:rsidR="002D7E44" w:rsidRPr="00F27E5D" w:rsidRDefault="002D7E44" w:rsidP="002D7E44">
            <w:pPr>
              <w:widowControl w:val="0"/>
              <w:jc w:val="center"/>
              <w:rPr>
                <w:rFonts w:ascii="GHEA Grapalat" w:hAnsi="GHEA Grapalat"/>
                <w:b/>
                <w:color w:val="000000" w:themeColor="text1"/>
                <w:sz w:val="16"/>
                <w:szCs w:val="16"/>
              </w:rPr>
            </w:pPr>
            <w:r w:rsidRPr="00F27E5D">
              <w:rPr>
                <w:rFonts w:ascii="GHEA Grapalat" w:hAnsi="GHEA Grapalat"/>
                <w:color w:val="000000" w:themeColor="text1"/>
                <w:sz w:val="16"/>
                <w:szCs w:val="16"/>
              </w:rPr>
              <w:t>... %</w:t>
            </w:r>
          </w:p>
        </w:tc>
      </w:tr>
      <w:tr w:rsidR="00FC05F7" w:rsidRPr="00F27E5D" w14:paraId="2FB39416" w14:textId="77777777" w:rsidTr="0077157F">
        <w:trPr>
          <w:trHeight w:val="404"/>
          <w:jc w:val="center"/>
        </w:trPr>
        <w:tc>
          <w:tcPr>
            <w:tcW w:w="1547" w:type="dxa"/>
          </w:tcPr>
          <w:p w14:paraId="68CD4213" w14:textId="77777777" w:rsidR="00FC05F7" w:rsidRPr="00F27E5D" w:rsidRDefault="00FC05F7" w:rsidP="00FC05F7">
            <w:pPr>
              <w:widowControl w:val="0"/>
              <w:jc w:val="center"/>
              <w:rPr>
                <w:rFonts w:ascii="GHEA Grapalat" w:hAnsi="GHEA Grapalat"/>
                <w:color w:val="000000" w:themeColor="text1"/>
                <w:sz w:val="16"/>
                <w:szCs w:val="16"/>
                <w:lang w:val="ru-RU"/>
              </w:rPr>
            </w:pPr>
          </w:p>
        </w:tc>
        <w:tc>
          <w:tcPr>
            <w:tcW w:w="1520" w:type="dxa"/>
          </w:tcPr>
          <w:p w14:paraId="256CC296" w14:textId="77777777" w:rsidR="00FC05F7" w:rsidRPr="00F27E5D" w:rsidRDefault="00FC05F7" w:rsidP="00FC05F7">
            <w:pPr>
              <w:widowControl w:val="0"/>
              <w:jc w:val="center"/>
              <w:rPr>
                <w:rFonts w:ascii="GHEA Grapalat" w:hAnsi="GHEA Grapalat"/>
                <w:color w:val="000000" w:themeColor="text1"/>
                <w:sz w:val="16"/>
                <w:szCs w:val="16"/>
                <w:lang w:val="ru-RU"/>
              </w:rPr>
            </w:pPr>
          </w:p>
        </w:tc>
        <w:tc>
          <w:tcPr>
            <w:tcW w:w="1240" w:type="dxa"/>
          </w:tcPr>
          <w:p w14:paraId="5871B108" w14:textId="77777777" w:rsidR="00FC05F7" w:rsidRPr="00F27E5D" w:rsidRDefault="00FC05F7" w:rsidP="00FC05F7">
            <w:pPr>
              <w:widowControl w:val="0"/>
              <w:jc w:val="center"/>
              <w:rPr>
                <w:rFonts w:ascii="GHEA Grapalat" w:hAnsi="GHEA Grapalat"/>
                <w:color w:val="000000" w:themeColor="text1"/>
                <w:sz w:val="16"/>
                <w:szCs w:val="16"/>
                <w:lang w:val="ru-RU"/>
              </w:rPr>
            </w:pPr>
          </w:p>
        </w:tc>
        <w:tc>
          <w:tcPr>
            <w:tcW w:w="675" w:type="dxa"/>
            <w:vAlign w:val="center"/>
          </w:tcPr>
          <w:p w14:paraId="1CA1771F" w14:textId="2140B222" w:rsidR="00FC05F7" w:rsidRPr="00F27E5D" w:rsidRDefault="00FC05F7" w:rsidP="00FC05F7">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7963935C" w14:textId="49FE8A5B" w:rsidR="00FC05F7" w:rsidRPr="00F27E5D" w:rsidRDefault="00FC05F7" w:rsidP="00FC05F7">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7C192BFA" w14:textId="450EB441" w:rsidR="00FC05F7" w:rsidRPr="00F27E5D" w:rsidRDefault="00FC05F7" w:rsidP="00FC05F7">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6CB903E3" w14:textId="6025EA5E" w:rsidR="00FC05F7" w:rsidRPr="00F27E5D" w:rsidRDefault="00FC05F7" w:rsidP="00FC05F7">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10D7153A" w14:textId="299D004D" w:rsidR="00FC05F7" w:rsidRPr="00F27E5D" w:rsidRDefault="00FC05F7" w:rsidP="00FC05F7">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w:t>
            </w:r>
          </w:p>
        </w:tc>
        <w:tc>
          <w:tcPr>
            <w:tcW w:w="675" w:type="dxa"/>
            <w:vAlign w:val="center"/>
          </w:tcPr>
          <w:p w14:paraId="26560BFE" w14:textId="07214FE2" w:rsidR="00FC05F7" w:rsidRPr="00F27E5D" w:rsidRDefault="00FC05F7" w:rsidP="00FC05F7">
            <w:pPr>
              <w:widowControl w:val="0"/>
              <w:jc w:val="center"/>
              <w:rPr>
                <w:rFonts w:ascii="GHEA Grapalat" w:hAnsi="GHEA Grapalat"/>
                <w:color w:val="000000" w:themeColor="text1"/>
                <w:sz w:val="16"/>
                <w:szCs w:val="16"/>
                <w:lang w:val="ru-RU"/>
              </w:rPr>
            </w:pPr>
            <w:r w:rsidRPr="00F27E5D">
              <w:rPr>
                <w:rFonts w:ascii="GHEA Grapalat" w:hAnsi="GHEA Grapalat"/>
                <w:color w:val="000000" w:themeColor="text1"/>
                <w:sz w:val="16"/>
                <w:szCs w:val="16"/>
                <w:lang w:val="ru-RU"/>
              </w:rPr>
              <w:t xml:space="preserve">... </w:t>
            </w:r>
            <w:r w:rsidRPr="00F27E5D">
              <w:rPr>
                <w:rFonts w:ascii="GHEA Grapalat" w:hAnsi="GHEA Grapalat"/>
                <w:color w:val="000000" w:themeColor="text1"/>
                <w:sz w:val="16"/>
                <w:szCs w:val="16"/>
              </w:rPr>
              <w:t>%</w:t>
            </w:r>
          </w:p>
        </w:tc>
        <w:tc>
          <w:tcPr>
            <w:tcW w:w="675" w:type="dxa"/>
            <w:vAlign w:val="center"/>
          </w:tcPr>
          <w:p w14:paraId="4E16D269" w14:textId="240256A3" w:rsidR="00FC05F7" w:rsidRPr="00F27E5D" w:rsidRDefault="00FC05F7" w:rsidP="00FC05F7">
            <w:pPr>
              <w:widowControl w:val="0"/>
              <w:jc w:val="center"/>
              <w:rPr>
                <w:rFonts w:ascii="GHEA Grapalat" w:hAnsi="GHEA Grapalat"/>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5C92D664" w14:textId="08C27446" w:rsidR="00FC05F7" w:rsidRPr="00F27E5D" w:rsidRDefault="00FC05F7" w:rsidP="00FC05F7">
            <w:pPr>
              <w:widowControl w:val="0"/>
              <w:jc w:val="center"/>
              <w:rPr>
                <w:rFonts w:ascii="GHEA Grapalat" w:hAnsi="GHEA Grapalat"/>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0837A8C7" w14:textId="26F358BB" w:rsidR="00FC05F7" w:rsidRPr="00F27E5D" w:rsidRDefault="00FC05F7" w:rsidP="00FC05F7">
            <w:pPr>
              <w:widowControl w:val="0"/>
              <w:jc w:val="center"/>
              <w:rPr>
                <w:rFonts w:ascii="GHEA Grapalat" w:hAnsi="GHEA Grapalat"/>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5A5283BA" w14:textId="609FB35B" w:rsidR="00FC05F7" w:rsidRPr="00F27E5D" w:rsidRDefault="00FC05F7" w:rsidP="00FC05F7">
            <w:pPr>
              <w:widowControl w:val="0"/>
              <w:jc w:val="center"/>
              <w:rPr>
                <w:rFonts w:ascii="GHEA Grapalat" w:hAnsi="GHEA Grapalat"/>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2A946192" w14:textId="69B09774" w:rsidR="00FC05F7" w:rsidRPr="00F27E5D" w:rsidRDefault="00FC05F7" w:rsidP="00FC05F7">
            <w:pPr>
              <w:widowControl w:val="0"/>
              <w:jc w:val="center"/>
              <w:rPr>
                <w:rFonts w:ascii="GHEA Grapalat" w:hAnsi="GHEA Grapalat"/>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196FE034" w14:textId="36AF1E79" w:rsidR="00FC05F7" w:rsidRPr="00F27E5D" w:rsidRDefault="00FC05F7" w:rsidP="00FC05F7">
            <w:pPr>
              <w:widowControl w:val="0"/>
              <w:jc w:val="center"/>
              <w:rPr>
                <w:rFonts w:ascii="GHEA Grapalat" w:hAnsi="GHEA Grapalat"/>
                <w:color w:val="000000" w:themeColor="text1"/>
                <w:sz w:val="16"/>
                <w:szCs w:val="16"/>
              </w:rPr>
            </w:pPr>
            <w:r w:rsidRPr="00F27E5D">
              <w:rPr>
                <w:rFonts w:ascii="GHEA Grapalat" w:hAnsi="GHEA Grapalat"/>
                <w:color w:val="000000" w:themeColor="text1"/>
                <w:sz w:val="16"/>
                <w:szCs w:val="16"/>
              </w:rPr>
              <w:t>... %</w:t>
            </w:r>
          </w:p>
        </w:tc>
        <w:tc>
          <w:tcPr>
            <w:tcW w:w="675" w:type="dxa"/>
            <w:vAlign w:val="center"/>
          </w:tcPr>
          <w:p w14:paraId="73F8ED46" w14:textId="7730DFEB" w:rsidR="00FC05F7" w:rsidRPr="00F27E5D" w:rsidRDefault="00FC05F7" w:rsidP="00FC05F7">
            <w:pPr>
              <w:widowControl w:val="0"/>
              <w:jc w:val="center"/>
              <w:rPr>
                <w:rFonts w:ascii="GHEA Grapalat" w:hAnsi="GHEA Grapalat"/>
                <w:color w:val="000000" w:themeColor="text1"/>
                <w:sz w:val="16"/>
                <w:szCs w:val="16"/>
              </w:rPr>
            </w:pPr>
            <w:r w:rsidRPr="00F27E5D">
              <w:rPr>
                <w:rFonts w:ascii="GHEA Grapalat" w:hAnsi="GHEA Grapalat"/>
                <w:color w:val="000000" w:themeColor="text1"/>
                <w:sz w:val="16"/>
                <w:szCs w:val="16"/>
              </w:rPr>
              <w:t>... %</w:t>
            </w:r>
          </w:p>
        </w:tc>
      </w:tr>
    </w:tbl>
    <w:p w14:paraId="0D783E57" w14:textId="77777777" w:rsidR="00F858E6" w:rsidRPr="00F27E5D" w:rsidRDefault="00F858E6" w:rsidP="00F858E6">
      <w:pPr>
        <w:spacing w:after="0" w:line="240" w:lineRule="auto"/>
        <w:jc w:val="both"/>
        <w:rPr>
          <w:rFonts w:ascii="GHEA Grapalat" w:hAnsi="GHEA Grapalat"/>
          <w:color w:val="000000" w:themeColor="text1"/>
          <w:sz w:val="24"/>
        </w:rPr>
      </w:pPr>
    </w:p>
    <w:tbl>
      <w:tblPr>
        <w:tblW w:w="9639" w:type="dxa"/>
        <w:jc w:val="center"/>
        <w:tblLayout w:type="fixed"/>
        <w:tblLook w:val="0000" w:firstRow="0" w:lastRow="0" w:firstColumn="0" w:lastColumn="0" w:noHBand="0" w:noVBand="0"/>
      </w:tblPr>
      <w:tblGrid>
        <w:gridCol w:w="4536"/>
        <w:gridCol w:w="760"/>
        <w:gridCol w:w="4343"/>
      </w:tblGrid>
      <w:tr w:rsidR="00F858E6" w:rsidRPr="00F27E5D" w14:paraId="5FEAE795" w14:textId="77777777" w:rsidTr="006029E0">
        <w:trPr>
          <w:jc w:val="center"/>
        </w:trPr>
        <w:tc>
          <w:tcPr>
            <w:tcW w:w="4536" w:type="dxa"/>
          </w:tcPr>
          <w:p w14:paraId="58FC51D7" w14:textId="77777777" w:rsidR="00F858E6" w:rsidRPr="00F27E5D" w:rsidRDefault="00F858E6" w:rsidP="002458E7">
            <w:pPr>
              <w:widowControl w:val="0"/>
              <w:spacing w:after="0" w:line="360" w:lineRule="auto"/>
              <w:jc w:val="center"/>
              <w:rPr>
                <w:rFonts w:ascii="GHEA Grapalat" w:hAnsi="GHEA Grapalat" w:cs="Sylfaen"/>
                <w:b/>
                <w:bCs/>
              </w:rPr>
            </w:pPr>
            <w:r w:rsidRPr="00F27E5D">
              <w:rPr>
                <w:rFonts w:ascii="GHEA Grapalat" w:hAnsi="GHEA Grapalat"/>
                <w:b/>
              </w:rPr>
              <w:lastRenderedPageBreak/>
              <w:t>ЗАКАЗЧИК</w:t>
            </w:r>
          </w:p>
          <w:p w14:paraId="62DC94D2" w14:textId="77777777" w:rsidR="00F858E6" w:rsidRPr="00F27E5D" w:rsidRDefault="00F858E6" w:rsidP="006029E0">
            <w:pPr>
              <w:widowControl w:val="0"/>
              <w:jc w:val="center"/>
              <w:rPr>
                <w:rFonts w:ascii="GHEA Grapalat" w:hAnsi="GHEA Grapalat"/>
              </w:rPr>
            </w:pPr>
            <w:r w:rsidRPr="00F27E5D">
              <w:rPr>
                <w:rFonts w:ascii="GHEA Grapalat" w:hAnsi="GHEA Grapalat"/>
              </w:rPr>
              <w:t>_________________________</w:t>
            </w:r>
          </w:p>
          <w:p w14:paraId="434635D3" w14:textId="77777777" w:rsidR="00F858E6" w:rsidRPr="00F27E5D" w:rsidRDefault="00F858E6" w:rsidP="002458E7">
            <w:pPr>
              <w:widowControl w:val="0"/>
              <w:spacing w:after="0" w:line="360" w:lineRule="auto"/>
              <w:jc w:val="center"/>
              <w:rPr>
                <w:rFonts w:ascii="GHEA Grapalat" w:hAnsi="GHEA Grapalat"/>
                <w:vertAlign w:val="superscript"/>
              </w:rPr>
            </w:pPr>
            <w:r w:rsidRPr="00F27E5D">
              <w:rPr>
                <w:rFonts w:ascii="GHEA Grapalat" w:hAnsi="GHEA Grapalat"/>
                <w:vertAlign w:val="superscript"/>
              </w:rPr>
              <w:t>/</w:t>
            </w:r>
            <w:proofErr w:type="spellStart"/>
            <w:r w:rsidRPr="00F27E5D">
              <w:rPr>
                <w:rFonts w:ascii="GHEA Grapalat" w:hAnsi="GHEA Grapalat"/>
                <w:vertAlign w:val="superscript"/>
              </w:rPr>
              <w:t>подпись</w:t>
            </w:r>
            <w:proofErr w:type="spellEnd"/>
            <w:r w:rsidRPr="00F27E5D">
              <w:rPr>
                <w:rFonts w:ascii="GHEA Grapalat" w:hAnsi="GHEA Grapalat"/>
                <w:vertAlign w:val="superscript"/>
              </w:rPr>
              <w:t>/</w:t>
            </w:r>
          </w:p>
          <w:p w14:paraId="778BAAF4" w14:textId="77777777" w:rsidR="00F858E6" w:rsidRPr="00F27E5D" w:rsidRDefault="00F858E6" w:rsidP="006029E0">
            <w:pPr>
              <w:widowControl w:val="0"/>
              <w:spacing w:after="160" w:line="360" w:lineRule="auto"/>
              <w:jc w:val="center"/>
              <w:rPr>
                <w:rFonts w:ascii="GHEA Grapalat" w:hAnsi="GHEA Grapalat"/>
              </w:rPr>
            </w:pPr>
            <w:r w:rsidRPr="00F27E5D">
              <w:rPr>
                <w:rFonts w:ascii="GHEA Grapalat" w:hAnsi="GHEA Grapalat"/>
              </w:rPr>
              <w:t>М. П.</w:t>
            </w:r>
          </w:p>
        </w:tc>
        <w:tc>
          <w:tcPr>
            <w:tcW w:w="760" w:type="dxa"/>
          </w:tcPr>
          <w:p w14:paraId="442A4189" w14:textId="77777777" w:rsidR="00F858E6" w:rsidRPr="00F27E5D" w:rsidRDefault="00F858E6" w:rsidP="006029E0">
            <w:pPr>
              <w:widowControl w:val="0"/>
              <w:spacing w:after="160" w:line="360" w:lineRule="auto"/>
              <w:jc w:val="center"/>
              <w:rPr>
                <w:rFonts w:ascii="GHEA Grapalat" w:hAnsi="GHEA Grapalat"/>
              </w:rPr>
            </w:pPr>
          </w:p>
        </w:tc>
        <w:tc>
          <w:tcPr>
            <w:tcW w:w="4343" w:type="dxa"/>
          </w:tcPr>
          <w:p w14:paraId="2420F804" w14:textId="77777777" w:rsidR="00F858E6" w:rsidRPr="00F27E5D" w:rsidRDefault="00F858E6" w:rsidP="002458E7">
            <w:pPr>
              <w:widowControl w:val="0"/>
              <w:spacing w:after="0" w:line="360" w:lineRule="auto"/>
              <w:jc w:val="center"/>
              <w:rPr>
                <w:rFonts w:ascii="GHEA Grapalat" w:hAnsi="GHEA Grapalat" w:cs="Sylfaen"/>
                <w:b/>
                <w:bCs/>
              </w:rPr>
            </w:pPr>
            <w:r w:rsidRPr="00F27E5D">
              <w:rPr>
                <w:rFonts w:ascii="GHEA Grapalat" w:hAnsi="GHEA Grapalat"/>
                <w:b/>
              </w:rPr>
              <w:t>ИСПОЛНИТЕЛЬ</w:t>
            </w:r>
          </w:p>
          <w:p w14:paraId="1FD783BA" w14:textId="77777777" w:rsidR="00F858E6" w:rsidRPr="00F27E5D" w:rsidRDefault="00F858E6" w:rsidP="006029E0">
            <w:pPr>
              <w:widowControl w:val="0"/>
              <w:jc w:val="center"/>
              <w:rPr>
                <w:rFonts w:ascii="GHEA Grapalat" w:hAnsi="GHEA Grapalat"/>
              </w:rPr>
            </w:pPr>
            <w:r w:rsidRPr="00F27E5D">
              <w:rPr>
                <w:rFonts w:ascii="GHEA Grapalat" w:hAnsi="GHEA Grapalat"/>
              </w:rPr>
              <w:t>_________________________</w:t>
            </w:r>
          </w:p>
          <w:p w14:paraId="29E53AFB" w14:textId="77777777" w:rsidR="00F858E6" w:rsidRPr="00F27E5D" w:rsidRDefault="00F858E6" w:rsidP="002458E7">
            <w:pPr>
              <w:widowControl w:val="0"/>
              <w:spacing w:after="0" w:line="360" w:lineRule="auto"/>
              <w:jc w:val="center"/>
              <w:rPr>
                <w:rFonts w:ascii="GHEA Grapalat" w:hAnsi="GHEA Grapalat"/>
                <w:vertAlign w:val="superscript"/>
              </w:rPr>
            </w:pPr>
            <w:r w:rsidRPr="00F27E5D">
              <w:rPr>
                <w:rFonts w:ascii="GHEA Grapalat" w:hAnsi="GHEA Grapalat"/>
                <w:vertAlign w:val="superscript"/>
              </w:rPr>
              <w:t>/</w:t>
            </w:r>
            <w:proofErr w:type="spellStart"/>
            <w:r w:rsidRPr="00F27E5D">
              <w:rPr>
                <w:rFonts w:ascii="GHEA Grapalat" w:hAnsi="GHEA Grapalat"/>
                <w:vertAlign w:val="superscript"/>
              </w:rPr>
              <w:t>подпись</w:t>
            </w:r>
            <w:proofErr w:type="spellEnd"/>
            <w:r w:rsidRPr="00F27E5D">
              <w:rPr>
                <w:rFonts w:ascii="GHEA Grapalat" w:hAnsi="GHEA Grapalat"/>
                <w:vertAlign w:val="superscript"/>
              </w:rPr>
              <w:t>/</w:t>
            </w:r>
          </w:p>
          <w:p w14:paraId="5A1482CD" w14:textId="77777777" w:rsidR="00F858E6" w:rsidRPr="00F27E5D" w:rsidRDefault="00F858E6" w:rsidP="006029E0">
            <w:pPr>
              <w:widowControl w:val="0"/>
              <w:spacing w:after="160" w:line="360" w:lineRule="auto"/>
              <w:jc w:val="center"/>
              <w:rPr>
                <w:rFonts w:ascii="GHEA Grapalat" w:hAnsi="GHEA Grapalat"/>
              </w:rPr>
            </w:pPr>
            <w:r w:rsidRPr="00F27E5D">
              <w:rPr>
                <w:rFonts w:ascii="GHEA Grapalat" w:hAnsi="GHEA Grapalat"/>
              </w:rPr>
              <w:t>М. П.</w:t>
            </w:r>
          </w:p>
        </w:tc>
      </w:tr>
    </w:tbl>
    <w:p w14:paraId="51C33BA9" w14:textId="77777777" w:rsidR="00625334" w:rsidRPr="00F27E5D" w:rsidRDefault="00625334" w:rsidP="00F858E6">
      <w:pPr>
        <w:spacing w:after="0" w:line="240" w:lineRule="auto"/>
        <w:jc w:val="both"/>
        <w:rPr>
          <w:rFonts w:ascii="GHEA Grapalat" w:hAnsi="GHEA Grapalat"/>
          <w:color w:val="000000" w:themeColor="text1"/>
          <w:sz w:val="24"/>
          <w:lang w:val="ru-RU"/>
        </w:rPr>
        <w:sectPr w:rsidR="00625334" w:rsidRPr="00F27E5D" w:rsidSect="00321D4A">
          <w:pgSz w:w="15840" w:h="12240" w:orient="landscape"/>
          <w:pgMar w:top="1134" w:right="567" w:bottom="616" w:left="426" w:header="708" w:footer="708" w:gutter="0"/>
          <w:cols w:space="708"/>
          <w:docGrid w:linePitch="360"/>
        </w:sectPr>
      </w:pPr>
    </w:p>
    <w:p w14:paraId="49D497E3" w14:textId="77777777" w:rsidR="00F858E6" w:rsidRPr="00F27E5D" w:rsidRDefault="00F858E6" w:rsidP="00F858E6">
      <w:pPr>
        <w:widowControl w:val="0"/>
        <w:spacing w:after="0" w:line="240" w:lineRule="auto"/>
        <w:jc w:val="right"/>
        <w:rPr>
          <w:rFonts w:ascii="GHEA Grapalat" w:hAnsi="GHEA Grapalat"/>
          <w:i/>
          <w:color w:val="000000" w:themeColor="text1"/>
        </w:rPr>
      </w:pPr>
      <w:r w:rsidRPr="00F27E5D">
        <w:rPr>
          <w:rFonts w:ascii="GHEA Grapalat" w:hAnsi="GHEA Grapalat"/>
          <w:i/>
          <w:color w:val="000000" w:themeColor="text1"/>
          <w:lang w:val="ru-RU"/>
        </w:rPr>
        <w:lastRenderedPageBreak/>
        <w:t xml:space="preserve">Приложение № </w:t>
      </w:r>
      <w:r w:rsidRPr="00F27E5D">
        <w:rPr>
          <w:rFonts w:ascii="GHEA Grapalat" w:hAnsi="GHEA Grapalat"/>
          <w:i/>
          <w:color w:val="000000" w:themeColor="text1"/>
        </w:rPr>
        <w:t>4</w:t>
      </w:r>
    </w:p>
    <w:p w14:paraId="7BD3C2F7" w14:textId="77777777" w:rsidR="00F858E6" w:rsidRPr="00F27E5D" w:rsidRDefault="00F858E6" w:rsidP="00F858E6">
      <w:pPr>
        <w:widowControl w:val="0"/>
        <w:autoSpaceDE w:val="0"/>
        <w:autoSpaceDN w:val="0"/>
        <w:adjustRightInd w:val="0"/>
        <w:spacing w:after="0" w:line="240" w:lineRule="auto"/>
        <w:jc w:val="right"/>
        <w:rPr>
          <w:rFonts w:ascii="GHEA Grapalat" w:hAnsi="GHEA Grapalat"/>
          <w:i/>
          <w:lang w:val="ru-RU"/>
        </w:rPr>
      </w:pPr>
      <w:r w:rsidRPr="00F27E5D">
        <w:rPr>
          <w:rFonts w:ascii="GHEA Grapalat" w:hAnsi="GHEA Grapalat"/>
          <w:i/>
          <w:color w:val="000000" w:themeColor="text1"/>
          <w:lang w:val="ru-RU"/>
        </w:rPr>
        <w:t>к Договору под кодом   "             "</w:t>
      </w:r>
      <w:r w:rsidRPr="00F27E5D">
        <w:rPr>
          <w:rFonts w:ascii="GHEA Grapalat" w:hAnsi="GHEA Grapalat"/>
          <w:i/>
          <w:color w:val="000000" w:themeColor="text1"/>
          <w:lang w:val="ru-RU"/>
        </w:rPr>
        <w:br/>
        <w:t>заключенному "___"</w:t>
      </w:r>
      <w:r w:rsidRPr="00F27E5D">
        <w:rPr>
          <w:rFonts w:ascii="GHEA Grapalat" w:hAnsi="GHEA Grapalat"/>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75"/>
        <w:gridCol w:w="7979"/>
      </w:tblGrid>
      <w:tr w:rsidR="00F858E6" w:rsidRPr="00F27E5D" w14:paraId="5E24C4A9" w14:textId="77777777" w:rsidTr="0022420C">
        <w:trPr>
          <w:tblCellSpacing w:w="7" w:type="dxa"/>
          <w:jc w:val="center"/>
        </w:trPr>
        <w:tc>
          <w:tcPr>
            <w:tcW w:w="0" w:type="auto"/>
            <w:vAlign w:val="center"/>
          </w:tcPr>
          <w:p w14:paraId="05EB8654" w14:textId="77777777" w:rsidR="0022420C" w:rsidRPr="00F27E5D" w:rsidRDefault="0022420C" w:rsidP="0022420C">
            <w:pPr>
              <w:widowControl w:val="0"/>
              <w:spacing w:after="0" w:line="360" w:lineRule="auto"/>
              <w:jc w:val="center"/>
              <w:rPr>
                <w:rFonts w:ascii="GHEA Grapalat" w:hAnsi="GHEA Grapalat"/>
                <w:lang w:val="ru-RU"/>
              </w:rPr>
            </w:pPr>
          </w:p>
          <w:p w14:paraId="378CFD16" w14:textId="77777777" w:rsidR="00F858E6" w:rsidRPr="00F27E5D" w:rsidRDefault="00F858E6" w:rsidP="0022420C">
            <w:pPr>
              <w:widowControl w:val="0"/>
              <w:spacing w:after="0" w:line="360" w:lineRule="auto"/>
              <w:jc w:val="center"/>
              <w:rPr>
                <w:rFonts w:ascii="GHEA Grapalat" w:hAnsi="GHEA Grapalat"/>
                <w:iCs/>
                <w:color w:val="000000"/>
                <w:lang w:val="ru-RU"/>
              </w:rPr>
            </w:pPr>
            <w:r w:rsidRPr="00F27E5D">
              <w:rPr>
                <w:rFonts w:ascii="GHEA Grapalat" w:hAnsi="GHEA Grapalat"/>
                <w:lang w:val="ru-RU"/>
              </w:rPr>
              <w:t>Сторона договора</w:t>
            </w:r>
          </w:p>
          <w:p w14:paraId="36D61427" w14:textId="77777777" w:rsidR="00F858E6" w:rsidRPr="00F27E5D" w:rsidRDefault="00F858E6" w:rsidP="0022420C">
            <w:pPr>
              <w:widowControl w:val="0"/>
              <w:spacing w:after="0" w:line="360" w:lineRule="auto"/>
              <w:jc w:val="center"/>
              <w:rPr>
                <w:rFonts w:ascii="GHEA Grapalat" w:hAnsi="GHEA Grapalat"/>
                <w:iCs/>
                <w:color w:val="000000"/>
                <w:lang w:val="ru-RU"/>
              </w:rPr>
            </w:pPr>
            <w:r w:rsidRPr="00F27E5D">
              <w:rPr>
                <w:rFonts w:ascii="GHEA Grapalat" w:hAnsi="GHEA Grapalat"/>
                <w:color w:val="000000"/>
                <w:lang w:val="ru-RU"/>
              </w:rPr>
              <w:t>_______________________________</w:t>
            </w:r>
          </w:p>
          <w:p w14:paraId="4DCFE9DE" w14:textId="77777777" w:rsidR="00F858E6" w:rsidRPr="00F27E5D" w:rsidRDefault="00F858E6" w:rsidP="0022420C">
            <w:pPr>
              <w:widowControl w:val="0"/>
              <w:spacing w:after="0" w:line="360" w:lineRule="auto"/>
              <w:jc w:val="center"/>
              <w:rPr>
                <w:rFonts w:ascii="GHEA Grapalat" w:hAnsi="GHEA Grapalat"/>
                <w:iCs/>
                <w:color w:val="000000"/>
                <w:lang w:val="ru-RU"/>
              </w:rPr>
            </w:pPr>
            <w:r w:rsidRPr="00F27E5D">
              <w:rPr>
                <w:rFonts w:ascii="GHEA Grapalat" w:hAnsi="GHEA Grapalat"/>
                <w:color w:val="000000"/>
                <w:lang w:val="ru-RU"/>
              </w:rPr>
              <w:t>________________________________</w:t>
            </w:r>
          </w:p>
          <w:p w14:paraId="3C4BD15A" w14:textId="77777777" w:rsidR="00F858E6" w:rsidRPr="00F27E5D" w:rsidRDefault="00F858E6" w:rsidP="0022420C">
            <w:pPr>
              <w:widowControl w:val="0"/>
              <w:spacing w:after="0" w:line="360" w:lineRule="auto"/>
              <w:jc w:val="center"/>
              <w:rPr>
                <w:rFonts w:ascii="GHEA Grapalat" w:hAnsi="GHEA Grapalat"/>
                <w:iCs/>
                <w:color w:val="000000"/>
                <w:lang w:val="ru-RU"/>
              </w:rPr>
            </w:pPr>
            <w:r w:rsidRPr="00F27E5D">
              <w:rPr>
                <w:rFonts w:ascii="GHEA Grapalat" w:hAnsi="GHEA Grapalat"/>
                <w:color w:val="000000"/>
                <w:lang w:val="ru-RU"/>
              </w:rPr>
              <w:t>место нахождения _______________</w:t>
            </w:r>
          </w:p>
          <w:p w14:paraId="43AB2C28" w14:textId="77777777" w:rsidR="00F858E6" w:rsidRPr="00F27E5D" w:rsidRDefault="00F858E6" w:rsidP="0022420C">
            <w:pPr>
              <w:widowControl w:val="0"/>
              <w:spacing w:after="0" w:line="360" w:lineRule="auto"/>
              <w:jc w:val="center"/>
              <w:rPr>
                <w:rFonts w:ascii="GHEA Grapalat" w:hAnsi="GHEA Grapalat"/>
                <w:iCs/>
                <w:color w:val="000000"/>
                <w:lang w:val="ru-RU"/>
              </w:rPr>
            </w:pPr>
            <w:r w:rsidRPr="00F27E5D">
              <w:rPr>
                <w:rFonts w:ascii="GHEA Grapalat" w:hAnsi="GHEA Grapalat"/>
                <w:color w:val="000000"/>
                <w:lang w:val="ru-RU"/>
              </w:rPr>
              <w:t>Р/С_____________________________</w:t>
            </w:r>
          </w:p>
          <w:p w14:paraId="18C9D8CB" w14:textId="77777777" w:rsidR="00F858E6" w:rsidRPr="00F27E5D" w:rsidRDefault="00F858E6" w:rsidP="0022420C">
            <w:pPr>
              <w:widowControl w:val="0"/>
              <w:spacing w:after="0" w:line="360" w:lineRule="auto"/>
              <w:jc w:val="center"/>
              <w:rPr>
                <w:rFonts w:ascii="GHEA Grapalat" w:hAnsi="GHEA Grapalat"/>
                <w:iCs/>
                <w:color w:val="000000"/>
                <w:lang w:val="ru-RU"/>
              </w:rPr>
            </w:pPr>
            <w:r w:rsidRPr="00F27E5D">
              <w:rPr>
                <w:rFonts w:ascii="GHEA Grapalat" w:hAnsi="GHEA Grapalat"/>
                <w:color w:val="000000"/>
                <w:lang w:val="ru-RU"/>
              </w:rPr>
              <w:t>УНН____________________________</w:t>
            </w:r>
          </w:p>
        </w:tc>
        <w:tc>
          <w:tcPr>
            <w:tcW w:w="0" w:type="auto"/>
            <w:vAlign w:val="center"/>
          </w:tcPr>
          <w:p w14:paraId="128EAA8E" w14:textId="77777777" w:rsidR="00F858E6" w:rsidRPr="00F27E5D" w:rsidRDefault="00F858E6" w:rsidP="0022420C">
            <w:pPr>
              <w:widowControl w:val="0"/>
              <w:spacing w:after="0" w:line="360" w:lineRule="auto"/>
              <w:jc w:val="center"/>
              <w:rPr>
                <w:rFonts w:ascii="GHEA Grapalat" w:hAnsi="GHEA Grapalat"/>
                <w:iCs/>
                <w:color w:val="000000"/>
                <w:lang w:val="ru-RU"/>
              </w:rPr>
            </w:pPr>
            <w:r w:rsidRPr="00F27E5D">
              <w:rPr>
                <w:rFonts w:ascii="GHEA Grapalat" w:hAnsi="GHEA Grapalat"/>
                <w:color w:val="000000"/>
                <w:lang w:val="ru-RU"/>
              </w:rPr>
              <w:t>Заказчик</w:t>
            </w:r>
          </w:p>
          <w:p w14:paraId="0631D604" w14:textId="77777777" w:rsidR="00F858E6" w:rsidRPr="00F27E5D" w:rsidRDefault="00F858E6" w:rsidP="0022420C">
            <w:pPr>
              <w:widowControl w:val="0"/>
              <w:spacing w:after="0" w:line="360" w:lineRule="auto"/>
              <w:rPr>
                <w:rFonts w:ascii="GHEA Grapalat" w:hAnsi="GHEA Grapalat"/>
                <w:iCs/>
                <w:color w:val="000000"/>
                <w:lang w:val="ru-RU"/>
              </w:rPr>
            </w:pPr>
            <w:r w:rsidRPr="00F27E5D">
              <w:rPr>
                <w:rFonts w:ascii="GHEA Grapalat" w:hAnsi="GHEA Grapalat"/>
                <w:color w:val="000000"/>
                <w:lang w:val="ru-RU"/>
              </w:rPr>
              <w:t>________________________________</w:t>
            </w:r>
          </w:p>
          <w:p w14:paraId="40EC156B" w14:textId="77777777" w:rsidR="00F858E6" w:rsidRPr="00F27E5D" w:rsidRDefault="00F858E6" w:rsidP="0022420C">
            <w:pPr>
              <w:widowControl w:val="0"/>
              <w:spacing w:after="0" w:line="360" w:lineRule="auto"/>
              <w:rPr>
                <w:rFonts w:ascii="GHEA Grapalat" w:hAnsi="GHEA Grapalat"/>
                <w:iCs/>
                <w:color w:val="000000"/>
                <w:lang w:val="ru-RU"/>
              </w:rPr>
            </w:pPr>
            <w:r w:rsidRPr="00F27E5D">
              <w:rPr>
                <w:rFonts w:ascii="GHEA Grapalat" w:hAnsi="GHEA Grapalat"/>
                <w:color w:val="000000"/>
                <w:lang w:val="ru-RU"/>
              </w:rPr>
              <w:t>_________________________________</w:t>
            </w:r>
          </w:p>
          <w:p w14:paraId="3BFE8C07" w14:textId="77777777" w:rsidR="00F858E6" w:rsidRPr="00F27E5D" w:rsidRDefault="00F858E6" w:rsidP="0022420C">
            <w:pPr>
              <w:widowControl w:val="0"/>
              <w:spacing w:after="0" w:line="360" w:lineRule="auto"/>
              <w:rPr>
                <w:rFonts w:ascii="GHEA Grapalat" w:hAnsi="GHEA Grapalat"/>
                <w:iCs/>
                <w:color w:val="000000"/>
                <w:lang w:val="ru-RU"/>
              </w:rPr>
            </w:pPr>
            <w:r w:rsidRPr="00F27E5D">
              <w:rPr>
                <w:rFonts w:ascii="GHEA Grapalat" w:hAnsi="GHEA Grapalat"/>
                <w:color w:val="000000"/>
                <w:lang w:val="ru-RU"/>
              </w:rPr>
              <w:t>место нахождения ________________</w:t>
            </w:r>
          </w:p>
          <w:p w14:paraId="2F4EC06F" w14:textId="77777777" w:rsidR="00F858E6" w:rsidRPr="00F27E5D" w:rsidRDefault="00F858E6" w:rsidP="0022420C">
            <w:pPr>
              <w:widowControl w:val="0"/>
              <w:spacing w:after="0" w:line="360" w:lineRule="auto"/>
              <w:rPr>
                <w:rFonts w:ascii="GHEA Grapalat" w:hAnsi="GHEA Grapalat"/>
                <w:iCs/>
                <w:color w:val="000000"/>
                <w:lang w:val="ru-RU"/>
              </w:rPr>
            </w:pPr>
            <w:r w:rsidRPr="00F27E5D">
              <w:rPr>
                <w:rFonts w:ascii="GHEA Grapalat" w:hAnsi="GHEA Grapalat"/>
                <w:color w:val="000000"/>
                <w:lang w:val="ru-RU"/>
              </w:rPr>
              <w:t>Р/С_____________________________</w:t>
            </w:r>
          </w:p>
          <w:p w14:paraId="7B393EA2" w14:textId="77777777" w:rsidR="00F858E6" w:rsidRPr="00F27E5D" w:rsidRDefault="00F858E6" w:rsidP="0022420C">
            <w:pPr>
              <w:widowControl w:val="0"/>
              <w:spacing w:after="0" w:line="360" w:lineRule="auto"/>
              <w:rPr>
                <w:rFonts w:ascii="GHEA Grapalat" w:hAnsi="GHEA Grapalat"/>
                <w:iCs/>
                <w:color w:val="000000"/>
                <w:lang w:val="ru-RU"/>
              </w:rPr>
            </w:pPr>
            <w:r w:rsidRPr="00F27E5D">
              <w:rPr>
                <w:rFonts w:ascii="GHEA Grapalat" w:hAnsi="GHEA Grapalat"/>
                <w:color w:val="000000"/>
                <w:lang w:val="ru-RU"/>
              </w:rPr>
              <w:t>УНН____________________________</w:t>
            </w:r>
          </w:p>
        </w:tc>
      </w:tr>
    </w:tbl>
    <w:p w14:paraId="43997251" w14:textId="77777777" w:rsidR="00F858E6" w:rsidRPr="00F27E5D" w:rsidRDefault="00F858E6" w:rsidP="0022420C">
      <w:pPr>
        <w:widowControl w:val="0"/>
        <w:spacing w:after="0" w:line="360" w:lineRule="auto"/>
        <w:ind w:left="567" w:right="566"/>
        <w:jc w:val="center"/>
        <w:rPr>
          <w:rFonts w:ascii="GHEA Grapalat" w:hAnsi="GHEA Grapalat"/>
          <w:iCs/>
          <w:color w:val="000000"/>
          <w:lang w:val="ru-RU"/>
        </w:rPr>
      </w:pPr>
      <w:r w:rsidRPr="00F27E5D">
        <w:rPr>
          <w:rFonts w:ascii="GHEA Grapalat" w:hAnsi="GHEA Grapalat"/>
          <w:b/>
          <w:color w:val="000000"/>
          <w:lang w:val="ru-RU"/>
        </w:rPr>
        <w:t>АКТ №</w:t>
      </w:r>
    </w:p>
    <w:p w14:paraId="70C36EFB" w14:textId="77777777" w:rsidR="00F858E6" w:rsidRPr="00F27E5D" w:rsidRDefault="00F858E6" w:rsidP="0022420C">
      <w:pPr>
        <w:widowControl w:val="0"/>
        <w:spacing w:after="0" w:line="360" w:lineRule="auto"/>
        <w:ind w:left="567" w:right="566"/>
        <w:jc w:val="center"/>
        <w:rPr>
          <w:rFonts w:ascii="GHEA Grapalat" w:hAnsi="GHEA Grapalat"/>
          <w:b/>
          <w:bCs/>
          <w:iCs/>
          <w:sz w:val="24"/>
          <w:szCs w:val="24"/>
          <w:lang w:val="ru-RU"/>
        </w:rPr>
      </w:pPr>
      <w:r w:rsidRPr="00F27E5D">
        <w:rPr>
          <w:rFonts w:ascii="GHEA Grapalat" w:hAnsi="GHEA Grapalat"/>
          <w:b/>
          <w:color w:val="000000"/>
          <w:lang w:val="ru-RU"/>
        </w:rPr>
        <w:t xml:space="preserve">СДАЧИ-ПРИЕМКИ РЕЗУЛЬТАТОВ </w:t>
      </w:r>
      <w:r w:rsidRPr="00F27E5D">
        <w:rPr>
          <w:rFonts w:ascii="GHEA Grapalat" w:hAnsi="GHEA Grapalat"/>
          <w:b/>
          <w:color w:val="000000"/>
          <w:lang w:val="ru-RU"/>
        </w:rPr>
        <w:br/>
        <w:t>ИСПОЛНЕНИЯ ДОГОВОРА ИЛИ ЕГО ЧАСТИ</w:t>
      </w:r>
    </w:p>
    <w:p w14:paraId="1485800F" w14:textId="77777777" w:rsidR="00F858E6" w:rsidRPr="00F27E5D" w:rsidRDefault="00F858E6" w:rsidP="0022420C">
      <w:pPr>
        <w:pStyle w:val="BodyTextIndent"/>
        <w:widowControl w:val="0"/>
        <w:tabs>
          <w:tab w:val="left" w:pos="1134"/>
          <w:tab w:val="left" w:pos="1985"/>
        </w:tabs>
        <w:ind w:firstLine="540"/>
        <w:rPr>
          <w:rFonts w:ascii="GHEA Grapalat" w:hAnsi="GHEA Grapalat"/>
          <w:iCs/>
          <w:sz w:val="24"/>
          <w:szCs w:val="24"/>
        </w:rPr>
      </w:pPr>
      <w:r w:rsidRPr="00F27E5D">
        <w:rPr>
          <w:rFonts w:ascii="GHEA Grapalat" w:hAnsi="GHEA Grapalat"/>
          <w:sz w:val="24"/>
          <w:szCs w:val="24"/>
        </w:rPr>
        <w:t>"</w:t>
      </w:r>
      <w:r w:rsidRPr="00F27E5D">
        <w:rPr>
          <w:rFonts w:ascii="GHEA Grapalat" w:hAnsi="GHEA Grapalat"/>
          <w:sz w:val="24"/>
          <w:szCs w:val="24"/>
        </w:rPr>
        <w:tab/>
        <w:t>" "</w:t>
      </w:r>
      <w:r w:rsidRPr="00F27E5D">
        <w:rPr>
          <w:rFonts w:ascii="GHEA Grapalat" w:hAnsi="GHEA Grapalat"/>
          <w:sz w:val="24"/>
          <w:szCs w:val="24"/>
        </w:rPr>
        <w:tab/>
        <w:t>"20.</w:t>
      </w:r>
      <w:r w:rsidRPr="00F27E5D">
        <w:rPr>
          <w:rFonts w:ascii="GHEA Grapalat" w:hAnsi="GHEA Grapalat"/>
          <w:sz w:val="24"/>
          <w:szCs w:val="24"/>
        </w:rPr>
        <w:tab/>
        <w:t>г.</w:t>
      </w:r>
    </w:p>
    <w:p w14:paraId="608E7013" w14:textId="77777777" w:rsidR="00F858E6" w:rsidRPr="00F27E5D" w:rsidRDefault="00F858E6" w:rsidP="0022420C">
      <w:pPr>
        <w:pStyle w:val="NormalWeb"/>
        <w:widowControl w:val="0"/>
        <w:spacing w:before="0" w:beforeAutospacing="0" w:after="0" w:afterAutospacing="0" w:line="360" w:lineRule="auto"/>
        <w:rPr>
          <w:rFonts w:ascii="GHEA Grapalat" w:hAnsi="GHEA Grapalat"/>
          <w:color w:val="000000"/>
        </w:rPr>
      </w:pPr>
      <w:r w:rsidRPr="00F27E5D">
        <w:rPr>
          <w:rFonts w:ascii="GHEA Grapalat" w:hAnsi="GHEA Grapalat"/>
          <w:color w:val="000000"/>
        </w:rPr>
        <w:t>Наименование договора (далее — Договор)__________________________________</w:t>
      </w:r>
    </w:p>
    <w:p w14:paraId="536E84AF" w14:textId="77777777" w:rsidR="00F858E6" w:rsidRPr="00F27E5D" w:rsidRDefault="00F858E6" w:rsidP="0022420C">
      <w:pPr>
        <w:pStyle w:val="NormalWeb"/>
        <w:widowControl w:val="0"/>
        <w:tabs>
          <w:tab w:val="left" w:pos="8789"/>
        </w:tabs>
        <w:spacing w:before="0" w:beforeAutospacing="0" w:after="0" w:afterAutospacing="0" w:line="360" w:lineRule="auto"/>
        <w:rPr>
          <w:rFonts w:ascii="GHEA Grapalat" w:hAnsi="GHEA Grapalat"/>
          <w:color w:val="000000"/>
        </w:rPr>
      </w:pPr>
      <w:r w:rsidRPr="00F27E5D">
        <w:rPr>
          <w:rFonts w:ascii="GHEA Grapalat" w:hAnsi="GHEA Grapalat"/>
          <w:color w:val="000000"/>
        </w:rPr>
        <w:t>Дата заключения Договора "___________" "_________________________" 20.г.</w:t>
      </w:r>
    </w:p>
    <w:p w14:paraId="51E50A1C" w14:textId="77777777" w:rsidR="00F858E6" w:rsidRPr="00F27E5D" w:rsidRDefault="00F858E6" w:rsidP="0022420C">
      <w:pPr>
        <w:pStyle w:val="NormalWeb"/>
        <w:widowControl w:val="0"/>
        <w:spacing w:before="0" w:beforeAutospacing="0" w:after="0" w:afterAutospacing="0" w:line="360" w:lineRule="auto"/>
        <w:rPr>
          <w:rFonts w:ascii="GHEA Grapalat" w:hAnsi="GHEA Grapalat"/>
          <w:color w:val="000000"/>
        </w:rPr>
      </w:pPr>
      <w:r w:rsidRPr="00F27E5D">
        <w:rPr>
          <w:rFonts w:ascii="GHEA Grapalat" w:hAnsi="GHEA Grapalat"/>
          <w:color w:val="000000"/>
        </w:rPr>
        <w:t>Номер Договора __________________________________________________________</w:t>
      </w:r>
    </w:p>
    <w:p w14:paraId="5AC1BA86" w14:textId="77777777" w:rsidR="00F858E6" w:rsidRPr="00F27E5D" w:rsidRDefault="00F858E6" w:rsidP="0022420C">
      <w:pPr>
        <w:widowControl w:val="0"/>
        <w:tabs>
          <w:tab w:val="left" w:pos="5387"/>
          <w:tab w:val="left" w:pos="6237"/>
        </w:tabs>
        <w:spacing w:after="0" w:line="360" w:lineRule="auto"/>
        <w:jc w:val="both"/>
        <w:rPr>
          <w:rFonts w:ascii="GHEA Grapalat" w:hAnsi="GHEA Grapalat" w:cs="Sylfaen"/>
          <w:iCs/>
          <w:lang w:val="ru-RU"/>
        </w:rPr>
      </w:pPr>
      <w:r w:rsidRPr="00F27E5D">
        <w:rPr>
          <w:rFonts w:ascii="GHEA Grapalat" w:hAnsi="GHEA Grapalat"/>
          <w:color w:val="000000"/>
          <w:lang w:val="ru-RU"/>
        </w:rPr>
        <w:t xml:space="preserve">Заказчик и сторона Договора, принимая за основание относящийся к исполнению договора счет-фактуру </w:t>
      </w:r>
      <w:r w:rsidRPr="00F27E5D">
        <w:rPr>
          <w:rFonts w:ascii="GHEA Grapalat" w:hAnsi="GHEA Grapalat"/>
          <w:color w:val="000000"/>
        </w:rPr>
        <w:t>N</w:t>
      </w:r>
      <w:r w:rsidRPr="00F27E5D">
        <w:rPr>
          <w:rFonts w:ascii="GHEA Grapalat" w:hAnsi="GHEA Grapalat"/>
          <w:color w:val="000000"/>
          <w:lang w:val="ru-RU"/>
        </w:rPr>
        <w:t xml:space="preserve"> ___ , выписанный "</w:t>
      </w:r>
      <w:r w:rsidRPr="00F27E5D">
        <w:rPr>
          <w:rFonts w:ascii="GHEA Grapalat" w:hAnsi="GHEA Grapalat"/>
          <w:color w:val="000000"/>
          <w:lang w:val="ru-RU"/>
        </w:rPr>
        <w:tab/>
        <w:t>""</w:t>
      </w:r>
      <w:r w:rsidRPr="00F27E5D">
        <w:rPr>
          <w:rFonts w:ascii="GHEA Grapalat" w:hAnsi="GHEA Grapalat"/>
          <w:color w:val="000000"/>
          <w:lang w:val="ru-RU"/>
        </w:rPr>
        <w:tab/>
        <w:t>"20.</w:t>
      </w:r>
      <w:r w:rsidRPr="00F27E5D">
        <w:rPr>
          <w:rFonts w:ascii="GHEA Grapalat" w:hAnsi="GHEA Grapalat"/>
          <w:color w:val="000000"/>
          <w:lang w:val="ru-RU"/>
        </w:rPr>
        <w:tab/>
        <w:t>г., составили настоящий акт о следующем:</w:t>
      </w:r>
    </w:p>
    <w:p w14:paraId="551D852A" w14:textId="77777777" w:rsidR="00F858E6" w:rsidRPr="00F27E5D" w:rsidRDefault="00F858E6" w:rsidP="0022420C">
      <w:pPr>
        <w:spacing w:after="0"/>
        <w:rPr>
          <w:rFonts w:ascii="GHEA Grapalat" w:hAnsi="GHEA Grapalat"/>
          <w:iCs/>
          <w:color w:val="000000"/>
          <w:lang w:val="ru-RU"/>
        </w:rPr>
      </w:pPr>
      <w:r w:rsidRPr="00F27E5D">
        <w:rPr>
          <w:rFonts w:ascii="GHEA Grapalat" w:hAnsi="GHEA Grapalat"/>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F27E5D" w14:paraId="024312C6" w14:textId="77777777" w:rsidTr="006029E0">
        <w:trPr>
          <w:jc w:val="center"/>
        </w:trPr>
        <w:tc>
          <w:tcPr>
            <w:tcW w:w="357" w:type="dxa"/>
            <w:vMerge w:val="restart"/>
            <w:vAlign w:val="center"/>
          </w:tcPr>
          <w:p w14:paraId="688A77F8"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w:t>
            </w:r>
          </w:p>
        </w:tc>
        <w:tc>
          <w:tcPr>
            <w:tcW w:w="10348" w:type="dxa"/>
            <w:gridSpan w:val="8"/>
            <w:vAlign w:val="center"/>
          </w:tcPr>
          <w:p w14:paraId="23294B86"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Предоставленные услуги</w:t>
            </w:r>
          </w:p>
        </w:tc>
      </w:tr>
      <w:tr w:rsidR="00F858E6" w:rsidRPr="003E7AC5" w14:paraId="50056385" w14:textId="77777777" w:rsidTr="006029E0">
        <w:trPr>
          <w:jc w:val="center"/>
        </w:trPr>
        <w:tc>
          <w:tcPr>
            <w:tcW w:w="357" w:type="dxa"/>
            <w:vMerge/>
          </w:tcPr>
          <w:p w14:paraId="6233E728"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7C37D055"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наименование</w:t>
            </w:r>
          </w:p>
        </w:tc>
        <w:tc>
          <w:tcPr>
            <w:tcW w:w="1440" w:type="dxa"/>
            <w:vMerge w:val="restart"/>
            <w:vAlign w:val="center"/>
          </w:tcPr>
          <w:p w14:paraId="044045D1"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краткое изложение технической характеристики</w:t>
            </w:r>
          </w:p>
        </w:tc>
        <w:tc>
          <w:tcPr>
            <w:tcW w:w="2916" w:type="dxa"/>
            <w:gridSpan w:val="2"/>
            <w:vAlign w:val="center"/>
          </w:tcPr>
          <w:p w14:paraId="30C31CD9"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количественный показатель</w:t>
            </w:r>
          </w:p>
        </w:tc>
        <w:tc>
          <w:tcPr>
            <w:tcW w:w="2976" w:type="dxa"/>
            <w:gridSpan w:val="2"/>
            <w:vAlign w:val="center"/>
          </w:tcPr>
          <w:p w14:paraId="483673F8"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срок исполнения</w:t>
            </w:r>
          </w:p>
        </w:tc>
        <w:tc>
          <w:tcPr>
            <w:tcW w:w="1168" w:type="dxa"/>
            <w:vMerge w:val="restart"/>
            <w:vAlign w:val="center"/>
          </w:tcPr>
          <w:p w14:paraId="6C0BC157"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сумма, подлежащая уплате (тыс. драмов)</w:t>
            </w:r>
          </w:p>
        </w:tc>
        <w:tc>
          <w:tcPr>
            <w:tcW w:w="675" w:type="dxa"/>
            <w:vMerge w:val="restart"/>
            <w:vAlign w:val="center"/>
          </w:tcPr>
          <w:p w14:paraId="1A05150D"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срок оплаты (по графику оплаты)</w:t>
            </w:r>
          </w:p>
        </w:tc>
      </w:tr>
      <w:tr w:rsidR="00F858E6" w:rsidRPr="00F27E5D" w14:paraId="27105799" w14:textId="77777777" w:rsidTr="006029E0">
        <w:trPr>
          <w:trHeight w:val="1105"/>
          <w:jc w:val="center"/>
        </w:trPr>
        <w:tc>
          <w:tcPr>
            <w:tcW w:w="357" w:type="dxa"/>
            <w:vMerge/>
            <w:tcBorders>
              <w:bottom w:val="single" w:sz="4" w:space="0" w:color="auto"/>
            </w:tcBorders>
          </w:tcPr>
          <w:p w14:paraId="79C7D050"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018F7597"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779EE450"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25A9D5B0"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7F779348"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фактический</w:t>
            </w:r>
          </w:p>
        </w:tc>
        <w:tc>
          <w:tcPr>
            <w:tcW w:w="1842" w:type="dxa"/>
            <w:tcBorders>
              <w:bottom w:val="single" w:sz="4" w:space="0" w:color="auto"/>
            </w:tcBorders>
            <w:vAlign w:val="center"/>
          </w:tcPr>
          <w:p w14:paraId="295A22E6"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01F9A10F"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r w:rsidRPr="00F27E5D">
              <w:rPr>
                <w:rFonts w:ascii="GHEA Grapalat" w:hAnsi="GHEA Grapalat"/>
                <w:sz w:val="20"/>
              </w:rPr>
              <w:t>фактический</w:t>
            </w:r>
          </w:p>
        </w:tc>
        <w:tc>
          <w:tcPr>
            <w:tcW w:w="1168" w:type="dxa"/>
            <w:vMerge/>
            <w:tcBorders>
              <w:bottom w:val="single" w:sz="4" w:space="0" w:color="auto"/>
            </w:tcBorders>
            <w:vAlign w:val="center"/>
          </w:tcPr>
          <w:p w14:paraId="60A46535"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1DCB9B45"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r>
      <w:tr w:rsidR="00F858E6" w:rsidRPr="00F27E5D" w14:paraId="73A802B0" w14:textId="77777777" w:rsidTr="006029E0">
        <w:trPr>
          <w:jc w:val="center"/>
        </w:trPr>
        <w:tc>
          <w:tcPr>
            <w:tcW w:w="357" w:type="dxa"/>
            <w:vAlign w:val="center"/>
          </w:tcPr>
          <w:p w14:paraId="38FD3E88"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73" w:type="dxa"/>
            <w:vAlign w:val="center"/>
          </w:tcPr>
          <w:p w14:paraId="6654B8DA"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440" w:type="dxa"/>
            <w:vAlign w:val="center"/>
          </w:tcPr>
          <w:p w14:paraId="5B446E0B"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800" w:type="dxa"/>
            <w:vAlign w:val="center"/>
          </w:tcPr>
          <w:p w14:paraId="6B3E7695"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16" w:type="dxa"/>
            <w:vAlign w:val="center"/>
          </w:tcPr>
          <w:p w14:paraId="5658231F"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842" w:type="dxa"/>
            <w:vAlign w:val="center"/>
          </w:tcPr>
          <w:p w14:paraId="0E4832CF"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34" w:type="dxa"/>
            <w:vAlign w:val="center"/>
          </w:tcPr>
          <w:p w14:paraId="02D1DAD0"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7C40619"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675" w:type="dxa"/>
            <w:vAlign w:val="center"/>
          </w:tcPr>
          <w:p w14:paraId="462AD130"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r>
      <w:tr w:rsidR="00F858E6" w:rsidRPr="00F27E5D" w14:paraId="4999BE9C" w14:textId="77777777" w:rsidTr="006029E0">
        <w:trPr>
          <w:jc w:val="center"/>
        </w:trPr>
        <w:tc>
          <w:tcPr>
            <w:tcW w:w="357" w:type="dxa"/>
          </w:tcPr>
          <w:p w14:paraId="0F7C1B7E"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73" w:type="dxa"/>
          </w:tcPr>
          <w:p w14:paraId="27376680"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440" w:type="dxa"/>
          </w:tcPr>
          <w:p w14:paraId="1363F90C"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800" w:type="dxa"/>
          </w:tcPr>
          <w:p w14:paraId="7D55EBD7"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16" w:type="dxa"/>
          </w:tcPr>
          <w:p w14:paraId="644596EE"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842" w:type="dxa"/>
          </w:tcPr>
          <w:p w14:paraId="5CBC2404"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34" w:type="dxa"/>
          </w:tcPr>
          <w:p w14:paraId="38BE9B73"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1168" w:type="dxa"/>
          </w:tcPr>
          <w:p w14:paraId="035E5722"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c>
          <w:tcPr>
            <w:tcW w:w="675" w:type="dxa"/>
          </w:tcPr>
          <w:p w14:paraId="55416A59" w14:textId="77777777" w:rsidR="00F858E6" w:rsidRPr="00F27E5D" w:rsidRDefault="00F858E6" w:rsidP="006029E0">
            <w:pPr>
              <w:pStyle w:val="NormalWeb"/>
              <w:widowControl w:val="0"/>
              <w:spacing w:before="0" w:beforeAutospacing="0" w:after="120" w:afterAutospacing="0"/>
              <w:jc w:val="center"/>
              <w:rPr>
                <w:rFonts w:ascii="GHEA Grapalat" w:hAnsi="GHEA Grapalat"/>
                <w:sz w:val="20"/>
              </w:rPr>
            </w:pPr>
          </w:p>
        </w:tc>
      </w:tr>
    </w:tbl>
    <w:p w14:paraId="2A323E31" w14:textId="77777777" w:rsidR="00F858E6" w:rsidRPr="00F27E5D" w:rsidRDefault="00F858E6" w:rsidP="00F858E6">
      <w:pPr>
        <w:widowControl w:val="0"/>
        <w:spacing w:after="160" w:line="360" w:lineRule="auto"/>
        <w:ind w:firstLine="567"/>
        <w:jc w:val="both"/>
        <w:rPr>
          <w:rFonts w:ascii="GHEA Grapalat" w:hAnsi="GHEA Grapalat"/>
          <w:iCs/>
          <w:snapToGrid w:val="0"/>
          <w:color w:val="000000"/>
          <w:lang w:val="ru-RU"/>
        </w:rPr>
      </w:pPr>
      <w:r w:rsidRPr="00F27E5D">
        <w:rPr>
          <w:rFonts w:ascii="GHEA Grapalat" w:hAnsi="GHEA Grapalat"/>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F27E5D" w14:paraId="554A1FDF" w14:textId="77777777" w:rsidTr="006029E0">
        <w:trPr>
          <w:trHeight w:val="266"/>
          <w:tblCellSpacing w:w="7" w:type="dxa"/>
          <w:jc w:val="center"/>
        </w:trPr>
        <w:tc>
          <w:tcPr>
            <w:tcW w:w="0" w:type="auto"/>
            <w:vAlign w:val="center"/>
          </w:tcPr>
          <w:p w14:paraId="64889745" w14:textId="77777777" w:rsidR="00F858E6" w:rsidRPr="00F27E5D" w:rsidRDefault="00F858E6" w:rsidP="0022420C">
            <w:pPr>
              <w:widowControl w:val="0"/>
              <w:spacing w:after="0" w:line="360" w:lineRule="auto"/>
              <w:jc w:val="center"/>
              <w:rPr>
                <w:rFonts w:ascii="GHEA Grapalat" w:hAnsi="GHEA Grapalat"/>
                <w:iCs/>
                <w:color w:val="000000"/>
              </w:rPr>
            </w:pPr>
            <w:proofErr w:type="spellStart"/>
            <w:r w:rsidRPr="00F27E5D">
              <w:rPr>
                <w:rFonts w:ascii="GHEA Grapalat" w:hAnsi="GHEA Grapalat"/>
                <w:color w:val="000000"/>
              </w:rPr>
              <w:t>Услугу</w:t>
            </w:r>
            <w:proofErr w:type="spellEnd"/>
            <w:r w:rsidRPr="00F27E5D">
              <w:rPr>
                <w:rFonts w:ascii="GHEA Grapalat" w:hAnsi="GHEA Grapalat"/>
                <w:color w:val="000000"/>
              </w:rPr>
              <w:t xml:space="preserve"> </w:t>
            </w:r>
            <w:proofErr w:type="spellStart"/>
            <w:r w:rsidRPr="00F27E5D">
              <w:rPr>
                <w:rFonts w:ascii="GHEA Grapalat" w:hAnsi="GHEA Grapalat"/>
                <w:color w:val="000000"/>
              </w:rPr>
              <w:t>сдал</w:t>
            </w:r>
            <w:proofErr w:type="spellEnd"/>
            <w:r w:rsidRPr="00F27E5D">
              <w:rPr>
                <w:rFonts w:ascii="GHEA Grapalat" w:hAnsi="GHEA Grapalat"/>
                <w:color w:val="000000"/>
              </w:rPr>
              <w:t xml:space="preserve"> </w:t>
            </w:r>
          </w:p>
        </w:tc>
        <w:tc>
          <w:tcPr>
            <w:tcW w:w="0" w:type="auto"/>
            <w:vAlign w:val="center"/>
          </w:tcPr>
          <w:p w14:paraId="6720181E" w14:textId="77777777" w:rsidR="00F858E6" w:rsidRPr="00F27E5D" w:rsidRDefault="00F858E6" w:rsidP="0022420C">
            <w:pPr>
              <w:widowControl w:val="0"/>
              <w:spacing w:after="0" w:line="360" w:lineRule="auto"/>
              <w:jc w:val="center"/>
              <w:rPr>
                <w:rFonts w:ascii="GHEA Grapalat" w:hAnsi="GHEA Grapalat"/>
                <w:iCs/>
                <w:color w:val="000000"/>
              </w:rPr>
            </w:pPr>
            <w:proofErr w:type="spellStart"/>
            <w:r w:rsidRPr="00F27E5D">
              <w:rPr>
                <w:rFonts w:ascii="GHEA Grapalat" w:hAnsi="GHEA Grapalat"/>
                <w:color w:val="000000"/>
              </w:rPr>
              <w:t>Услугу</w:t>
            </w:r>
            <w:proofErr w:type="spellEnd"/>
            <w:r w:rsidRPr="00F27E5D">
              <w:rPr>
                <w:rFonts w:ascii="GHEA Grapalat" w:hAnsi="GHEA Grapalat"/>
                <w:color w:val="000000"/>
              </w:rPr>
              <w:t xml:space="preserve"> </w:t>
            </w:r>
            <w:proofErr w:type="spellStart"/>
            <w:r w:rsidRPr="00F27E5D">
              <w:rPr>
                <w:rFonts w:ascii="GHEA Grapalat" w:hAnsi="GHEA Grapalat"/>
                <w:color w:val="000000"/>
              </w:rPr>
              <w:t>принял</w:t>
            </w:r>
            <w:proofErr w:type="spellEnd"/>
          </w:p>
        </w:tc>
      </w:tr>
      <w:tr w:rsidR="00F858E6" w:rsidRPr="00F27E5D" w14:paraId="355F0B14" w14:textId="77777777" w:rsidTr="006029E0">
        <w:trPr>
          <w:trHeight w:val="473"/>
          <w:tblCellSpacing w:w="7" w:type="dxa"/>
          <w:jc w:val="center"/>
        </w:trPr>
        <w:tc>
          <w:tcPr>
            <w:tcW w:w="0" w:type="auto"/>
            <w:vAlign w:val="center"/>
          </w:tcPr>
          <w:p w14:paraId="17B59A36" w14:textId="77777777" w:rsidR="00F858E6" w:rsidRPr="00F27E5D" w:rsidRDefault="00F858E6" w:rsidP="0022420C">
            <w:pPr>
              <w:widowControl w:val="0"/>
              <w:spacing w:after="0"/>
              <w:jc w:val="center"/>
              <w:rPr>
                <w:rFonts w:ascii="GHEA Grapalat" w:hAnsi="GHEA Grapalat"/>
                <w:iCs/>
              </w:rPr>
            </w:pPr>
            <w:r w:rsidRPr="00F27E5D">
              <w:rPr>
                <w:rFonts w:ascii="GHEA Grapalat" w:hAnsi="GHEA Grapalat"/>
              </w:rPr>
              <w:lastRenderedPageBreak/>
              <w:t xml:space="preserve">___________________________ </w:t>
            </w:r>
          </w:p>
          <w:p w14:paraId="2CE9C82F" w14:textId="77777777" w:rsidR="00F858E6" w:rsidRPr="00F27E5D" w:rsidRDefault="00F858E6" w:rsidP="0022420C">
            <w:pPr>
              <w:widowControl w:val="0"/>
              <w:spacing w:after="0"/>
              <w:jc w:val="center"/>
              <w:rPr>
                <w:rFonts w:ascii="GHEA Grapalat" w:hAnsi="GHEA Grapalat"/>
                <w:iCs/>
                <w:vertAlign w:val="superscript"/>
              </w:rPr>
            </w:pPr>
            <w:proofErr w:type="spellStart"/>
            <w:r w:rsidRPr="00F27E5D">
              <w:rPr>
                <w:rFonts w:ascii="GHEA Grapalat" w:hAnsi="GHEA Grapalat"/>
                <w:vertAlign w:val="superscript"/>
              </w:rPr>
              <w:t>подпись</w:t>
            </w:r>
            <w:proofErr w:type="spellEnd"/>
            <w:r w:rsidRPr="00F27E5D">
              <w:rPr>
                <w:rFonts w:ascii="GHEA Grapalat" w:hAnsi="GHEA Grapalat"/>
                <w:vertAlign w:val="superscript"/>
              </w:rPr>
              <w:t xml:space="preserve"> </w:t>
            </w:r>
          </w:p>
        </w:tc>
        <w:tc>
          <w:tcPr>
            <w:tcW w:w="0" w:type="auto"/>
            <w:vAlign w:val="center"/>
          </w:tcPr>
          <w:p w14:paraId="1FB18041" w14:textId="77777777" w:rsidR="00F858E6" w:rsidRPr="00F27E5D" w:rsidRDefault="00F858E6" w:rsidP="0022420C">
            <w:pPr>
              <w:widowControl w:val="0"/>
              <w:spacing w:after="0"/>
              <w:jc w:val="center"/>
              <w:rPr>
                <w:rFonts w:ascii="GHEA Grapalat" w:hAnsi="GHEA Grapalat"/>
                <w:iCs/>
              </w:rPr>
            </w:pPr>
            <w:r w:rsidRPr="00F27E5D">
              <w:rPr>
                <w:rFonts w:ascii="GHEA Grapalat" w:hAnsi="GHEA Grapalat"/>
              </w:rPr>
              <w:t>___________________________</w:t>
            </w:r>
          </w:p>
          <w:p w14:paraId="7791F488" w14:textId="77777777" w:rsidR="00F858E6" w:rsidRPr="00F27E5D" w:rsidRDefault="00F858E6" w:rsidP="0022420C">
            <w:pPr>
              <w:widowControl w:val="0"/>
              <w:spacing w:after="0"/>
              <w:jc w:val="center"/>
              <w:rPr>
                <w:rFonts w:ascii="GHEA Grapalat" w:hAnsi="GHEA Grapalat"/>
                <w:iCs/>
                <w:vertAlign w:val="superscript"/>
              </w:rPr>
            </w:pPr>
            <w:proofErr w:type="spellStart"/>
            <w:r w:rsidRPr="00F27E5D">
              <w:rPr>
                <w:rFonts w:ascii="GHEA Grapalat" w:hAnsi="GHEA Grapalat"/>
                <w:vertAlign w:val="superscript"/>
              </w:rPr>
              <w:t>подпись</w:t>
            </w:r>
            <w:proofErr w:type="spellEnd"/>
            <w:r w:rsidRPr="00F27E5D">
              <w:rPr>
                <w:rFonts w:ascii="GHEA Grapalat" w:hAnsi="GHEA Grapalat"/>
                <w:vertAlign w:val="superscript"/>
              </w:rPr>
              <w:t xml:space="preserve"> </w:t>
            </w:r>
          </w:p>
        </w:tc>
      </w:tr>
      <w:tr w:rsidR="00F858E6" w:rsidRPr="00F27E5D" w14:paraId="1FA3CA99" w14:textId="77777777" w:rsidTr="006029E0">
        <w:trPr>
          <w:trHeight w:val="503"/>
          <w:tblCellSpacing w:w="7" w:type="dxa"/>
          <w:jc w:val="center"/>
        </w:trPr>
        <w:tc>
          <w:tcPr>
            <w:tcW w:w="0" w:type="auto"/>
            <w:vAlign w:val="center"/>
          </w:tcPr>
          <w:p w14:paraId="1A38D9E8" w14:textId="77777777" w:rsidR="00F858E6" w:rsidRPr="00F27E5D" w:rsidRDefault="00F858E6" w:rsidP="0022420C">
            <w:pPr>
              <w:widowControl w:val="0"/>
              <w:spacing w:after="0"/>
              <w:jc w:val="center"/>
              <w:rPr>
                <w:rFonts w:ascii="GHEA Grapalat" w:hAnsi="GHEA Grapalat"/>
                <w:iCs/>
              </w:rPr>
            </w:pPr>
            <w:r w:rsidRPr="00F27E5D">
              <w:rPr>
                <w:rFonts w:ascii="GHEA Grapalat" w:hAnsi="GHEA Grapalat"/>
              </w:rPr>
              <w:t xml:space="preserve">___________________________ </w:t>
            </w:r>
          </w:p>
          <w:p w14:paraId="120C5261" w14:textId="77777777" w:rsidR="00F858E6" w:rsidRPr="00F27E5D" w:rsidRDefault="00F858E6" w:rsidP="0022420C">
            <w:pPr>
              <w:widowControl w:val="0"/>
              <w:spacing w:after="0"/>
              <w:jc w:val="center"/>
              <w:rPr>
                <w:rFonts w:ascii="GHEA Grapalat" w:hAnsi="GHEA Grapalat"/>
                <w:iCs/>
                <w:vertAlign w:val="superscript"/>
              </w:rPr>
            </w:pPr>
            <w:proofErr w:type="spellStart"/>
            <w:r w:rsidRPr="00F27E5D">
              <w:rPr>
                <w:rFonts w:ascii="GHEA Grapalat" w:hAnsi="GHEA Grapalat"/>
                <w:vertAlign w:val="superscript"/>
              </w:rPr>
              <w:t>фамилия</w:t>
            </w:r>
            <w:proofErr w:type="spellEnd"/>
            <w:r w:rsidRPr="00F27E5D">
              <w:rPr>
                <w:rFonts w:ascii="GHEA Grapalat" w:hAnsi="GHEA Grapalat"/>
                <w:vertAlign w:val="superscript"/>
              </w:rPr>
              <w:t xml:space="preserve">, </w:t>
            </w:r>
            <w:proofErr w:type="spellStart"/>
            <w:r w:rsidRPr="00F27E5D">
              <w:rPr>
                <w:rFonts w:ascii="GHEA Grapalat" w:hAnsi="GHEA Grapalat"/>
                <w:vertAlign w:val="superscript"/>
              </w:rPr>
              <w:t>имя</w:t>
            </w:r>
            <w:proofErr w:type="spellEnd"/>
          </w:p>
        </w:tc>
        <w:tc>
          <w:tcPr>
            <w:tcW w:w="0" w:type="auto"/>
            <w:vAlign w:val="center"/>
          </w:tcPr>
          <w:p w14:paraId="7DC11672" w14:textId="77777777" w:rsidR="00F858E6" w:rsidRPr="00F27E5D" w:rsidRDefault="00F858E6" w:rsidP="0022420C">
            <w:pPr>
              <w:widowControl w:val="0"/>
              <w:spacing w:after="0"/>
              <w:jc w:val="center"/>
              <w:rPr>
                <w:rFonts w:ascii="GHEA Grapalat" w:hAnsi="GHEA Grapalat"/>
                <w:iCs/>
              </w:rPr>
            </w:pPr>
            <w:r w:rsidRPr="00F27E5D">
              <w:rPr>
                <w:rFonts w:ascii="GHEA Grapalat" w:hAnsi="GHEA Grapalat"/>
              </w:rPr>
              <w:t>___________________________</w:t>
            </w:r>
          </w:p>
          <w:p w14:paraId="738710FE" w14:textId="77777777" w:rsidR="00F858E6" w:rsidRPr="00F27E5D" w:rsidRDefault="00F858E6" w:rsidP="0022420C">
            <w:pPr>
              <w:widowControl w:val="0"/>
              <w:spacing w:after="0" w:line="360" w:lineRule="auto"/>
              <w:jc w:val="center"/>
              <w:rPr>
                <w:rFonts w:ascii="GHEA Grapalat" w:hAnsi="GHEA Grapalat"/>
                <w:iCs/>
                <w:vertAlign w:val="superscript"/>
              </w:rPr>
            </w:pPr>
            <w:proofErr w:type="spellStart"/>
            <w:r w:rsidRPr="00F27E5D">
              <w:rPr>
                <w:rFonts w:ascii="GHEA Grapalat" w:hAnsi="GHEA Grapalat"/>
                <w:vertAlign w:val="superscript"/>
              </w:rPr>
              <w:t>фамилия</w:t>
            </w:r>
            <w:proofErr w:type="spellEnd"/>
            <w:r w:rsidRPr="00F27E5D">
              <w:rPr>
                <w:rFonts w:ascii="GHEA Grapalat" w:hAnsi="GHEA Grapalat"/>
                <w:vertAlign w:val="superscript"/>
              </w:rPr>
              <w:t xml:space="preserve">, </w:t>
            </w:r>
            <w:proofErr w:type="spellStart"/>
            <w:r w:rsidRPr="00F27E5D">
              <w:rPr>
                <w:rFonts w:ascii="GHEA Grapalat" w:hAnsi="GHEA Grapalat"/>
                <w:vertAlign w:val="superscript"/>
              </w:rPr>
              <w:t>имя</w:t>
            </w:r>
            <w:proofErr w:type="spellEnd"/>
          </w:p>
        </w:tc>
      </w:tr>
      <w:tr w:rsidR="00F858E6" w:rsidRPr="00F27E5D" w14:paraId="6388DCAA" w14:textId="77777777" w:rsidTr="006029E0">
        <w:trPr>
          <w:trHeight w:val="281"/>
          <w:tblCellSpacing w:w="7" w:type="dxa"/>
          <w:jc w:val="center"/>
        </w:trPr>
        <w:tc>
          <w:tcPr>
            <w:tcW w:w="0" w:type="auto"/>
            <w:vAlign w:val="center"/>
          </w:tcPr>
          <w:p w14:paraId="69A01FD4" w14:textId="77777777" w:rsidR="00F858E6" w:rsidRPr="00F27E5D" w:rsidRDefault="00F858E6" w:rsidP="006029E0">
            <w:pPr>
              <w:widowControl w:val="0"/>
              <w:spacing w:after="160" w:line="360" w:lineRule="auto"/>
              <w:jc w:val="center"/>
              <w:rPr>
                <w:rFonts w:ascii="GHEA Grapalat" w:hAnsi="GHEA Grapalat"/>
                <w:iCs/>
                <w:color w:val="000000"/>
              </w:rPr>
            </w:pPr>
            <w:r w:rsidRPr="00F27E5D">
              <w:rPr>
                <w:rFonts w:ascii="GHEA Grapalat" w:hAnsi="GHEA Grapalat"/>
                <w:color w:val="000000"/>
              </w:rPr>
              <w:t>М. П.</w:t>
            </w:r>
          </w:p>
        </w:tc>
        <w:tc>
          <w:tcPr>
            <w:tcW w:w="0" w:type="auto"/>
            <w:vAlign w:val="center"/>
          </w:tcPr>
          <w:p w14:paraId="3EF1F676" w14:textId="77777777" w:rsidR="00F858E6" w:rsidRPr="00F27E5D" w:rsidRDefault="00F858E6" w:rsidP="006029E0">
            <w:pPr>
              <w:widowControl w:val="0"/>
              <w:spacing w:after="160" w:line="360" w:lineRule="auto"/>
              <w:jc w:val="center"/>
              <w:rPr>
                <w:rFonts w:ascii="GHEA Grapalat" w:hAnsi="GHEA Grapalat"/>
                <w:iCs/>
                <w:color w:val="000000"/>
              </w:rPr>
            </w:pPr>
            <w:r w:rsidRPr="00F27E5D">
              <w:rPr>
                <w:rFonts w:ascii="GHEA Grapalat" w:hAnsi="GHEA Grapalat"/>
                <w:color w:val="000000"/>
              </w:rPr>
              <w:t>М. П.</w:t>
            </w:r>
          </w:p>
        </w:tc>
      </w:tr>
    </w:tbl>
    <w:p w14:paraId="148650C2" w14:textId="77777777" w:rsidR="00F858E6" w:rsidRPr="00F27E5D" w:rsidRDefault="00F858E6" w:rsidP="0022420C">
      <w:pPr>
        <w:spacing w:after="0"/>
        <w:jc w:val="right"/>
        <w:rPr>
          <w:rFonts w:ascii="GHEA Grapalat" w:hAnsi="GHEA Grapalat" w:cs="TimesArmenianPSMT"/>
          <w:i/>
          <w:lang w:val="ru-RU"/>
        </w:rPr>
      </w:pPr>
      <w:r w:rsidRPr="00F27E5D">
        <w:rPr>
          <w:rFonts w:ascii="GHEA Grapalat" w:hAnsi="GHEA Grapalat"/>
          <w:color w:val="000000" w:themeColor="text1"/>
          <w:sz w:val="24"/>
          <w:lang w:val="ru-RU"/>
        </w:rPr>
        <w:br w:type="page"/>
      </w:r>
      <w:r w:rsidRPr="00F27E5D">
        <w:rPr>
          <w:rFonts w:ascii="GHEA Grapalat" w:hAnsi="GHEA Grapalat"/>
          <w:i/>
          <w:lang w:val="ru-RU"/>
        </w:rPr>
        <w:lastRenderedPageBreak/>
        <w:t>Приложение № 4.1</w:t>
      </w:r>
    </w:p>
    <w:p w14:paraId="7FD4E4A2" w14:textId="77777777" w:rsidR="00F858E6" w:rsidRPr="00F27E5D" w:rsidRDefault="00F858E6" w:rsidP="00F858E6">
      <w:pPr>
        <w:widowControl w:val="0"/>
        <w:autoSpaceDE w:val="0"/>
        <w:autoSpaceDN w:val="0"/>
        <w:adjustRightInd w:val="0"/>
        <w:spacing w:after="0" w:line="240" w:lineRule="auto"/>
        <w:jc w:val="right"/>
        <w:rPr>
          <w:rFonts w:ascii="GHEA Grapalat" w:hAnsi="GHEA Grapalat"/>
          <w:i/>
          <w:color w:val="000000" w:themeColor="text1"/>
          <w:lang w:val="ru-RU"/>
        </w:rPr>
      </w:pPr>
      <w:r w:rsidRPr="00F27E5D">
        <w:rPr>
          <w:rFonts w:ascii="GHEA Grapalat" w:hAnsi="GHEA Grapalat"/>
          <w:i/>
          <w:color w:val="000000" w:themeColor="text1"/>
          <w:lang w:val="ru-RU"/>
        </w:rPr>
        <w:t xml:space="preserve">к Договору </w:t>
      </w:r>
      <w:r w:rsidRPr="00F27E5D">
        <w:rPr>
          <w:rFonts w:ascii="GHEA Grapalat" w:hAnsi="GHEA Grapalat"/>
          <w:i/>
          <w:lang w:val="ru-RU"/>
        </w:rPr>
        <w:t xml:space="preserve">под кодом </w:t>
      </w:r>
      <w:r w:rsidRPr="00F27E5D">
        <w:rPr>
          <w:rFonts w:ascii="GHEA Grapalat" w:hAnsi="GHEA Grapalat"/>
          <w:i/>
          <w:color w:val="000000" w:themeColor="text1"/>
          <w:lang w:val="ru-RU"/>
        </w:rPr>
        <w:t>""</w:t>
      </w:r>
      <w:r w:rsidRPr="00F27E5D">
        <w:rPr>
          <w:rFonts w:ascii="GHEA Grapalat" w:hAnsi="GHEA Grapalat"/>
          <w:i/>
          <w:color w:val="000000" w:themeColor="text1"/>
          <w:lang w:val="ru-RU"/>
        </w:rPr>
        <w:br/>
        <w:t>заключенному "___"</w:t>
      </w:r>
      <w:r w:rsidRPr="00F27E5D">
        <w:rPr>
          <w:rFonts w:ascii="GHEA Grapalat" w:hAnsi="GHEA Grapalat"/>
          <w:i/>
          <w:color w:val="000000" w:themeColor="text1"/>
          <w:lang w:val="ru-RU"/>
        </w:rPr>
        <w:tab/>
        <w:t>_______20__г.</w:t>
      </w:r>
    </w:p>
    <w:p w14:paraId="255429F7" w14:textId="77777777" w:rsidR="00F858E6" w:rsidRPr="00F27E5D" w:rsidRDefault="00F858E6" w:rsidP="00F858E6">
      <w:pPr>
        <w:widowControl w:val="0"/>
        <w:autoSpaceDE w:val="0"/>
        <w:autoSpaceDN w:val="0"/>
        <w:adjustRightInd w:val="0"/>
        <w:spacing w:after="0" w:line="240" w:lineRule="auto"/>
        <w:jc w:val="right"/>
        <w:rPr>
          <w:rFonts w:ascii="GHEA Grapalat" w:hAnsi="GHEA Grapalat"/>
          <w:i/>
          <w:lang w:val="ru-RU"/>
        </w:rPr>
      </w:pPr>
    </w:p>
    <w:p w14:paraId="28DAC006" w14:textId="77777777" w:rsidR="00F858E6" w:rsidRPr="00F27E5D" w:rsidRDefault="00F858E6" w:rsidP="00F858E6">
      <w:pPr>
        <w:widowControl w:val="0"/>
        <w:tabs>
          <w:tab w:val="left" w:pos="2250"/>
        </w:tabs>
        <w:spacing w:after="0" w:line="360" w:lineRule="auto"/>
        <w:jc w:val="center"/>
        <w:rPr>
          <w:rFonts w:ascii="GHEA Grapalat" w:hAnsi="GHEA Grapalat" w:cs="Sylfaen"/>
          <w:bCs/>
          <w:lang w:val="ru-RU"/>
        </w:rPr>
      </w:pPr>
      <w:r w:rsidRPr="00F27E5D">
        <w:rPr>
          <w:rFonts w:ascii="GHEA Grapalat" w:hAnsi="GHEA Grapalat"/>
          <w:lang w:val="ru-RU"/>
        </w:rPr>
        <w:t>АКТ №________</w:t>
      </w:r>
    </w:p>
    <w:p w14:paraId="6B05711B" w14:textId="77777777" w:rsidR="00F858E6" w:rsidRPr="00F27E5D" w:rsidRDefault="00F858E6" w:rsidP="00F858E6">
      <w:pPr>
        <w:widowControl w:val="0"/>
        <w:tabs>
          <w:tab w:val="left" w:pos="360"/>
          <w:tab w:val="left" w:pos="540"/>
          <w:tab w:val="left" w:pos="2250"/>
        </w:tabs>
        <w:spacing w:after="160" w:line="360" w:lineRule="auto"/>
        <w:jc w:val="center"/>
        <w:rPr>
          <w:rFonts w:ascii="GHEA Grapalat" w:hAnsi="GHEA Grapalat"/>
          <w:lang w:val="ru-RU"/>
        </w:rPr>
      </w:pPr>
      <w:r w:rsidRPr="00F27E5D">
        <w:rPr>
          <w:rFonts w:ascii="GHEA Grapalat" w:hAnsi="GHEA Grapalat"/>
          <w:lang w:val="ru-RU"/>
        </w:rPr>
        <w:t>относительно фиксирования факта сдачи Заказчику результата договора</w:t>
      </w:r>
    </w:p>
    <w:p w14:paraId="4AD10B39" w14:textId="77777777" w:rsidR="00F858E6" w:rsidRPr="00F27E5D" w:rsidRDefault="00F858E6" w:rsidP="00F858E6">
      <w:pPr>
        <w:widowControl w:val="0"/>
        <w:tabs>
          <w:tab w:val="left" w:pos="360"/>
          <w:tab w:val="left" w:pos="540"/>
          <w:tab w:val="left" w:pos="2250"/>
        </w:tabs>
        <w:spacing w:after="160" w:line="360" w:lineRule="auto"/>
        <w:jc w:val="center"/>
        <w:rPr>
          <w:rFonts w:ascii="GHEA Grapalat" w:hAnsi="GHEA Grapalat" w:cs="Sylfaen"/>
          <w:bCs/>
          <w:lang w:val="ru-RU"/>
        </w:rPr>
      </w:pPr>
    </w:p>
    <w:p w14:paraId="50A871A2" w14:textId="77777777" w:rsidR="00F858E6" w:rsidRPr="00F27E5D" w:rsidRDefault="00F858E6" w:rsidP="00F858E6">
      <w:pPr>
        <w:widowControl w:val="0"/>
        <w:spacing w:after="0"/>
        <w:ind w:firstLine="567"/>
        <w:jc w:val="both"/>
        <w:rPr>
          <w:rFonts w:ascii="GHEA Grapalat" w:hAnsi="GHEA Grapalat"/>
          <w:lang w:val="ru-RU"/>
        </w:rPr>
      </w:pPr>
      <w:r w:rsidRPr="00F27E5D">
        <w:rPr>
          <w:rFonts w:ascii="GHEA Grapalat" w:hAnsi="GHEA Grapalat"/>
          <w:lang w:val="ru-RU"/>
        </w:rPr>
        <w:t>Настоящим фиксируется, что в рамках договоразакупки № ______________,</w:t>
      </w:r>
    </w:p>
    <w:p w14:paraId="691C2B37" w14:textId="77777777" w:rsidR="00F858E6" w:rsidRPr="00F27E5D" w:rsidRDefault="00F858E6" w:rsidP="00F858E6">
      <w:pPr>
        <w:widowControl w:val="0"/>
        <w:spacing w:after="120"/>
        <w:ind w:left="7371" w:hanging="141"/>
        <w:jc w:val="both"/>
        <w:rPr>
          <w:rFonts w:ascii="GHEA Grapalat" w:hAnsi="GHEA Grapalat"/>
          <w:sz w:val="16"/>
          <w:lang w:val="ru-RU"/>
        </w:rPr>
      </w:pPr>
      <w:r w:rsidRPr="00F27E5D">
        <w:rPr>
          <w:rFonts w:ascii="GHEA Grapalat" w:hAnsi="GHEA Grapalat"/>
          <w:sz w:val="16"/>
          <w:lang w:val="ru-RU"/>
        </w:rPr>
        <w:t>номер договора</w:t>
      </w:r>
    </w:p>
    <w:p w14:paraId="78B2D53D" w14:textId="77777777" w:rsidR="00F858E6" w:rsidRPr="00F27E5D" w:rsidRDefault="00F858E6" w:rsidP="00F858E6">
      <w:pPr>
        <w:widowControl w:val="0"/>
        <w:tabs>
          <w:tab w:val="left" w:pos="4480"/>
        </w:tabs>
        <w:spacing w:after="0"/>
        <w:jc w:val="both"/>
        <w:rPr>
          <w:rFonts w:ascii="GHEA Grapalat" w:hAnsi="GHEA Grapalat" w:cs="Sylfaen"/>
          <w:lang w:val="ru-RU"/>
        </w:rPr>
      </w:pPr>
      <w:r w:rsidRPr="00F27E5D">
        <w:rPr>
          <w:rFonts w:ascii="GHEA Grapalat" w:hAnsi="GHEA Grapalat"/>
          <w:lang w:val="ru-RU"/>
        </w:rPr>
        <w:t xml:space="preserve">заключенного __________________ </w:t>
      </w:r>
      <w:r w:rsidRPr="00F27E5D">
        <w:rPr>
          <w:rFonts w:ascii="GHEA Grapalat" w:hAnsi="GHEA Grapalat"/>
          <w:b/>
          <w:u w:val="single"/>
          <w:lang w:val="ru-RU"/>
        </w:rPr>
        <w:t>20__</w:t>
      </w:r>
      <w:r w:rsidRPr="00F27E5D">
        <w:rPr>
          <w:rFonts w:ascii="GHEA Grapalat" w:hAnsi="GHEA Grapalat"/>
          <w:lang w:val="ru-RU"/>
        </w:rPr>
        <w:t>г.между _____________________________</w:t>
      </w:r>
    </w:p>
    <w:p w14:paraId="7FAB7373" w14:textId="77777777" w:rsidR="00F858E6" w:rsidRPr="00F27E5D" w:rsidRDefault="00F858E6" w:rsidP="00F858E6">
      <w:pPr>
        <w:widowControl w:val="0"/>
        <w:tabs>
          <w:tab w:val="left" w:pos="6379"/>
        </w:tabs>
        <w:spacing w:after="120"/>
        <w:ind w:left="1701" w:right="-360"/>
        <w:jc w:val="both"/>
        <w:rPr>
          <w:rFonts w:ascii="GHEA Grapalat" w:hAnsi="GHEA Grapalat" w:cs="Sylfaen"/>
          <w:sz w:val="8"/>
          <w:lang w:val="ru-RU"/>
        </w:rPr>
      </w:pPr>
      <w:r w:rsidRPr="00F27E5D">
        <w:rPr>
          <w:rFonts w:ascii="GHEA Grapalat" w:hAnsi="GHEA Grapalat"/>
          <w:sz w:val="16"/>
          <w:lang w:val="ru-RU"/>
        </w:rPr>
        <w:t xml:space="preserve">дата заключения договора </w:t>
      </w:r>
      <w:r w:rsidRPr="00F27E5D">
        <w:rPr>
          <w:rFonts w:ascii="GHEA Grapalat" w:hAnsi="GHEA Grapalat"/>
          <w:sz w:val="16"/>
          <w:lang w:val="ru-RU"/>
        </w:rPr>
        <w:tab/>
        <w:t>имя Заказчика</w:t>
      </w:r>
    </w:p>
    <w:p w14:paraId="6F79115D" w14:textId="77777777" w:rsidR="00F858E6" w:rsidRPr="00F27E5D" w:rsidRDefault="00F858E6" w:rsidP="00F858E6">
      <w:pPr>
        <w:widowControl w:val="0"/>
        <w:tabs>
          <w:tab w:val="left" w:pos="360"/>
          <w:tab w:val="left" w:pos="540"/>
        </w:tabs>
        <w:ind w:right="-2"/>
        <w:jc w:val="both"/>
        <w:rPr>
          <w:rFonts w:ascii="GHEA Grapalat" w:hAnsi="GHEA Grapalat"/>
          <w:lang w:val="ru-RU"/>
        </w:rPr>
      </w:pPr>
      <w:r w:rsidRPr="00F27E5D">
        <w:rPr>
          <w:rFonts w:ascii="GHEA Grapalat" w:hAnsi="GHEA Grapalat"/>
          <w:lang w:val="ru-RU"/>
        </w:rPr>
        <w:t>(далее — Заказчик)и ________________________________(далее — Исполнитель),</w:t>
      </w:r>
    </w:p>
    <w:p w14:paraId="129C101A" w14:textId="77777777" w:rsidR="00F858E6" w:rsidRPr="00F27E5D" w:rsidRDefault="00F858E6" w:rsidP="00F858E6">
      <w:pPr>
        <w:widowControl w:val="0"/>
        <w:spacing w:after="120"/>
        <w:ind w:left="3544" w:right="-360"/>
        <w:jc w:val="both"/>
        <w:rPr>
          <w:rFonts w:ascii="GHEA Grapalat" w:hAnsi="GHEA Grapalat"/>
          <w:sz w:val="16"/>
          <w:lang w:val="ru-RU"/>
        </w:rPr>
      </w:pPr>
      <w:r w:rsidRPr="00F27E5D">
        <w:rPr>
          <w:rFonts w:ascii="GHEA Grapalat" w:hAnsi="GHEA Grapalat"/>
          <w:sz w:val="16"/>
          <w:lang w:val="ru-RU"/>
        </w:rPr>
        <w:t>имя Исполнителя</w:t>
      </w:r>
    </w:p>
    <w:p w14:paraId="08227DE8" w14:textId="77777777" w:rsidR="00F858E6" w:rsidRPr="00F27E5D" w:rsidRDefault="00F858E6" w:rsidP="00F858E6">
      <w:pPr>
        <w:widowControl w:val="0"/>
        <w:tabs>
          <w:tab w:val="left" w:pos="360"/>
          <w:tab w:val="left" w:pos="540"/>
        </w:tabs>
        <w:spacing w:after="160" w:line="360" w:lineRule="auto"/>
        <w:jc w:val="both"/>
        <w:rPr>
          <w:rFonts w:ascii="GHEA Grapalat" w:hAnsi="GHEA Grapalat"/>
          <w:lang w:val="ru-RU"/>
        </w:rPr>
      </w:pPr>
      <w:r w:rsidRPr="00F27E5D">
        <w:rPr>
          <w:rFonts w:ascii="GHEA Grapalat" w:hAnsi="GHEA Grapalat"/>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F27E5D" w14:paraId="2166FB8F" w14:textId="77777777"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E44D332" w14:textId="77777777" w:rsidR="00F858E6" w:rsidRPr="00F27E5D" w:rsidRDefault="00F858E6" w:rsidP="006029E0">
            <w:pPr>
              <w:widowControl w:val="0"/>
              <w:spacing w:after="120"/>
              <w:jc w:val="center"/>
              <w:rPr>
                <w:rFonts w:ascii="GHEA Grapalat" w:hAnsi="GHEA Grapalat" w:cs="Sylfaen"/>
                <w:bCs/>
              </w:rPr>
            </w:pPr>
            <w:proofErr w:type="spellStart"/>
            <w:r w:rsidRPr="00F27E5D">
              <w:rPr>
                <w:rFonts w:ascii="GHEA Grapalat" w:hAnsi="GHEA Grapalat"/>
              </w:rPr>
              <w:t>Услуга</w:t>
            </w:r>
            <w:proofErr w:type="spellEnd"/>
          </w:p>
        </w:tc>
      </w:tr>
      <w:tr w:rsidR="00F858E6" w:rsidRPr="00F27E5D" w14:paraId="1DBD328B" w14:textId="77777777"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CD60FD" w14:textId="77777777" w:rsidR="00F858E6" w:rsidRPr="00F27E5D" w:rsidRDefault="00F858E6" w:rsidP="006029E0">
            <w:pPr>
              <w:widowControl w:val="0"/>
              <w:spacing w:after="120"/>
              <w:jc w:val="center"/>
              <w:rPr>
                <w:rFonts w:ascii="GHEA Grapalat" w:hAnsi="GHEA Grapalat"/>
              </w:rPr>
            </w:pPr>
            <w:proofErr w:type="spellStart"/>
            <w:r w:rsidRPr="00F27E5D">
              <w:rPr>
                <w:rFonts w:ascii="GHEA Grapalat" w:hAnsi="GHEA Grapalat"/>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00E7AB1" w14:textId="77777777" w:rsidR="00F858E6" w:rsidRPr="00F27E5D" w:rsidRDefault="00F858E6" w:rsidP="006029E0">
            <w:pPr>
              <w:widowControl w:val="0"/>
              <w:spacing w:after="120"/>
              <w:jc w:val="center"/>
              <w:rPr>
                <w:rFonts w:ascii="GHEA Grapalat" w:hAnsi="GHEA Grapalat"/>
              </w:rPr>
            </w:pPr>
            <w:proofErr w:type="spellStart"/>
            <w:r w:rsidRPr="00F27E5D">
              <w:rPr>
                <w:rFonts w:ascii="GHEA Grapalat" w:hAnsi="GHEA Grapalat"/>
              </w:rPr>
              <w:t>единица</w:t>
            </w:r>
            <w:proofErr w:type="spellEnd"/>
            <w:r w:rsidRPr="00F27E5D">
              <w:rPr>
                <w:rFonts w:ascii="GHEA Grapalat" w:hAnsi="GHEA Grapalat"/>
              </w:rPr>
              <w:t xml:space="preserve"> </w:t>
            </w:r>
            <w:proofErr w:type="spellStart"/>
            <w:r w:rsidRPr="00F27E5D">
              <w:rPr>
                <w:rFonts w:ascii="GHEA Grapalat" w:hAnsi="GHEA Grapalat"/>
              </w:rPr>
              <w:t>измерения</w:t>
            </w:r>
            <w:proofErr w:type="spellEnd"/>
            <w:r w:rsidRPr="00F27E5D">
              <w:rPr>
                <w:rFonts w:ascii="GHEA Grapalat" w:hAnsi="GHEA Grapalat"/>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685954C" w14:textId="77777777" w:rsidR="00F858E6" w:rsidRPr="00F27E5D" w:rsidRDefault="00F858E6" w:rsidP="006029E0">
            <w:pPr>
              <w:widowControl w:val="0"/>
              <w:spacing w:after="120"/>
              <w:jc w:val="center"/>
              <w:rPr>
                <w:rFonts w:ascii="GHEA Grapalat" w:hAnsi="GHEA Grapalat"/>
              </w:rPr>
            </w:pPr>
            <w:proofErr w:type="spellStart"/>
            <w:r w:rsidRPr="00F27E5D">
              <w:rPr>
                <w:rFonts w:ascii="GHEA Grapalat" w:hAnsi="GHEA Grapalat"/>
              </w:rPr>
              <w:t>объем</w:t>
            </w:r>
            <w:proofErr w:type="spellEnd"/>
            <w:r w:rsidRPr="00F27E5D">
              <w:rPr>
                <w:rFonts w:ascii="GHEA Grapalat" w:hAnsi="GHEA Grapalat"/>
              </w:rPr>
              <w:t xml:space="preserve"> (</w:t>
            </w:r>
            <w:proofErr w:type="spellStart"/>
            <w:r w:rsidRPr="00F27E5D">
              <w:rPr>
                <w:rFonts w:ascii="GHEA Grapalat" w:hAnsi="GHEA Grapalat"/>
              </w:rPr>
              <w:t>фактический</w:t>
            </w:r>
            <w:proofErr w:type="spellEnd"/>
            <w:r w:rsidRPr="00F27E5D">
              <w:rPr>
                <w:rFonts w:ascii="GHEA Grapalat" w:hAnsi="GHEA Grapalat"/>
              </w:rPr>
              <w:t>)</w:t>
            </w:r>
          </w:p>
        </w:tc>
      </w:tr>
      <w:tr w:rsidR="00F858E6" w:rsidRPr="00F27E5D" w14:paraId="3CA49139" w14:textId="77777777"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E48BF3B" w14:textId="77777777" w:rsidR="00F858E6" w:rsidRPr="00F27E5D" w:rsidRDefault="00F858E6" w:rsidP="006029E0">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7DD383D" w14:textId="77777777" w:rsidR="00F858E6" w:rsidRPr="00F27E5D" w:rsidRDefault="00F858E6" w:rsidP="006029E0">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CC3551A" w14:textId="77777777" w:rsidR="00F858E6" w:rsidRPr="00F27E5D" w:rsidRDefault="00F858E6" w:rsidP="006029E0">
            <w:pPr>
              <w:widowControl w:val="0"/>
              <w:spacing w:after="120"/>
              <w:rPr>
                <w:rFonts w:ascii="GHEA Grapalat" w:hAnsi="GHEA Grapalat" w:cs="Sylfaen"/>
              </w:rPr>
            </w:pPr>
          </w:p>
        </w:tc>
      </w:tr>
      <w:tr w:rsidR="00F858E6" w:rsidRPr="00F27E5D" w14:paraId="308F7034" w14:textId="77777777"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0641C30" w14:textId="77777777" w:rsidR="00F858E6" w:rsidRPr="00F27E5D" w:rsidRDefault="00F858E6" w:rsidP="006029E0">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B9A272A" w14:textId="77777777" w:rsidR="00F858E6" w:rsidRPr="00F27E5D" w:rsidRDefault="00F858E6" w:rsidP="006029E0">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3DD6C46" w14:textId="77777777" w:rsidR="00F858E6" w:rsidRPr="00F27E5D" w:rsidRDefault="00F858E6" w:rsidP="006029E0">
            <w:pPr>
              <w:widowControl w:val="0"/>
              <w:spacing w:after="120"/>
              <w:rPr>
                <w:rFonts w:ascii="GHEA Grapalat" w:hAnsi="GHEA Grapalat" w:cs="Sylfaen"/>
              </w:rPr>
            </w:pPr>
          </w:p>
        </w:tc>
      </w:tr>
    </w:tbl>
    <w:p w14:paraId="09D04C44" w14:textId="77777777" w:rsidR="00F858E6" w:rsidRPr="00F27E5D" w:rsidRDefault="00F858E6" w:rsidP="00F858E6">
      <w:pPr>
        <w:widowControl w:val="0"/>
        <w:spacing w:after="160" w:line="360" w:lineRule="auto"/>
        <w:ind w:firstLine="567"/>
        <w:jc w:val="both"/>
        <w:rPr>
          <w:rFonts w:ascii="GHEA Grapalat" w:hAnsi="GHEA Grapalat"/>
          <w:lang w:val="ru-RU"/>
        </w:rPr>
      </w:pPr>
    </w:p>
    <w:p w14:paraId="170A8A39" w14:textId="77777777" w:rsidR="00F858E6" w:rsidRPr="00F27E5D" w:rsidRDefault="00F858E6" w:rsidP="00F858E6">
      <w:pPr>
        <w:widowControl w:val="0"/>
        <w:spacing w:after="160" w:line="360" w:lineRule="auto"/>
        <w:ind w:firstLine="567"/>
        <w:jc w:val="both"/>
        <w:rPr>
          <w:rFonts w:ascii="GHEA Grapalat" w:hAnsi="GHEA Grapalat"/>
          <w:lang w:val="ru-RU"/>
        </w:rPr>
      </w:pPr>
      <w:r w:rsidRPr="00F27E5D">
        <w:rPr>
          <w:rFonts w:ascii="GHEA Grapalat" w:hAnsi="GHEA Grapalat"/>
          <w:lang w:val="ru-RU"/>
        </w:rPr>
        <w:t>Настоящий акт составлен в 2 экземплярах, каждой из сторон предоставляется по одному экземпляру.</w:t>
      </w:r>
    </w:p>
    <w:p w14:paraId="0A65650F" w14:textId="77777777" w:rsidR="00F858E6" w:rsidRPr="00F27E5D" w:rsidRDefault="00F858E6" w:rsidP="00F858E6">
      <w:pPr>
        <w:rPr>
          <w:rFonts w:ascii="GHEA Grapalat" w:hAnsi="GHEA Grapalat"/>
          <w:lang w:val="ru-RU"/>
        </w:rPr>
      </w:pPr>
    </w:p>
    <w:p w14:paraId="6EE29456" w14:textId="77777777" w:rsidR="002B20C7" w:rsidRPr="00F27E5D" w:rsidRDefault="002B20C7">
      <w:pPr>
        <w:rPr>
          <w:rFonts w:ascii="GHEA Grapalat" w:hAnsi="GHEA Grapalat"/>
          <w:lang w:val="ru-RU"/>
        </w:rPr>
      </w:pPr>
    </w:p>
    <w:sectPr w:rsidR="002B20C7" w:rsidRPr="00F27E5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B30B6" w14:textId="77777777" w:rsidR="0032650A" w:rsidRDefault="0032650A" w:rsidP="00F858E6">
      <w:pPr>
        <w:spacing w:after="0" w:line="240" w:lineRule="auto"/>
      </w:pPr>
      <w:r>
        <w:separator/>
      </w:r>
    </w:p>
  </w:endnote>
  <w:endnote w:type="continuationSeparator" w:id="0">
    <w:p w14:paraId="5035CEE0" w14:textId="77777777" w:rsidR="0032650A" w:rsidRDefault="0032650A"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altName w:val="Times New Roman"/>
    <w:panose1 w:val="00000000000000000000"/>
    <w:charset w:val="00"/>
    <w:family w:val="auto"/>
    <w:pitch w:val="variable"/>
    <w:sig w:usb0="00000003" w:usb1="00000000" w:usb2="00000000" w:usb3="00000000" w:csb0="00000001" w:csb1="00000000"/>
  </w:font>
  <w:font w:name="Times LatRus">
    <w:altName w:val="Times New Rom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altica">
    <w:altName w:val="Calibri"/>
    <w:panose1 w:val="000000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E5254" w14:textId="77777777" w:rsidR="0032650A" w:rsidRDefault="0032650A" w:rsidP="00F858E6">
      <w:pPr>
        <w:spacing w:after="0" w:line="240" w:lineRule="auto"/>
      </w:pPr>
      <w:r>
        <w:separator/>
      </w:r>
    </w:p>
  </w:footnote>
  <w:footnote w:type="continuationSeparator" w:id="0">
    <w:p w14:paraId="2231288C" w14:textId="77777777" w:rsidR="0032650A" w:rsidRDefault="0032650A" w:rsidP="00F858E6">
      <w:pPr>
        <w:spacing w:after="0" w:line="240" w:lineRule="auto"/>
      </w:pPr>
      <w:r>
        <w:continuationSeparator/>
      </w:r>
    </w:p>
  </w:footnote>
  <w:footnote w:id="1">
    <w:p w14:paraId="5B6B10C7" w14:textId="77777777" w:rsidR="00A269AF" w:rsidRDefault="00A269AF" w:rsidP="00F27E5D">
      <w:pPr>
        <w:pStyle w:val="NormalWeb"/>
        <w:widowControl w:val="0"/>
        <w:jc w:val="both"/>
        <w:rPr>
          <w:rFonts w:ascii="GHEA Grapalat" w:hAnsi="GHEA Grapalat"/>
          <w:i/>
          <w:sz w:val="20"/>
          <w:szCs w:val="20"/>
          <w:lang w:val="af-ZA"/>
        </w:rPr>
      </w:pPr>
      <w:r>
        <w:rPr>
          <w:rStyle w:val="FootnoteReference"/>
          <w:rFonts w:ascii="GHEA Grapalat" w:hAnsi="GHEA Grapalat"/>
          <w:sz w:val="20"/>
          <w:szCs w:val="20"/>
        </w:rPr>
        <w:footnoteRef/>
      </w:r>
      <w:r>
        <w:rPr>
          <w:rFonts w:ascii="GHEA Grapalat" w:hAnsi="GHEA Grapalat"/>
          <w:sz w:val="20"/>
          <w:szCs w:val="20"/>
        </w:rPr>
        <w:t xml:space="preserve"> </w:t>
      </w:r>
      <w:r>
        <w:rPr>
          <w:rFonts w:ascii="GHEA Grapalat" w:hAnsi="GHEA Grapalat"/>
          <w:i/>
          <w:sz w:val="20"/>
          <w:szCs w:val="20"/>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F8CD8" w14:textId="77777777" w:rsidR="00A269AF" w:rsidRPr="005B430C" w:rsidRDefault="00A269AF" w:rsidP="005B430C">
      <w:pPr>
        <w:widowControl w:val="0"/>
        <w:ind w:hanging="567"/>
        <w:jc w:val="both"/>
        <w:rPr>
          <w:rFonts w:ascii="GHEA Grapalat" w:hAnsi="GHEA Grapalat"/>
          <w:i/>
          <w:sz w:val="20"/>
          <w:szCs w:val="20"/>
          <w:lang w:val="ru-RU"/>
        </w:rPr>
      </w:pPr>
      <w:r w:rsidRPr="005B430C">
        <w:rPr>
          <w:rFonts w:ascii="GHEA Grapalat" w:hAnsi="GHEA Grapalat"/>
          <w:i/>
          <w:sz w:val="20"/>
          <w:szCs w:val="20"/>
          <w:lang w:val="ru-RU"/>
        </w:rPr>
        <w:t xml:space="preserve">       </w:t>
      </w:r>
      <w:r>
        <w:rPr>
          <w:i/>
          <w:sz w:val="20"/>
          <w:szCs w:val="20"/>
        </w:rPr>
        <w:footnoteRef/>
      </w:r>
      <w:r w:rsidRPr="005B430C">
        <w:rPr>
          <w:rFonts w:ascii="GHEA Grapalat" w:hAnsi="GHEA Grapalat"/>
          <w:i/>
          <w:sz w:val="20"/>
          <w:szCs w:val="20"/>
          <w:lang w:val="ru-RU"/>
        </w:rPr>
        <w:t xml:space="preserve">   </w:t>
      </w:r>
      <w:r w:rsidRPr="005B430C">
        <w:rPr>
          <w:rFonts w:ascii="GHEA Grapalat" w:hAnsi="GHEA Grapalat"/>
          <w:i/>
          <w:sz w:val="20"/>
          <w:szCs w:val="20"/>
          <w:lang w:val="ru-RU"/>
        </w:rPr>
        <w:t>Настоящий пункт, а также 7-й раздел первой части приглашения  исключаются из приглашения, если :</w:t>
      </w:r>
    </w:p>
    <w:p w14:paraId="137AF930" w14:textId="77777777" w:rsidR="00A269AF" w:rsidRPr="005B430C" w:rsidRDefault="00A269AF" w:rsidP="005B430C">
      <w:pPr>
        <w:widowControl w:val="0"/>
        <w:ind w:firstLine="142"/>
        <w:jc w:val="both"/>
        <w:rPr>
          <w:rFonts w:ascii="GHEA Grapalat" w:hAnsi="GHEA Grapalat"/>
          <w:i/>
          <w:sz w:val="20"/>
          <w:szCs w:val="20"/>
          <w:lang w:val="ru-RU"/>
        </w:rPr>
      </w:pPr>
      <w:r w:rsidRPr="005B430C">
        <w:rPr>
          <w:rFonts w:ascii="GHEA Grapalat" w:hAnsi="GHEA Grapalat"/>
          <w:i/>
          <w:sz w:val="20"/>
          <w:szCs w:val="20"/>
          <w:lang w:val="ru-RU"/>
        </w:rPr>
        <w:t>- процедура закупки организована на основании</w:t>
      </w:r>
      <w:ins w:id="0" w:author="Vardan" w:date="2022-10-30T19:17:00Z">
        <w:r w:rsidRPr="005B430C">
          <w:rPr>
            <w:rFonts w:ascii="GHEA Grapalat" w:hAnsi="GHEA Grapalat"/>
            <w:i/>
            <w:sz w:val="20"/>
            <w:szCs w:val="20"/>
            <w:lang w:val="ru-RU"/>
          </w:rPr>
          <w:t xml:space="preserve"> </w:t>
        </w:r>
      </w:ins>
      <w:r w:rsidRPr="005B430C">
        <w:rPr>
          <w:rFonts w:ascii="GHEA Grapalat" w:hAnsi="GHEA Grapalat"/>
          <w:i/>
          <w:sz w:val="20"/>
          <w:szCs w:val="20"/>
          <w:lang w:val="ru-RU"/>
        </w:rPr>
        <w:t xml:space="preserve">1-ого пункта части 6 статьи 15 Закона РА "О закупках", </w:t>
      </w:r>
    </w:p>
    <w:p w14:paraId="6FB65B2F" w14:textId="77777777" w:rsidR="00A269AF" w:rsidRPr="005B430C" w:rsidRDefault="00A269AF" w:rsidP="005B430C">
      <w:pPr>
        <w:widowControl w:val="0"/>
        <w:ind w:firstLine="142"/>
        <w:jc w:val="both"/>
        <w:rPr>
          <w:rFonts w:ascii="GHEA Grapalat" w:hAnsi="GHEA Grapalat"/>
          <w:i/>
          <w:sz w:val="20"/>
          <w:szCs w:val="20"/>
          <w:lang w:val="ru-RU"/>
        </w:rPr>
      </w:pPr>
      <w:r w:rsidRPr="005B430C">
        <w:rPr>
          <w:rFonts w:ascii="GHEA Grapalat" w:hAnsi="GHEA Grapalat"/>
          <w:i/>
          <w:sz w:val="20"/>
          <w:szCs w:val="20"/>
          <w:lang w:val="ru-RU"/>
        </w:rPr>
        <w:t>-  запланированная (прогнозируемая) общая цена закупки услуги по заявке на закупку в рамках данной процедуры не превышает 25 млн. драмов РА</w:t>
      </w:r>
    </w:p>
    <w:p w14:paraId="41D5157B" w14:textId="77777777" w:rsidR="00A269AF" w:rsidRPr="005B430C" w:rsidRDefault="00A269AF" w:rsidP="005B430C">
      <w:pPr>
        <w:widowControl w:val="0"/>
        <w:jc w:val="both"/>
        <w:rPr>
          <w:rFonts w:ascii="GHEA Grapalat" w:hAnsi="GHEA Grapalat"/>
          <w:i/>
          <w:sz w:val="20"/>
          <w:szCs w:val="20"/>
          <w:lang w:val="ru-RU"/>
        </w:rPr>
      </w:pPr>
      <w:r w:rsidRPr="005B430C">
        <w:rPr>
          <w:rFonts w:ascii="GHEA Grapalat" w:hAnsi="GHEA Grapalat"/>
          <w:i/>
          <w:sz w:val="20"/>
          <w:szCs w:val="20"/>
          <w:lang w:val="ru-RU"/>
        </w:rPr>
        <w:t xml:space="preserve">  - закупка осуществляется в форме закупки у одного лица, обусловленная безотлагательностью.</w:t>
      </w:r>
    </w:p>
    <w:p w14:paraId="26A5EFD2" w14:textId="77777777" w:rsidR="00A269AF" w:rsidRPr="005B430C" w:rsidRDefault="00A269AF" w:rsidP="005B430C">
      <w:pPr>
        <w:widowControl w:val="0"/>
        <w:ind w:firstLine="142"/>
        <w:jc w:val="both"/>
        <w:rPr>
          <w:rFonts w:ascii="GHEA Grapalat" w:hAnsi="GHEA Grapalat"/>
          <w:i/>
          <w:sz w:val="20"/>
          <w:szCs w:val="20"/>
          <w:lang w:val="ru-RU"/>
        </w:rPr>
      </w:pPr>
      <w:r w:rsidRPr="005B430C">
        <w:rPr>
          <w:rFonts w:ascii="GHEA Grapalat" w:hAnsi="GHEA Grapalat"/>
          <w:i/>
          <w:sz w:val="20"/>
          <w:szCs w:val="20"/>
          <w:lang w:val="ru-RU"/>
        </w:rPr>
        <w:t>При применении данного условия редактируются пункты и разделы приглашения, и  соответствующие к ним ссылки.</w:t>
      </w:r>
    </w:p>
    <w:p w14:paraId="46EE007D" w14:textId="77777777" w:rsidR="00A269AF" w:rsidRDefault="00A269AF" w:rsidP="005B430C">
      <w:pPr>
        <w:pStyle w:val="NormalWeb"/>
        <w:widowControl w:val="0"/>
        <w:jc w:val="both"/>
        <w:rPr>
          <w:rFonts w:ascii="GHEA Grapalat" w:hAnsi="GHEA Grapalat"/>
          <w:sz w:val="20"/>
          <w:szCs w:val="20"/>
          <w:lang w:val="af-ZA"/>
        </w:rPr>
      </w:pPr>
    </w:p>
    <w:p w14:paraId="339593E7" w14:textId="77777777" w:rsidR="00A269AF" w:rsidRDefault="00A269AF" w:rsidP="005B430C">
      <w:pPr>
        <w:pStyle w:val="NormalWeb"/>
        <w:widowControl w:val="0"/>
        <w:jc w:val="both"/>
        <w:rPr>
          <w:rFonts w:ascii="GHEA Grapalat" w:hAnsi="GHEA Grapalat"/>
          <w:sz w:val="20"/>
          <w:szCs w:val="20"/>
          <w:lang w:val="af-ZA"/>
        </w:rPr>
      </w:pPr>
    </w:p>
  </w:footnote>
  <w:footnote w:id="3">
    <w:p w14:paraId="0C57CC41" w14:textId="77777777" w:rsidR="00A269AF" w:rsidRPr="00562725" w:rsidRDefault="00A269AF"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14:paraId="1F438A18" w14:textId="77777777" w:rsidR="00A269AF" w:rsidRPr="00241AB0" w:rsidRDefault="00A269AF"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14:paraId="7D158232" w14:textId="77777777" w:rsidR="00A269AF" w:rsidRDefault="00A269AF" w:rsidP="006E3206">
      <w:pPr>
        <w:pStyle w:val="NormalWeb"/>
        <w:rPr>
          <w:rFonts w:asciiTheme="minorHAnsi" w:hAnsiTheme="minorHAnsi"/>
          <w:i/>
          <w:sz w:val="20"/>
          <w:szCs w:val="20"/>
        </w:rPr>
      </w:pPr>
      <w:r>
        <w:rPr>
          <w:rStyle w:val="FootnoteReference"/>
          <w:sz w:val="20"/>
          <w:szCs w:val="20"/>
        </w:rPr>
        <w:t>9</w:t>
      </w:r>
      <w:r>
        <w:rPr>
          <w:i/>
          <w:sz w:val="20"/>
          <w:szCs w:val="20"/>
        </w:rPr>
        <w:t xml:space="preserve"> </w:t>
      </w:r>
      <w:r>
        <w:rPr>
          <w:rFonts w:asciiTheme="minorHAnsi" w:hAnsiTheme="minorHAnsi"/>
          <w:i/>
          <w:sz w:val="20"/>
          <w:szCs w:val="20"/>
        </w:rPr>
        <w:t>Устанавливается заказчиком.</w:t>
      </w:r>
    </w:p>
  </w:footnote>
  <w:footnote w:id="6">
    <w:p w14:paraId="3D30C34E" w14:textId="77777777" w:rsidR="00A269AF" w:rsidRDefault="00A269AF" w:rsidP="006E3206">
      <w:pPr>
        <w:pStyle w:val="NormalWeb"/>
        <w:widowControl w:val="0"/>
        <w:jc w:val="both"/>
        <w:rPr>
          <w:rFonts w:ascii="GHEA Grapalat" w:hAnsi="GHEA Grapalat"/>
          <w:sz w:val="20"/>
          <w:szCs w:val="20"/>
          <w:lang w:val="af-ZA"/>
        </w:rPr>
      </w:pPr>
      <w:r>
        <w:rPr>
          <w:rStyle w:val="FootnoteReference"/>
          <w:sz w:val="20"/>
          <w:szCs w:val="20"/>
        </w:rPr>
        <w:t>10</w:t>
      </w:r>
      <w:r>
        <w:rPr>
          <w:sz w:val="20"/>
          <w:szCs w:val="20"/>
        </w:rPr>
        <w:t xml:space="preserve"> </w:t>
      </w:r>
      <w:r>
        <w:rPr>
          <w:rFonts w:ascii="GHEA Grapalat" w:hAnsi="GHEA Grapalat"/>
          <w:i/>
          <w:sz w:val="20"/>
          <w:szCs w:val="20"/>
        </w:rPr>
        <w:t>Настоящее предложение исключается из приглашения, если процедура закупки не организуется по лотам.</w:t>
      </w:r>
    </w:p>
    <w:p w14:paraId="12C16D04" w14:textId="77777777" w:rsidR="00A269AF" w:rsidRDefault="00A269AF" w:rsidP="006E3206">
      <w:pPr>
        <w:pStyle w:val="NormalWeb"/>
        <w:rPr>
          <w:sz w:val="20"/>
          <w:szCs w:val="20"/>
          <w:lang w:val="af-ZA"/>
        </w:rPr>
      </w:pPr>
    </w:p>
  </w:footnote>
  <w:footnote w:id="7">
    <w:p w14:paraId="217FF897" w14:textId="77777777" w:rsidR="00A269AF" w:rsidRDefault="00A269AF" w:rsidP="00CF347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14:paraId="45706CEE" w14:textId="77777777" w:rsidR="00A269AF" w:rsidRPr="00210800" w:rsidRDefault="00A269AF"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50FC985" w14:textId="77777777" w:rsidR="00A269AF" w:rsidRPr="00210800" w:rsidRDefault="00A269AF"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w:t>
      </w:r>
      <w:r w:rsidRPr="00210800">
        <w:rPr>
          <w:rFonts w:ascii="Calibri" w:hAnsi="Calibri"/>
          <w:i/>
          <w:sz w:val="16"/>
          <w:szCs w:val="16"/>
        </w:rPr>
        <w:t xml:space="preserve">лоту не превышает двадцатипятикратный размер базовой единицы закупок и не предусмотрена предоплата, </w:t>
      </w:r>
    </w:p>
    <w:p w14:paraId="49B2ABBD" w14:textId="77777777" w:rsidR="00A269AF" w:rsidRPr="00210800" w:rsidRDefault="00A269AF"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667342E1" w14:textId="77777777" w:rsidR="00A269AF" w:rsidRPr="00210800" w:rsidRDefault="00A269AF"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14:paraId="6ED9AE0B" w14:textId="77777777" w:rsidR="00A269AF" w:rsidRPr="00210800" w:rsidRDefault="00A269AF"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14:paraId="2FF6C2F3" w14:textId="77777777" w:rsidR="00A269AF" w:rsidRPr="00210800" w:rsidRDefault="00A269AF"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14:paraId="28A1ADC9" w14:textId="77777777" w:rsidR="00A269AF" w:rsidRPr="00210800" w:rsidRDefault="00A269AF"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14:paraId="5D94B2C3" w14:textId="77777777" w:rsidR="00A269AF" w:rsidRPr="00210800" w:rsidRDefault="00A269AF"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14:paraId="2C9ACC44" w14:textId="77777777" w:rsidR="00A269AF" w:rsidRPr="00210800" w:rsidRDefault="00A269AF" w:rsidP="00210800">
      <w:pPr>
        <w:pStyle w:val="FootnoteText"/>
        <w:rPr>
          <w:rFonts w:ascii="Calibri" w:hAnsi="Calibri"/>
          <w:i/>
          <w:sz w:val="16"/>
          <w:szCs w:val="16"/>
          <w:lang w:val="hy-AM"/>
        </w:rPr>
      </w:pPr>
    </w:p>
    <w:p w14:paraId="499B15FC" w14:textId="77777777" w:rsidR="00A269AF" w:rsidRPr="00210800" w:rsidRDefault="00A269AF"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14:paraId="5DA730BF" w14:textId="77777777" w:rsidR="00A269AF" w:rsidRPr="00210800" w:rsidRDefault="00A269AF"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14:paraId="7206052C" w14:textId="77777777" w:rsidR="00A269AF" w:rsidRPr="00210800" w:rsidRDefault="00A269AF"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14:paraId="6C015780" w14:textId="77777777" w:rsidR="00A269AF" w:rsidRPr="00210800" w:rsidRDefault="00A269AF"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14:paraId="0A86C6B5" w14:textId="77777777" w:rsidR="00A269AF" w:rsidRPr="00210800" w:rsidRDefault="00A269AF" w:rsidP="00CF3476">
      <w:pPr>
        <w:pStyle w:val="FootnoteText"/>
        <w:jc w:val="both"/>
        <w:rPr>
          <w:rFonts w:ascii="Calibri" w:hAnsi="Calibri"/>
          <w:i/>
          <w:sz w:val="16"/>
          <w:szCs w:val="16"/>
        </w:rPr>
      </w:pPr>
    </w:p>
  </w:footnote>
  <w:footnote w:id="8">
    <w:p w14:paraId="6F81D54F" w14:textId="77777777" w:rsidR="00A269AF" w:rsidRDefault="00A269AF" w:rsidP="00CF3476">
      <w:pPr>
        <w:pStyle w:val="FootnoteText"/>
        <w:jc w:val="both"/>
        <w:rPr>
          <w:rFonts w:ascii="Calibri" w:hAnsi="Calibri"/>
        </w:rPr>
      </w:pPr>
    </w:p>
  </w:footnote>
  <w:footnote w:id="9">
    <w:p w14:paraId="62E12372" w14:textId="77777777" w:rsidR="00A269AF" w:rsidRDefault="00A269AF" w:rsidP="00D20324">
      <w:pPr>
        <w:pStyle w:val="NormalWeb"/>
        <w:rPr>
          <w:sz w:val="20"/>
          <w:szCs w:val="20"/>
        </w:rPr>
      </w:pPr>
      <w:r>
        <w:rPr>
          <w:rStyle w:val="FootnoteReference"/>
          <w:sz w:val="20"/>
          <w:szCs w:val="20"/>
        </w:rPr>
        <w:t>14</w:t>
      </w:r>
      <w:r>
        <w:rPr>
          <w:sz w:val="20"/>
          <w:szCs w:val="20"/>
        </w:rPr>
        <w:t xml:space="preserve"> </w:t>
      </w:r>
      <w:r>
        <w:rPr>
          <w:rFonts w:ascii="GHEA Grapalat" w:hAnsi="GHEA Grapalat"/>
          <w:i/>
          <w:sz w:val="20"/>
          <w:szCs w:val="20"/>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0">
    <w:p w14:paraId="7219ADE5" w14:textId="77777777" w:rsidR="00A269AF" w:rsidRDefault="00A269AF" w:rsidP="00D20324">
      <w:pPr>
        <w:pStyle w:val="NormalWeb"/>
        <w:rPr>
          <w:sz w:val="20"/>
          <w:szCs w:val="20"/>
        </w:rPr>
      </w:pPr>
      <w:r>
        <w:rPr>
          <w:rStyle w:val="FootnoteReference"/>
          <w:sz w:val="20"/>
          <w:szCs w:val="20"/>
        </w:rPr>
        <w:t>15</w:t>
      </w:r>
      <w:r>
        <w:rPr>
          <w:sz w:val="20"/>
          <w:szCs w:val="20"/>
        </w:rPr>
        <w:t xml:space="preserve"> </w:t>
      </w:r>
      <w:r>
        <w:rPr>
          <w:rFonts w:ascii="GHEA Grapalat" w:hAnsi="GHEA Grapalat"/>
          <w:i/>
          <w:sz w:val="20"/>
          <w:szCs w:val="20"/>
        </w:rPr>
        <w:t>Если приглашением не устанавливается требование обеспечение заявки, то настоящий пункт исключается из приглашения</w:t>
      </w:r>
    </w:p>
  </w:footnote>
  <w:footnote w:id="11">
    <w:p w14:paraId="5E311018" w14:textId="77777777" w:rsidR="00A269AF" w:rsidRPr="0077454F" w:rsidRDefault="00A269AF" w:rsidP="00D20324">
      <w:pPr>
        <w:jc w:val="both"/>
        <w:rPr>
          <w:lang w:val="ru-RU"/>
        </w:rPr>
      </w:pPr>
    </w:p>
    <w:p w14:paraId="1B4343C2" w14:textId="77777777" w:rsidR="00A269AF" w:rsidRPr="00D20324" w:rsidRDefault="00A269AF" w:rsidP="00D20324">
      <w:pPr>
        <w:jc w:val="both"/>
        <w:rPr>
          <w:rFonts w:ascii="GHEA Grapalat" w:hAnsi="GHEA Grapalat"/>
          <w:i/>
          <w:sz w:val="20"/>
          <w:szCs w:val="20"/>
          <w:lang w:val="ru-RU"/>
        </w:rPr>
      </w:pPr>
      <w:r w:rsidRPr="00D20324">
        <w:rPr>
          <w:rFonts w:ascii="GHEA Grapalat" w:hAnsi="GHEA Grapalat"/>
          <w:i/>
          <w:sz w:val="20"/>
          <w:szCs w:val="20"/>
          <w:lang w:val="ru-RU"/>
        </w:rPr>
        <w:t xml:space="preserve">** -участник при заполнении заявления-объявления указывает ссылку на сайт, содержащий сведения о своих реальных бенефициарах, если этот </w:t>
      </w:r>
      <w:r w:rsidRPr="00D20324">
        <w:rPr>
          <w:rFonts w:ascii="GHEA Grapalat" w:hAnsi="GHEA Grapalat"/>
          <w:i/>
          <w:sz w:val="20"/>
          <w:szCs w:val="20"/>
          <w:lang w:val="ru-RU"/>
        </w:rPr>
        <w:t>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7E8B378C" w14:textId="77777777" w:rsidR="00A269AF" w:rsidRPr="00D20324" w:rsidRDefault="00A269AF" w:rsidP="00D20324">
      <w:pPr>
        <w:jc w:val="both"/>
        <w:rPr>
          <w:rFonts w:ascii="GHEA Grapalat" w:hAnsi="GHEA Grapalat"/>
          <w:i/>
          <w:sz w:val="20"/>
          <w:szCs w:val="20"/>
          <w:lang w:val="ru-RU"/>
        </w:rPr>
      </w:pPr>
      <w:r w:rsidRPr="00D20324">
        <w:rPr>
          <w:rFonts w:ascii="GHEA Grapalat" w:hAnsi="GHEA Grapalat"/>
          <w:i/>
          <w:sz w:val="20"/>
          <w:szCs w:val="20"/>
          <w:lang w:val="ru-RU"/>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1.1";</w:t>
      </w:r>
    </w:p>
    <w:p w14:paraId="3DDF0067" w14:textId="77777777" w:rsidR="00A269AF" w:rsidRPr="00D20324" w:rsidRDefault="00A269AF" w:rsidP="00D20324">
      <w:pPr>
        <w:jc w:val="both"/>
        <w:rPr>
          <w:rFonts w:ascii="GHEA Grapalat" w:hAnsi="GHEA Grapalat"/>
          <w:i/>
          <w:sz w:val="20"/>
          <w:szCs w:val="20"/>
          <w:lang w:val="ru-RU"/>
        </w:rPr>
      </w:pPr>
      <w:r w:rsidRPr="00D20324">
        <w:rPr>
          <w:rFonts w:ascii="GHEA Grapalat" w:hAnsi="GHEA Grapalat"/>
          <w:i/>
          <w:sz w:val="20"/>
          <w:szCs w:val="20"/>
          <w:lang w:val="ru-RU"/>
        </w:rPr>
        <w:t>- если участник является индивидуальным предпринимателем или физическим лицом- информация о реальных бенефициарах не представляется</w:t>
      </w:r>
    </w:p>
    <w:p w14:paraId="2F1F43B7" w14:textId="77777777" w:rsidR="00A269AF" w:rsidRDefault="00A269AF" w:rsidP="00D20324">
      <w:pPr>
        <w:pStyle w:val="NormalWeb"/>
        <w:rPr>
          <w:rFonts w:asciiTheme="minorHAnsi" w:hAnsiTheme="minorHAnsi"/>
          <w:sz w:val="20"/>
          <w:szCs w:val="20"/>
          <w:lang w:val="af-ZA"/>
        </w:rPr>
      </w:pPr>
    </w:p>
  </w:footnote>
  <w:footnote w:id="12">
    <w:p w14:paraId="5D758438" w14:textId="77777777" w:rsidR="00A269AF" w:rsidRPr="00D20324" w:rsidRDefault="00A269AF" w:rsidP="00D20324">
      <w:pPr>
        <w:widowControl w:val="0"/>
        <w:spacing w:after="160" w:line="360" w:lineRule="auto"/>
        <w:jc w:val="both"/>
        <w:rPr>
          <w:lang w:val="ru-RU"/>
        </w:rPr>
      </w:pPr>
      <w:r w:rsidRPr="00D20324">
        <w:rPr>
          <w:rStyle w:val="FootnoteReference"/>
          <w:lang w:val="ru-RU"/>
        </w:rPr>
        <w:t>*</w:t>
      </w:r>
      <w:r w:rsidRPr="00D20324">
        <w:rPr>
          <w:lang w:val="ru-RU"/>
        </w:rPr>
        <w:t xml:space="preserve"> </w:t>
      </w:r>
      <w:r w:rsidRPr="00D20324">
        <w:rPr>
          <w:rFonts w:ascii="GHEA Grapalat" w:hAnsi="GHEA Grapalat"/>
          <w:i/>
          <w:sz w:val="20"/>
          <w:szCs w:val="20"/>
          <w:lang w:val="ru-RU"/>
        </w:rPr>
        <w:t>Заполняется секретарем Комиссии до опубликования приглашения в бюллетене.</w:t>
      </w:r>
    </w:p>
  </w:footnote>
  <w:footnote w:id="13">
    <w:p w14:paraId="005E2FCA" w14:textId="77777777" w:rsidR="00A269AF" w:rsidRDefault="00A269AF" w:rsidP="00D20324">
      <w:pPr>
        <w:widowControl w:val="0"/>
        <w:ind w:right="309"/>
        <w:jc w:val="both"/>
        <w:rPr>
          <w:rFonts w:ascii="GHEA Grapalat" w:hAnsi="GHEA Grapalat"/>
          <w:i/>
          <w:sz w:val="20"/>
          <w:szCs w:val="20"/>
          <w:lang w:val="es-ES"/>
        </w:rPr>
      </w:pPr>
      <w:r w:rsidRPr="00D20324">
        <w:rPr>
          <w:rStyle w:val="FootnoteReference"/>
          <w:lang w:val="ru-RU"/>
        </w:rPr>
        <w:t>**</w:t>
      </w:r>
      <w:r w:rsidRPr="00D20324">
        <w:rPr>
          <w:lang w:val="ru-RU"/>
        </w:rPr>
        <w:t xml:space="preserve"> </w:t>
      </w:r>
      <w:r w:rsidRPr="00D20324">
        <w:rPr>
          <w:rFonts w:ascii="GHEA Grapalat" w:hAnsi="GHEA Grapalat"/>
          <w:i/>
          <w:sz w:val="20"/>
          <w:szCs w:val="20"/>
          <w:lang w:val="ru-RU"/>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385C0AE3" w14:textId="77777777" w:rsidR="00A269AF" w:rsidRDefault="00A269AF" w:rsidP="00D20324">
      <w:pPr>
        <w:pStyle w:val="NormalWeb"/>
        <w:rPr>
          <w:sz w:val="20"/>
          <w:szCs w:val="20"/>
          <w:lang w:val="es-ES"/>
        </w:rPr>
      </w:pPr>
    </w:p>
  </w:footnote>
  <w:footnote w:id="14">
    <w:p w14:paraId="5ADB40D3" w14:textId="77777777" w:rsidR="00A269AF" w:rsidRDefault="00A269AF" w:rsidP="00D20324">
      <w:pPr>
        <w:pStyle w:val="NormalWeb"/>
        <w:jc w:val="both"/>
        <w:rPr>
          <w:sz w:val="20"/>
          <w:szCs w:val="20"/>
        </w:rPr>
      </w:pPr>
    </w:p>
  </w:footnote>
  <w:footnote w:id="15">
    <w:p w14:paraId="2852B592" w14:textId="77777777" w:rsidR="00A269AF" w:rsidRDefault="00A269AF" w:rsidP="00D20324">
      <w:pPr>
        <w:pStyle w:val="NormalWeb"/>
        <w:rPr>
          <w:sz w:val="20"/>
          <w:szCs w:val="20"/>
        </w:rPr>
      </w:pPr>
      <w:r>
        <w:rPr>
          <w:rStyle w:val="FootnoteReference"/>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6">
    <w:p w14:paraId="080C707E" w14:textId="77777777" w:rsidR="00A269AF" w:rsidRPr="00D20324" w:rsidRDefault="00A269AF" w:rsidP="00D20324">
      <w:pPr>
        <w:widowControl w:val="0"/>
        <w:tabs>
          <w:tab w:val="left" w:pos="540"/>
        </w:tabs>
        <w:autoSpaceDE w:val="0"/>
        <w:autoSpaceDN w:val="0"/>
        <w:adjustRightInd w:val="0"/>
        <w:jc w:val="both"/>
        <w:rPr>
          <w:rFonts w:ascii="GHEA Grapalat" w:hAnsi="GHEA Grapalat" w:cs="Sylfaen"/>
          <w:i/>
          <w:sz w:val="20"/>
          <w:szCs w:val="20"/>
          <w:lang w:val="ru-RU"/>
        </w:rPr>
      </w:pPr>
      <w:r w:rsidRPr="00D20324">
        <w:rPr>
          <w:rStyle w:val="FootnoteReference"/>
          <w:rFonts w:ascii="GHEA Grapalat" w:hAnsi="GHEA Grapalat"/>
          <w:sz w:val="20"/>
          <w:szCs w:val="20"/>
          <w:lang w:val="ru-RU"/>
        </w:rPr>
        <w:t>*</w:t>
      </w:r>
      <w:r w:rsidRPr="00D20324">
        <w:rPr>
          <w:rFonts w:ascii="GHEA Grapalat" w:hAnsi="GHEA Grapalat"/>
          <w:sz w:val="20"/>
          <w:szCs w:val="20"/>
          <w:lang w:val="ru-RU"/>
        </w:rPr>
        <w:t xml:space="preserve"> </w:t>
      </w:r>
      <w:r w:rsidRPr="00D20324">
        <w:rPr>
          <w:rFonts w:ascii="GHEA Grapalat" w:hAnsi="GHEA Grapalat"/>
          <w:i/>
          <w:sz w:val="20"/>
          <w:szCs w:val="20"/>
          <w:lang w:val="ru-RU"/>
        </w:rPr>
        <w:t>Заполняется секретарем Комиссии до опубликования приглашения в бюллетене.</w:t>
      </w:r>
    </w:p>
    <w:p w14:paraId="60444C11" w14:textId="77777777" w:rsidR="00A269AF" w:rsidRDefault="00A269AF" w:rsidP="00D20324">
      <w:pPr>
        <w:pStyle w:val="NormalWeb"/>
        <w:jc w:val="both"/>
        <w:rPr>
          <w:rFonts w:ascii="GHEA Grapalat" w:hAnsi="GHEA Grapalat"/>
          <w:sz w:val="20"/>
          <w:szCs w:val="20"/>
        </w:rPr>
      </w:pPr>
    </w:p>
  </w:footnote>
  <w:footnote w:id="17">
    <w:p w14:paraId="37270E27" w14:textId="77777777" w:rsidR="00A269AF" w:rsidRDefault="00A269AF" w:rsidP="00D20324">
      <w:pPr>
        <w:pStyle w:val="NormalWeb"/>
        <w:jc w:val="both"/>
        <w:rPr>
          <w:sz w:val="20"/>
          <w:szCs w:val="20"/>
        </w:rPr>
      </w:pPr>
    </w:p>
  </w:footnote>
  <w:footnote w:id="18">
    <w:p w14:paraId="7056D02C" w14:textId="77777777" w:rsidR="00A269AF" w:rsidRDefault="00A269AF" w:rsidP="00D20324">
      <w:pPr>
        <w:pStyle w:val="NormalWeb"/>
        <w:rPr>
          <w:sz w:val="20"/>
          <w:szCs w:val="20"/>
        </w:rPr>
      </w:pPr>
      <w:r>
        <w:rPr>
          <w:rStyle w:val="FootnoteReference"/>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9">
    <w:p w14:paraId="4D7D184D" w14:textId="77777777" w:rsidR="00A269AF" w:rsidRDefault="00A269AF" w:rsidP="00D20324">
      <w:pPr>
        <w:pStyle w:val="NormalWeb"/>
        <w:jc w:val="both"/>
        <w:rPr>
          <w:rFonts w:ascii="GHEA Grapalat" w:hAnsi="GHEA Grapalat"/>
          <w:sz w:val="20"/>
          <w:szCs w:val="20"/>
        </w:rPr>
      </w:pPr>
      <w:r>
        <w:rPr>
          <w:rStyle w:val="FootnoteReference"/>
          <w:sz w:val="20"/>
          <w:szCs w:val="20"/>
        </w:rPr>
        <w:t>16</w:t>
      </w:r>
      <w:r>
        <w:rPr>
          <w:sz w:val="20"/>
          <w:szCs w:val="20"/>
        </w:rPr>
        <w:t xml:space="preserve"> </w:t>
      </w:r>
      <w:r>
        <w:rPr>
          <w:rFonts w:ascii="GHEA Grapalat" w:hAnsi="GHEA Grapalat"/>
          <w:i/>
          <w:sz w:val="20"/>
          <w:szCs w:val="20"/>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31A269A" w14:textId="77777777" w:rsidR="00A269AF" w:rsidRDefault="00A269AF" w:rsidP="00D20324">
      <w:pPr>
        <w:pStyle w:val="NormalWeb"/>
        <w:jc w:val="both"/>
        <w:rPr>
          <w:rFonts w:ascii="GHEA Grapalat" w:hAnsi="GHEA Grapalat"/>
          <w:i/>
          <w:sz w:val="20"/>
          <w:szCs w:val="20"/>
        </w:rPr>
      </w:pPr>
      <w:r>
        <w:rPr>
          <w:rFonts w:ascii="GHEA Grapalat" w:hAnsi="GHEA Grapalat"/>
          <w:i/>
          <w:sz w:val="20"/>
          <w:szCs w:val="20"/>
          <w:vertAlign w:val="superscript"/>
        </w:rPr>
        <w:t>16.1</w:t>
      </w:r>
      <w:r>
        <w:rPr>
          <w:rFonts w:ascii="GHEA Grapalat" w:hAnsi="GHEA Grapalat"/>
          <w:i/>
          <w:sz w:val="20"/>
          <w:szCs w:val="20"/>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0">
    <w:p w14:paraId="2D47B99D" w14:textId="77777777" w:rsidR="00A269AF" w:rsidRDefault="00A269AF" w:rsidP="00D20324">
      <w:pPr>
        <w:pStyle w:val="NormalWeb"/>
        <w:jc w:val="both"/>
        <w:rPr>
          <w:rFonts w:ascii="GHEA Grapalat" w:hAnsi="GHEA Grapalat"/>
          <w:sz w:val="20"/>
          <w:szCs w:val="20"/>
        </w:rPr>
      </w:pPr>
      <w:r>
        <w:rPr>
          <w:rStyle w:val="FootnoteReference"/>
          <w:sz w:val="20"/>
          <w:szCs w:val="20"/>
        </w:rPr>
        <w:t>17</w:t>
      </w:r>
      <w:r>
        <w:rPr>
          <w:rFonts w:ascii="GHEA Grapalat" w:hAnsi="GHEA Grapalat"/>
          <w:sz w:val="20"/>
          <w:szCs w:val="20"/>
        </w:rPr>
        <w:t xml:space="preserve"> </w:t>
      </w:r>
      <w:r>
        <w:rPr>
          <w:rFonts w:ascii="GHEA Grapalat" w:hAnsi="GHEA Grapalat"/>
          <w:i/>
          <w:sz w:val="20"/>
          <w:szCs w:val="20"/>
        </w:rPr>
        <w:t>Если ценовое предложение представлено Исполнителем без НДС, то при заключении договора слова "включая НДС" исключаются.</w:t>
      </w:r>
    </w:p>
  </w:footnote>
  <w:footnote w:id="21">
    <w:p w14:paraId="33A88371" w14:textId="77777777" w:rsidR="00A269AF" w:rsidRDefault="00A269AF" w:rsidP="00D20324">
      <w:pPr>
        <w:pStyle w:val="NormalWeb"/>
        <w:jc w:val="both"/>
        <w:rPr>
          <w:rFonts w:ascii="GHEA Grapalat" w:hAnsi="GHEA Grapalat"/>
          <w:sz w:val="20"/>
          <w:szCs w:val="20"/>
        </w:rPr>
      </w:pPr>
      <w:r>
        <w:rPr>
          <w:rStyle w:val="FootnoteReference"/>
          <w:sz w:val="20"/>
          <w:szCs w:val="20"/>
        </w:rPr>
        <w:t>18</w:t>
      </w:r>
      <w:r>
        <w:rPr>
          <w:rFonts w:ascii="GHEA Grapalat" w:hAnsi="GHEA Grapalat"/>
          <w:sz w:val="20"/>
          <w:szCs w:val="20"/>
        </w:rPr>
        <w:t xml:space="preserve"> </w:t>
      </w:r>
      <w:r>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2">
    <w:p w14:paraId="62C763DC" w14:textId="77777777" w:rsidR="00A269AF" w:rsidRDefault="00A269AF" w:rsidP="00D20324">
      <w:pPr>
        <w:pStyle w:val="NormalWeb"/>
        <w:widowControl w:val="0"/>
        <w:jc w:val="both"/>
        <w:rPr>
          <w:rFonts w:ascii="GHEA Grapalat" w:hAnsi="GHEA Grapalat"/>
          <w:sz w:val="18"/>
          <w:szCs w:val="18"/>
          <w:lang w:val="hy-AM"/>
        </w:rPr>
      </w:pPr>
      <w:r>
        <w:rPr>
          <w:rFonts w:asciiTheme="minorHAnsi" w:hAnsiTheme="minorHAnsi"/>
          <w:sz w:val="20"/>
          <w:szCs w:val="20"/>
          <w:vertAlign w:val="superscript"/>
        </w:rPr>
        <w:t xml:space="preserve">18.1 </w:t>
      </w:r>
      <w:r>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Pr>
          <w:sz w:val="20"/>
          <w:szCs w:val="20"/>
          <w:lang w:val="hy-AM"/>
        </w:rPr>
        <w:t xml:space="preserve"> </w:t>
      </w:r>
      <w:r>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Pr>
          <w:rFonts w:ascii="GHEA Grapalat" w:hAnsi="GHEA Grapalat"/>
          <w:sz w:val="18"/>
          <w:szCs w:val="18"/>
          <w:lang w:val="hy-AM"/>
        </w:rPr>
        <w:t>платы настоящего Договора, в течение пяти рабочих дней.»</w:t>
      </w:r>
    </w:p>
    <w:p w14:paraId="164ED8A6" w14:textId="77777777" w:rsidR="00A269AF" w:rsidRDefault="00A269AF" w:rsidP="00D20324">
      <w:pPr>
        <w:pStyle w:val="NormalWeb"/>
        <w:rPr>
          <w:rFonts w:asciiTheme="minorHAnsi" w:hAnsiTheme="minorHAnsi"/>
          <w:sz w:val="20"/>
          <w:szCs w:val="20"/>
        </w:rPr>
      </w:pPr>
    </w:p>
    <w:p w14:paraId="69DA1718" w14:textId="77777777" w:rsidR="00A269AF" w:rsidRDefault="00A269AF" w:rsidP="00D20324">
      <w:pPr>
        <w:pStyle w:val="NormalWeb"/>
        <w:rPr>
          <w:rFonts w:asciiTheme="minorHAnsi" w:hAnsiTheme="minorHAnsi"/>
          <w:sz w:val="20"/>
          <w:szCs w:val="20"/>
        </w:rPr>
      </w:pPr>
      <w:r>
        <w:rPr>
          <w:rStyle w:val="FootnoteReference"/>
          <w:sz w:val="20"/>
          <w:szCs w:val="20"/>
        </w:rPr>
        <w:t>19</w:t>
      </w:r>
      <w:r>
        <w:rPr>
          <w:sz w:val="20"/>
          <w:szCs w:val="20"/>
        </w:rPr>
        <w:t xml:space="preserve"> </w:t>
      </w:r>
      <w:r>
        <w:rPr>
          <w:rFonts w:ascii="GHEA Grapalat" w:hAnsi="GHEA Grapalat"/>
          <w:i/>
          <w:sz w:val="20"/>
          <w:szCs w:val="20"/>
        </w:rPr>
        <w:t>Абзац исключается, если услуги не являются услугами по ремонту автомобилей, устройств и оборудования</w:t>
      </w:r>
    </w:p>
    <w:p w14:paraId="6EB4D5CC" w14:textId="77777777" w:rsidR="00A269AF" w:rsidRDefault="00A269AF" w:rsidP="00D20324">
      <w:pPr>
        <w:pStyle w:val="NormalWeb"/>
        <w:rPr>
          <w:rFonts w:asciiTheme="minorHAnsi" w:hAnsiTheme="minorHAnsi"/>
          <w:sz w:val="20"/>
          <w:szCs w:val="20"/>
        </w:rPr>
      </w:pPr>
    </w:p>
  </w:footnote>
  <w:footnote w:id="23">
    <w:p w14:paraId="2A7AEA66" w14:textId="77777777" w:rsidR="00A269AF" w:rsidRDefault="00A269AF" w:rsidP="00D20324">
      <w:pPr>
        <w:pStyle w:val="NormalWeb"/>
        <w:jc w:val="both"/>
        <w:rPr>
          <w:rFonts w:ascii="GHEA Grapalat" w:hAnsi="GHEA Grapalat"/>
          <w:i/>
          <w:sz w:val="20"/>
          <w:szCs w:val="20"/>
        </w:rPr>
      </w:pPr>
      <w:r>
        <w:rPr>
          <w:rStyle w:val="FootnoteReference"/>
          <w:sz w:val="20"/>
          <w:szCs w:val="20"/>
        </w:rPr>
        <w:t>20</w:t>
      </w:r>
      <w:r>
        <w:rPr>
          <w:rFonts w:ascii="GHEA Grapalat" w:hAnsi="GHEA Grapalat"/>
          <w:sz w:val="20"/>
          <w:szCs w:val="20"/>
        </w:rPr>
        <w:t xml:space="preserve"> </w:t>
      </w:r>
      <w:r>
        <w:rPr>
          <w:rFonts w:ascii="GHEA Grapalat" w:hAnsi="GHEA Grapalat"/>
          <w:i/>
          <w:sz w:val="20"/>
          <w:szCs w:val="20"/>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87F0520" w14:textId="77777777" w:rsidR="00A269AF" w:rsidRDefault="00A269AF" w:rsidP="00D20324">
      <w:pPr>
        <w:pStyle w:val="NormalWeb"/>
        <w:jc w:val="both"/>
        <w:rPr>
          <w:rFonts w:ascii="GHEA Grapalat" w:hAnsi="GHEA Grapalat"/>
          <w:i/>
          <w:sz w:val="20"/>
          <w:szCs w:val="20"/>
        </w:rPr>
      </w:pPr>
      <w:r>
        <w:rPr>
          <w:rFonts w:ascii="GHEA Grapalat" w:hAnsi="GHEA Grapalat"/>
          <w:i/>
          <w:sz w:val="20"/>
          <w:szCs w:val="20"/>
        </w:rPr>
        <w:t>Если договор включает в себя больше одного лота, то штраф исчисляется в отношении общей цены, установленной договором на этот лот.</w:t>
      </w:r>
    </w:p>
    <w:p w14:paraId="4BF46DB2" w14:textId="77777777" w:rsidR="00A269AF" w:rsidRDefault="00A269AF" w:rsidP="00D20324">
      <w:pPr>
        <w:pStyle w:val="NormalWeb"/>
        <w:jc w:val="both"/>
        <w:rPr>
          <w:rFonts w:ascii="GHEA Grapalat" w:hAnsi="GHEA Grapalat"/>
          <w:i/>
          <w:sz w:val="20"/>
          <w:szCs w:val="20"/>
        </w:rPr>
      </w:pPr>
      <w:r>
        <w:rPr>
          <w:rFonts w:ascii="GHEA Grapalat" w:hAnsi="GHEA Grapalat"/>
          <w:i/>
          <w:sz w:val="20"/>
          <w:szCs w:val="20"/>
          <w:vertAlign w:val="superscript"/>
        </w:rPr>
        <w:t>20.1</w:t>
      </w:r>
      <w:r>
        <w:rPr>
          <w:rFonts w:ascii="GHEA Grapalat" w:hAnsi="GHEA Grapalat"/>
          <w:i/>
          <w:sz w:val="20"/>
          <w:szCs w:val="20"/>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B213408" w14:textId="77777777" w:rsidR="00A269AF" w:rsidRDefault="00A269AF" w:rsidP="00D20324">
      <w:pPr>
        <w:pStyle w:val="NormalWeb"/>
        <w:jc w:val="both"/>
        <w:rPr>
          <w:rFonts w:ascii="GHEA Grapalat" w:hAnsi="GHEA Grapalat"/>
          <w:sz w:val="20"/>
          <w:szCs w:val="20"/>
          <w:lang w:val="hy-AM"/>
        </w:rPr>
      </w:pPr>
      <w:r>
        <w:rPr>
          <w:rFonts w:ascii="GHEA Grapalat" w:hAnsi="GHEA Grapalat"/>
          <w:i/>
          <w:sz w:val="20"/>
          <w:szCs w:val="20"/>
        </w:rPr>
        <w:t>.</w:t>
      </w:r>
    </w:p>
    <w:tbl>
      <w:tblPr>
        <w:tblW w:w="0" w:type="auto"/>
        <w:tblLook w:val="04A0" w:firstRow="1" w:lastRow="0" w:firstColumn="1" w:lastColumn="0" w:noHBand="0" w:noVBand="1"/>
      </w:tblPr>
      <w:tblGrid>
        <w:gridCol w:w="2631"/>
        <w:gridCol w:w="2631"/>
        <w:gridCol w:w="2632"/>
      </w:tblGrid>
      <w:tr w:rsidR="00A269AF" w14:paraId="5AD2711E" w14:textId="77777777">
        <w:tc>
          <w:tcPr>
            <w:tcW w:w="2631" w:type="dxa"/>
            <w:tcBorders>
              <w:top w:val="single" w:sz="4" w:space="0" w:color="auto"/>
              <w:left w:val="single" w:sz="4" w:space="0" w:color="auto"/>
              <w:bottom w:val="single" w:sz="4" w:space="0" w:color="auto"/>
              <w:right w:val="single" w:sz="4" w:space="0" w:color="auto"/>
            </w:tcBorders>
            <w:hideMark/>
          </w:tcPr>
          <w:p w14:paraId="43D6061A" w14:textId="77777777" w:rsidR="00A269AF" w:rsidRDefault="00A269AF">
            <w:pPr>
              <w:pStyle w:val="NormalWeb"/>
              <w:spacing w:line="360" w:lineRule="auto"/>
              <w:jc w:val="center"/>
              <w:rPr>
                <w:rFonts w:ascii="GHEA Grapalat" w:hAnsi="GHEA Grapalat"/>
                <w:i/>
                <w:sz w:val="16"/>
              </w:rPr>
            </w:pPr>
            <w:r>
              <w:rPr>
                <w:rFonts w:ascii="GHEA Grapalat" w:hAnsi="GHEA Grapalat"/>
                <w:i/>
                <w:sz w:val="16"/>
              </w:rPr>
              <w:t>N</w:t>
            </w:r>
          </w:p>
        </w:tc>
        <w:tc>
          <w:tcPr>
            <w:tcW w:w="2631" w:type="dxa"/>
            <w:tcBorders>
              <w:top w:val="single" w:sz="4" w:space="0" w:color="auto"/>
              <w:left w:val="single" w:sz="4" w:space="0" w:color="auto"/>
              <w:bottom w:val="single" w:sz="4" w:space="0" w:color="auto"/>
              <w:right w:val="single" w:sz="4" w:space="0" w:color="auto"/>
            </w:tcBorders>
            <w:hideMark/>
          </w:tcPr>
          <w:p w14:paraId="04B4DC34" w14:textId="77777777" w:rsidR="00A269AF" w:rsidRDefault="00A269AF">
            <w:pPr>
              <w:pStyle w:val="NormalWeb"/>
              <w:spacing w:line="360" w:lineRule="auto"/>
              <w:jc w:val="center"/>
              <w:rPr>
                <w:rFonts w:ascii="GHEA Grapalat" w:hAnsi="GHEA Grapalat"/>
                <w:i/>
                <w:sz w:val="16"/>
                <w:szCs w:val="16"/>
                <w:u w:val="single"/>
              </w:rPr>
            </w:pPr>
            <w:r>
              <w:rPr>
                <w:rFonts w:ascii="GHEA Grapalat" w:hAnsi="GHEA Grapalat" w:cs="Sylfaen"/>
                <w:i/>
                <w:sz w:val="16"/>
                <w:szCs w:val="16"/>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297078AE" w14:textId="77777777" w:rsidR="00A269AF" w:rsidRDefault="00A269AF">
            <w:pPr>
              <w:pStyle w:val="NormalWeb"/>
              <w:spacing w:line="360" w:lineRule="auto"/>
              <w:jc w:val="center"/>
              <w:rPr>
                <w:rFonts w:ascii="GHEA Grapalat" w:hAnsi="GHEA Grapalat"/>
                <w:i/>
                <w:sz w:val="16"/>
                <w:szCs w:val="16"/>
                <w:u w:val="single"/>
              </w:rPr>
            </w:pPr>
            <w:r>
              <w:rPr>
                <w:rFonts w:ascii="GHEA Grapalat" w:hAnsi="GHEA Grapalat"/>
                <w:i/>
                <w:sz w:val="16"/>
                <w:szCs w:val="16"/>
                <w:u w:val="single"/>
                <w:lang w:val="en-US"/>
              </w:rPr>
              <w:t>О</w:t>
            </w:r>
            <w:r>
              <w:rPr>
                <w:rFonts w:ascii="GHEA Grapalat" w:hAnsi="GHEA Grapalat"/>
                <w:i/>
                <w:sz w:val="16"/>
                <w:szCs w:val="16"/>
                <w:u w:val="single"/>
              </w:rPr>
              <w:t>тветственност</w:t>
            </w:r>
            <w:r>
              <w:rPr>
                <w:rFonts w:ascii="GHEA Grapalat" w:hAnsi="GHEA Grapalat"/>
                <w:i/>
                <w:sz w:val="16"/>
                <w:szCs w:val="16"/>
                <w:u w:val="single"/>
                <w:lang w:val="en-US"/>
              </w:rPr>
              <w:t>ь</w:t>
            </w:r>
          </w:p>
        </w:tc>
      </w:tr>
      <w:tr w:rsidR="00A269AF" w14:paraId="76BB6128" w14:textId="77777777">
        <w:tc>
          <w:tcPr>
            <w:tcW w:w="2631" w:type="dxa"/>
            <w:tcBorders>
              <w:top w:val="single" w:sz="4" w:space="0" w:color="auto"/>
              <w:left w:val="single" w:sz="4" w:space="0" w:color="auto"/>
              <w:bottom w:val="single" w:sz="4" w:space="0" w:color="auto"/>
              <w:right w:val="single" w:sz="4" w:space="0" w:color="auto"/>
            </w:tcBorders>
          </w:tcPr>
          <w:p w14:paraId="564A77CB" w14:textId="77777777" w:rsidR="00A269AF" w:rsidRDefault="00A269AF">
            <w:pPr>
              <w:pStyle w:val="NormalWeb"/>
              <w:spacing w:line="360" w:lineRule="auto"/>
              <w:jc w:val="center"/>
              <w:rPr>
                <w:rFonts w:ascii="GHEA Grapalat" w:hAnsi="GHEA Grapalat"/>
                <w:i/>
                <w:sz w:val="16"/>
              </w:rPr>
            </w:pPr>
          </w:p>
        </w:tc>
        <w:tc>
          <w:tcPr>
            <w:tcW w:w="2631" w:type="dxa"/>
            <w:tcBorders>
              <w:top w:val="single" w:sz="4" w:space="0" w:color="auto"/>
              <w:left w:val="single" w:sz="4" w:space="0" w:color="auto"/>
              <w:bottom w:val="single" w:sz="4" w:space="0" w:color="auto"/>
              <w:right w:val="single" w:sz="4" w:space="0" w:color="auto"/>
            </w:tcBorders>
          </w:tcPr>
          <w:p w14:paraId="01E2962B" w14:textId="77777777" w:rsidR="00A269AF" w:rsidRDefault="00A269AF">
            <w:pPr>
              <w:pStyle w:val="NormalWeb"/>
              <w:spacing w:line="360" w:lineRule="auto"/>
              <w:jc w:val="center"/>
              <w:rPr>
                <w:rFonts w:ascii="GHEA Grapalat" w:hAnsi="GHEA Grapalat"/>
                <w:i/>
                <w:sz w:val="16"/>
              </w:rPr>
            </w:pPr>
          </w:p>
        </w:tc>
        <w:tc>
          <w:tcPr>
            <w:tcW w:w="2632" w:type="dxa"/>
            <w:tcBorders>
              <w:top w:val="single" w:sz="4" w:space="0" w:color="auto"/>
              <w:left w:val="single" w:sz="4" w:space="0" w:color="auto"/>
              <w:bottom w:val="single" w:sz="4" w:space="0" w:color="auto"/>
              <w:right w:val="single" w:sz="4" w:space="0" w:color="auto"/>
            </w:tcBorders>
          </w:tcPr>
          <w:p w14:paraId="6CA7A6EA" w14:textId="77777777" w:rsidR="00A269AF" w:rsidRDefault="00A269AF">
            <w:pPr>
              <w:pStyle w:val="NormalWeb"/>
              <w:spacing w:line="360" w:lineRule="auto"/>
              <w:jc w:val="center"/>
              <w:rPr>
                <w:rFonts w:ascii="GHEA Grapalat" w:hAnsi="GHEA Grapalat"/>
                <w:i/>
                <w:sz w:val="16"/>
              </w:rPr>
            </w:pPr>
          </w:p>
        </w:tc>
      </w:tr>
      <w:tr w:rsidR="00A269AF" w14:paraId="137C3B85" w14:textId="77777777">
        <w:tc>
          <w:tcPr>
            <w:tcW w:w="2631" w:type="dxa"/>
            <w:tcBorders>
              <w:top w:val="single" w:sz="4" w:space="0" w:color="auto"/>
              <w:left w:val="single" w:sz="4" w:space="0" w:color="auto"/>
              <w:bottom w:val="single" w:sz="4" w:space="0" w:color="auto"/>
              <w:right w:val="single" w:sz="4" w:space="0" w:color="auto"/>
            </w:tcBorders>
          </w:tcPr>
          <w:p w14:paraId="0D8B3FEF" w14:textId="77777777" w:rsidR="00A269AF" w:rsidRDefault="00A269AF">
            <w:pPr>
              <w:pStyle w:val="NormalWeb"/>
              <w:spacing w:line="360" w:lineRule="auto"/>
              <w:jc w:val="center"/>
              <w:rPr>
                <w:rFonts w:ascii="GHEA Grapalat" w:hAnsi="GHEA Grapalat"/>
                <w:i/>
                <w:sz w:val="16"/>
              </w:rPr>
            </w:pPr>
          </w:p>
        </w:tc>
        <w:tc>
          <w:tcPr>
            <w:tcW w:w="2631" w:type="dxa"/>
            <w:tcBorders>
              <w:top w:val="single" w:sz="4" w:space="0" w:color="auto"/>
              <w:left w:val="single" w:sz="4" w:space="0" w:color="auto"/>
              <w:bottom w:val="single" w:sz="4" w:space="0" w:color="auto"/>
              <w:right w:val="single" w:sz="4" w:space="0" w:color="auto"/>
            </w:tcBorders>
          </w:tcPr>
          <w:p w14:paraId="322065CD" w14:textId="77777777" w:rsidR="00A269AF" w:rsidRDefault="00A269AF">
            <w:pPr>
              <w:pStyle w:val="NormalWeb"/>
              <w:spacing w:line="360" w:lineRule="auto"/>
              <w:jc w:val="center"/>
              <w:rPr>
                <w:rFonts w:ascii="GHEA Grapalat" w:hAnsi="GHEA Grapalat"/>
                <w:i/>
                <w:sz w:val="16"/>
              </w:rPr>
            </w:pPr>
          </w:p>
        </w:tc>
        <w:tc>
          <w:tcPr>
            <w:tcW w:w="2632" w:type="dxa"/>
            <w:tcBorders>
              <w:top w:val="single" w:sz="4" w:space="0" w:color="auto"/>
              <w:left w:val="single" w:sz="4" w:space="0" w:color="auto"/>
              <w:bottom w:val="single" w:sz="4" w:space="0" w:color="auto"/>
              <w:right w:val="single" w:sz="4" w:space="0" w:color="auto"/>
            </w:tcBorders>
          </w:tcPr>
          <w:p w14:paraId="1FEE493C" w14:textId="77777777" w:rsidR="00A269AF" w:rsidRDefault="00A269AF">
            <w:pPr>
              <w:pStyle w:val="NormalWeb"/>
              <w:spacing w:line="360" w:lineRule="auto"/>
              <w:jc w:val="center"/>
              <w:rPr>
                <w:rFonts w:ascii="GHEA Grapalat" w:hAnsi="GHEA Grapalat"/>
                <w:i/>
                <w:sz w:val="16"/>
              </w:rPr>
            </w:pPr>
          </w:p>
        </w:tc>
      </w:tr>
      <w:tr w:rsidR="00A269AF" w14:paraId="4E4DABAD" w14:textId="77777777">
        <w:tc>
          <w:tcPr>
            <w:tcW w:w="2631" w:type="dxa"/>
            <w:tcBorders>
              <w:top w:val="single" w:sz="4" w:space="0" w:color="auto"/>
              <w:left w:val="single" w:sz="4" w:space="0" w:color="auto"/>
              <w:bottom w:val="single" w:sz="4" w:space="0" w:color="auto"/>
              <w:right w:val="single" w:sz="4" w:space="0" w:color="auto"/>
            </w:tcBorders>
          </w:tcPr>
          <w:p w14:paraId="2004240D" w14:textId="77777777" w:rsidR="00A269AF" w:rsidRDefault="00A269AF">
            <w:pPr>
              <w:pStyle w:val="NormalWeb"/>
              <w:spacing w:line="360" w:lineRule="auto"/>
              <w:jc w:val="center"/>
              <w:rPr>
                <w:rFonts w:ascii="GHEA Grapalat" w:hAnsi="GHEA Grapalat"/>
                <w:i/>
                <w:sz w:val="16"/>
              </w:rPr>
            </w:pPr>
          </w:p>
        </w:tc>
        <w:tc>
          <w:tcPr>
            <w:tcW w:w="2631" w:type="dxa"/>
            <w:tcBorders>
              <w:top w:val="single" w:sz="4" w:space="0" w:color="auto"/>
              <w:left w:val="single" w:sz="4" w:space="0" w:color="auto"/>
              <w:bottom w:val="single" w:sz="4" w:space="0" w:color="auto"/>
              <w:right w:val="single" w:sz="4" w:space="0" w:color="auto"/>
            </w:tcBorders>
          </w:tcPr>
          <w:p w14:paraId="59E7CC2E" w14:textId="77777777" w:rsidR="00A269AF" w:rsidRDefault="00A269AF">
            <w:pPr>
              <w:pStyle w:val="NormalWeb"/>
              <w:spacing w:line="360" w:lineRule="auto"/>
              <w:jc w:val="center"/>
              <w:rPr>
                <w:rFonts w:ascii="GHEA Grapalat" w:hAnsi="GHEA Grapalat"/>
                <w:i/>
                <w:sz w:val="16"/>
              </w:rPr>
            </w:pPr>
          </w:p>
        </w:tc>
        <w:tc>
          <w:tcPr>
            <w:tcW w:w="2632" w:type="dxa"/>
            <w:tcBorders>
              <w:top w:val="single" w:sz="4" w:space="0" w:color="auto"/>
              <w:left w:val="single" w:sz="4" w:space="0" w:color="auto"/>
              <w:bottom w:val="single" w:sz="4" w:space="0" w:color="auto"/>
              <w:right w:val="single" w:sz="4" w:space="0" w:color="auto"/>
            </w:tcBorders>
          </w:tcPr>
          <w:p w14:paraId="2C90E92A" w14:textId="77777777" w:rsidR="00A269AF" w:rsidRDefault="00A269AF">
            <w:pPr>
              <w:pStyle w:val="NormalWeb"/>
              <w:spacing w:line="360" w:lineRule="auto"/>
              <w:jc w:val="center"/>
              <w:rPr>
                <w:rFonts w:ascii="GHEA Grapalat" w:hAnsi="GHEA Grapalat"/>
                <w:i/>
                <w:sz w:val="16"/>
              </w:rPr>
            </w:pPr>
          </w:p>
        </w:tc>
      </w:tr>
      <w:tr w:rsidR="00A269AF" w14:paraId="7EB0CC4B" w14:textId="77777777">
        <w:tc>
          <w:tcPr>
            <w:tcW w:w="2631" w:type="dxa"/>
            <w:tcBorders>
              <w:top w:val="single" w:sz="4" w:space="0" w:color="auto"/>
              <w:left w:val="single" w:sz="4" w:space="0" w:color="auto"/>
              <w:bottom w:val="single" w:sz="4" w:space="0" w:color="auto"/>
              <w:right w:val="single" w:sz="4" w:space="0" w:color="auto"/>
            </w:tcBorders>
          </w:tcPr>
          <w:p w14:paraId="14BFE743" w14:textId="77777777" w:rsidR="00A269AF" w:rsidRDefault="00A269AF">
            <w:pPr>
              <w:pStyle w:val="NormalWeb"/>
              <w:spacing w:line="360" w:lineRule="auto"/>
              <w:jc w:val="center"/>
              <w:rPr>
                <w:rFonts w:ascii="GHEA Grapalat" w:hAnsi="GHEA Grapalat"/>
                <w:i/>
                <w:sz w:val="16"/>
              </w:rPr>
            </w:pPr>
          </w:p>
        </w:tc>
        <w:tc>
          <w:tcPr>
            <w:tcW w:w="2631" w:type="dxa"/>
            <w:tcBorders>
              <w:top w:val="single" w:sz="4" w:space="0" w:color="auto"/>
              <w:left w:val="single" w:sz="4" w:space="0" w:color="auto"/>
              <w:bottom w:val="single" w:sz="4" w:space="0" w:color="auto"/>
              <w:right w:val="single" w:sz="4" w:space="0" w:color="auto"/>
            </w:tcBorders>
          </w:tcPr>
          <w:p w14:paraId="2117BFE5" w14:textId="77777777" w:rsidR="00A269AF" w:rsidRDefault="00A269AF">
            <w:pPr>
              <w:pStyle w:val="NormalWeb"/>
              <w:spacing w:line="360" w:lineRule="auto"/>
              <w:jc w:val="center"/>
              <w:rPr>
                <w:rFonts w:ascii="GHEA Grapalat" w:hAnsi="GHEA Grapalat"/>
                <w:i/>
                <w:sz w:val="16"/>
              </w:rPr>
            </w:pPr>
          </w:p>
        </w:tc>
        <w:tc>
          <w:tcPr>
            <w:tcW w:w="2632" w:type="dxa"/>
            <w:tcBorders>
              <w:top w:val="single" w:sz="4" w:space="0" w:color="auto"/>
              <w:left w:val="single" w:sz="4" w:space="0" w:color="auto"/>
              <w:bottom w:val="single" w:sz="4" w:space="0" w:color="auto"/>
              <w:right w:val="single" w:sz="4" w:space="0" w:color="auto"/>
            </w:tcBorders>
          </w:tcPr>
          <w:p w14:paraId="272983C4" w14:textId="77777777" w:rsidR="00A269AF" w:rsidRDefault="00A269AF">
            <w:pPr>
              <w:pStyle w:val="NormalWeb"/>
              <w:spacing w:line="360" w:lineRule="auto"/>
              <w:jc w:val="center"/>
              <w:rPr>
                <w:rFonts w:ascii="GHEA Grapalat" w:hAnsi="GHEA Grapalat"/>
                <w:i/>
                <w:sz w:val="16"/>
              </w:rPr>
            </w:pPr>
          </w:p>
        </w:tc>
      </w:tr>
    </w:tbl>
    <w:p w14:paraId="5F9A4E22" w14:textId="77777777" w:rsidR="00A269AF" w:rsidRDefault="00A269AF" w:rsidP="00D20324">
      <w:pPr>
        <w:pStyle w:val="NormalWeb"/>
        <w:jc w:val="both"/>
        <w:rPr>
          <w:rFonts w:ascii="GHEA Grapalat" w:hAnsi="GHEA Grapalat"/>
          <w:sz w:val="20"/>
          <w:szCs w:val="20"/>
          <w:lang w:val="hy-AM"/>
        </w:rPr>
      </w:pPr>
      <w:r>
        <w:rPr>
          <w:rFonts w:ascii="GHEA Grapalat" w:hAnsi="GHEA Grapalat"/>
          <w:i/>
          <w:sz w:val="20"/>
          <w:szCs w:val="20"/>
          <w:lang w:val="hy-AM"/>
        </w:rPr>
        <w:t>...» а в пункте 5.4 цифры "5.2 и 5.3" заменяются цифрами " 5.2, 5.3 и 5.5.1"</w:t>
      </w:r>
      <w:r>
        <w:rPr>
          <w:rFonts w:ascii="GHEA Grapalat" w:hAnsi="GHEA Grapalat"/>
          <w:i/>
          <w:sz w:val="20"/>
          <w:szCs w:val="20"/>
        </w:rPr>
        <w:t>.</w:t>
      </w:r>
    </w:p>
    <w:p w14:paraId="3DB455FA" w14:textId="77777777" w:rsidR="00A269AF" w:rsidRDefault="00A269AF" w:rsidP="00D20324">
      <w:pPr>
        <w:pStyle w:val="NormalWeb"/>
        <w:jc w:val="both"/>
        <w:rPr>
          <w:rFonts w:ascii="GHEA Grapalat" w:hAnsi="GHEA Grapalat"/>
          <w:sz w:val="20"/>
          <w:szCs w:val="20"/>
          <w:lang w:val="hy-AM"/>
        </w:rPr>
      </w:pPr>
    </w:p>
  </w:footnote>
  <w:footnote w:id="24">
    <w:p w14:paraId="4A5339AD" w14:textId="77777777" w:rsidR="00A269AF" w:rsidRDefault="00A269AF" w:rsidP="00D20324">
      <w:pPr>
        <w:pStyle w:val="NormalWeb"/>
        <w:jc w:val="both"/>
        <w:rPr>
          <w:rFonts w:ascii="GHEA Grapalat" w:hAnsi="GHEA Grapalat"/>
          <w:sz w:val="20"/>
          <w:szCs w:val="20"/>
        </w:rPr>
      </w:pPr>
      <w:r>
        <w:rPr>
          <w:rStyle w:val="FootnoteReference"/>
          <w:sz w:val="20"/>
          <w:szCs w:val="20"/>
        </w:rPr>
        <w:t>21</w:t>
      </w:r>
      <w:r>
        <w:rPr>
          <w:rFonts w:ascii="GHEA Grapalat" w:hAnsi="GHEA Grapalat"/>
          <w:sz w:val="20"/>
          <w:szCs w:val="20"/>
        </w:rPr>
        <w:t xml:space="preserve"> </w:t>
      </w:r>
      <w:r>
        <w:rPr>
          <w:rFonts w:ascii="GHEA Grapalat" w:hAnsi="GHEA Grapalat"/>
          <w:i/>
          <w:sz w:val="20"/>
          <w:szCs w:val="20"/>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14:paraId="75D8843A" w14:textId="77777777" w:rsidR="00A269AF" w:rsidRDefault="00A269AF" w:rsidP="00D20324">
      <w:pPr>
        <w:pStyle w:val="NormalWeb"/>
        <w:jc w:val="both"/>
        <w:rPr>
          <w:rFonts w:ascii="GHEA Grapalat" w:hAnsi="GHEA Grapalat"/>
          <w:sz w:val="20"/>
          <w:szCs w:val="20"/>
          <w:lang w:val="hy-AM"/>
        </w:rPr>
      </w:pPr>
      <w:r>
        <w:rPr>
          <w:rStyle w:val="FootnoteReference"/>
          <w:sz w:val="20"/>
          <w:szCs w:val="20"/>
        </w:rPr>
        <w:t>22</w:t>
      </w:r>
      <w:r>
        <w:rPr>
          <w:rFonts w:ascii="GHEA Grapalat" w:hAnsi="GHEA Grapalat"/>
          <w:sz w:val="20"/>
          <w:szCs w:val="20"/>
        </w:rPr>
        <w:t xml:space="preserve"> </w:t>
      </w:r>
      <w:r>
        <w:rPr>
          <w:rFonts w:ascii="GHEA Grapalat" w:hAnsi="GHEA Grapalat"/>
          <w:i/>
          <w:sz w:val="20"/>
          <w:szCs w:val="20"/>
        </w:rPr>
        <w:t>Настоящий пункт исключается из договора, если договор не осуществляется посредством заключения агентского договора.</w:t>
      </w:r>
    </w:p>
  </w:footnote>
  <w:footnote w:id="26">
    <w:p w14:paraId="0E5591DF" w14:textId="77777777" w:rsidR="00A269AF" w:rsidRDefault="00A269AF" w:rsidP="00D20324">
      <w:pPr>
        <w:pStyle w:val="NormalWeb"/>
        <w:jc w:val="both"/>
        <w:rPr>
          <w:rFonts w:ascii="GHEA Grapalat" w:hAnsi="GHEA Grapalat"/>
          <w:sz w:val="20"/>
          <w:szCs w:val="20"/>
        </w:rPr>
      </w:pPr>
      <w:r>
        <w:rPr>
          <w:rStyle w:val="FootnoteReference"/>
          <w:sz w:val="20"/>
          <w:szCs w:val="20"/>
        </w:rPr>
        <w:t>23</w:t>
      </w:r>
      <w:r>
        <w:rPr>
          <w:rFonts w:ascii="GHEA Grapalat" w:hAnsi="GHEA Grapalat"/>
          <w:sz w:val="20"/>
          <w:szCs w:val="20"/>
        </w:rPr>
        <w:t xml:space="preserve"> </w:t>
      </w:r>
      <w:r>
        <w:rPr>
          <w:rFonts w:ascii="GHEA Grapalat" w:hAnsi="GHEA Grapalat"/>
          <w:i/>
          <w:sz w:val="20"/>
          <w:szCs w:val="20"/>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7">
    <w:p w14:paraId="03C9C19A" w14:textId="77777777" w:rsidR="00A269AF" w:rsidRDefault="00A269AF" w:rsidP="00D20324">
      <w:pPr>
        <w:pStyle w:val="NormalWeb"/>
        <w:jc w:val="both"/>
        <w:rPr>
          <w:rFonts w:ascii="GHEA Grapalat" w:hAnsi="GHEA Grapalat"/>
          <w:sz w:val="20"/>
          <w:szCs w:val="20"/>
        </w:rPr>
      </w:pPr>
      <w:r>
        <w:rPr>
          <w:rStyle w:val="FootnoteReference"/>
          <w:sz w:val="20"/>
          <w:szCs w:val="20"/>
        </w:rPr>
        <w:t>24</w:t>
      </w:r>
      <w:r>
        <w:rPr>
          <w:rFonts w:ascii="GHEA Grapalat" w:hAnsi="GHEA Grapalat"/>
          <w:sz w:val="20"/>
          <w:szCs w:val="20"/>
        </w:rPr>
        <w:t xml:space="preserve"> </w:t>
      </w:r>
      <w:r>
        <w:rPr>
          <w:rFonts w:ascii="GHEA Grapalat" w:hAnsi="GHEA Grapalat"/>
          <w:i/>
          <w:sz w:val="20"/>
          <w:szCs w:val="20"/>
        </w:rPr>
        <w:t>Если Договор заключается на основании части 6 статьи 15 закона Республики Армения "О</w:t>
      </w:r>
      <w:r>
        <w:rPr>
          <w:rFonts w:ascii="Courier New" w:hAnsi="Courier New" w:cs="Courier New"/>
          <w:i/>
          <w:sz w:val="20"/>
          <w:szCs w:val="20"/>
          <w:lang w:val="en-US"/>
        </w:rPr>
        <w:t> </w:t>
      </w:r>
      <w:r>
        <w:rPr>
          <w:rFonts w:ascii="GHEA Grapalat" w:hAnsi="GHEA Grapalat"/>
          <w:i/>
          <w:sz w:val="20"/>
          <w:szCs w:val="20"/>
        </w:rPr>
        <w:t xml:space="preserve">закупках", и цена </w:t>
      </w:r>
      <w:r>
        <w:rPr>
          <w:rFonts w:ascii="GHEA Grapalat" w:hAnsi="GHEA Grapalat"/>
          <w:i/>
          <w:sz w:val="20"/>
          <w:szCs w:val="20"/>
        </w:rPr>
        <w:t>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6E14DD27" w14:textId="77777777" w:rsidR="00A269AF" w:rsidRDefault="00A269AF" w:rsidP="00D20324">
      <w:pPr>
        <w:pStyle w:val="NormalWeb"/>
        <w:ind w:firstLine="708"/>
        <w:jc w:val="both"/>
        <w:rPr>
          <w:rFonts w:ascii="GHEA Grapalat" w:hAnsi="GHEA Grapalat"/>
          <w:i/>
          <w:sz w:val="20"/>
          <w:szCs w:val="20"/>
        </w:rPr>
      </w:pPr>
      <w:r>
        <w:rPr>
          <w:rFonts w:ascii="GHEA Grapalat" w:hAnsi="GHEA Grapalat"/>
          <w:i/>
          <w:sz w:val="20"/>
          <w:szCs w:val="20"/>
        </w:rPr>
        <w:t>Настоящий пункт исключается из Договора, если Договор не заключается на основании части 6 статьи 15 закона Республики Армения "О закупках".</w:t>
      </w:r>
    </w:p>
    <w:p w14:paraId="31750174" w14:textId="77777777" w:rsidR="00A269AF" w:rsidRDefault="00A269AF" w:rsidP="00D20324">
      <w:pPr>
        <w:pStyle w:val="NormalWeb"/>
        <w:jc w:val="both"/>
        <w:rPr>
          <w:rFonts w:ascii="GHEA Grapalat" w:hAnsi="GHEA Grapalat"/>
          <w:i/>
          <w:sz w:val="20"/>
          <w:szCs w:val="20"/>
          <w:lang w:eastAsia="en-US"/>
        </w:rPr>
      </w:pPr>
      <w:r>
        <w:rPr>
          <w:rFonts w:ascii="GHEA Grapalat" w:hAnsi="GHEA Grapalat"/>
          <w:i/>
          <w:sz w:val="20"/>
          <w:szCs w:val="20"/>
          <w:lang w:eastAsia="en-US"/>
        </w:rPr>
        <w:tab/>
      </w:r>
    </w:p>
  </w:footnote>
  <w:footnote w:id="28">
    <w:p w14:paraId="70C58259" w14:textId="77777777" w:rsidR="00A269AF" w:rsidRPr="00C83ECA" w:rsidRDefault="00A269AF"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4268DE9" w14:textId="77777777" w:rsidR="00A269AF" w:rsidRPr="00C83ECA" w:rsidRDefault="00A269AF" w:rsidP="00F858E6">
      <w:pPr>
        <w:pStyle w:val="FootnoteText"/>
        <w:jc w:val="both"/>
        <w:rPr>
          <w:rFonts w:ascii="GHEA Grapalat" w:hAnsi="GHEA Grapalat"/>
          <w:sz w:val="2"/>
          <w:szCs w:val="2"/>
        </w:rPr>
      </w:pPr>
    </w:p>
  </w:footnote>
  <w:footnote w:id="29">
    <w:p w14:paraId="361F0DF8" w14:textId="77777777" w:rsidR="00A269AF" w:rsidRPr="000952DE" w:rsidRDefault="00A269AF"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54CC4DB7"/>
    <w:multiLevelType w:val="hybridMultilevel"/>
    <w:tmpl w:val="FE16383E"/>
    <w:lvl w:ilvl="0" w:tplc="909C2C12">
      <w:start w:val="2"/>
      <w:numFmt w:val="decimal"/>
      <w:lvlText w:val="%1)"/>
      <w:lvlJc w:val="left"/>
      <w:pPr>
        <w:ind w:left="644" w:hanging="360"/>
      </w:pPr>
      <w:rPr>
        <w:rFonts w:cs="Times New Roman"/>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30"/>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9"/>
  </w:num>
  <w:num w:numId="14">
    <w:abstractNumId w:val="22"/>
  </w:num>
  <w:num w:numId="15">
    <w:abstractNumId w:val="27"/>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8"/>
  </w:num>
  <w:num w:numId="29">
    <w:abstractNumId w:val="25"/>
  </w:num>
  <w:num w:numId="30">
    <w:abstractNumId w:val="26"/>
  </w:num>
  <w:num w:numId="31">
    <w:abstractNumId w:val="23"/>
  </w:num>
  <w:num w:numId="3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192D"/>
    <w:rsid w:val="000070FF"/>
    <w:rsid w:val="000373E9"/>
    <w:rsid w:val="000722B2"/>
    <w:rsid w:val="00073746"/>
    <w:rsid w:val="00075B14"/>
    <w:rsid w:val="0007643D"/>
    <w:rsid w:val="0007703A"/>
    <w:rsid w:val="00087161"/>
    <w:rsid w:val="000E55B9"/>
    <w:rsid w:val="00100193"/>
    <w:rsid w:val="001328B3"/>
    <w:rsid w:val="00145910"/>
    <w:rsid w:val="001461A5"/>
    <w:rsid w:val="00152530"/>
    <w:rsid w:val="0017252F"/>
    <w:rsid w:val="001969AE"/>
    <w:rsid w:val="001A72BE"/>
    <w:rsid w:val="001D2DEC"/>
    <w:rsid w:val="001D3F50"/>
    <w:rsid w:val="001D5FC7"/>
    <w:rsid w:val="00210800"/>
    <w:rsid w:val="0022420C"/>
    <w:rsid w:val="0023109D"/>
    <w:rsid w:val="0024018F"/>
    <w:rsid w:val="002458E7"/>
    <w:rsid w:val="00250324"/>
    <w:rsid w:val="00256212"/>
    <w:rsid w:val="00275201"/>
    <w:rsid w:val="00294535"/>
    <w:rsid w:val="00294A0C"/>
    <w:rsid w:val="00296741"/>
    <w:rsid w:val="002A0C46"/>
    <w:rsid w:val="002B20C7"/>
    <w:rsid w:val="002C13A2"/>
    <w:rsid w:val="002C3BD7"/>
    <w:rsid w:val="002D7E44"/>
    <w:rsid w:val="002F0875"/>
    <w:rsid w:val="003070BB"/>
    <w:rsid w:val="00310BB2"/>
    <w:rsid w:val="00321D4A"/>
    <w:rsid w:val="0032650A"/>
    <w:rsid w:val="003545B4"/>
    <w:rsid w:val="00367A96"/>
    <w:rsid w:val="003B3836"/>
    <w:rsid w:val="003B4F4C"/>
    <w:rsid w:val="003B7B18"/>
    <w:rsid w:val="003E7AC5"/>
    <w:rsid w:val="004013E3"/>
    <w:rsid w:val="00440ED4"/>
    <w:rsid w:val="004540AB"/>
    <w:rsid w:val="00475256"/>
    <w:rsid w:val="00475CCF"/>
    <w:rsid w:val="00486088"/>
    <w:rsid w:val="00486F10"/>
    <w:rsid w:val="00496FAD"/>
    <w:rsid w:val="004B2268"/>
    <w:rsid w:val="004C4A3B"/>
    <w:rsid w:val="004D07F8"/>
    <w:rsid w:val="004D3446"/>
    <w:rsid w:val="004E758E"/>
    <w:rsid w:val="00516F8D"/>
    <w:rsid w:val="00525C8E"/>
    <w:rsid w:val="00544E41"/>
    <w:rsid w:val="00584E9F"/>
    <w:rsid w:val="00590C82"/>
    <w:rsid w:val="005B34F7"/>
    <w:rsid w:val="005B430C"/>
    <w:rsid w:val="005B433C"/>
    <w:rsid w:val="005C4D45"/>
    <w:rsid w:val="005D50A8"/>
    <w:rsid w:val="005E3909"/>
    <w:rsid w:val="005F4C87"/>
    <w:rsid w:val="006029E0"/>
    <w:rsid w:val="00625334"/>
    <w:rsid w:val="00637B4C"/>
    <w:rsid w:val="00641DF7"/>
    <w:rsid w:val="00655817"/>
    <w:rsid w:val="00672339"/>
    <w:rsid w:val="006912E6"/>
    <w:rsid w:val="006C72A1"/>
    <w:rsid w:val="006E3206"/>
    <w:rsid w:val="00700C62"/>
    <w:rsid w:val="00702058"/>
    <w:rsid w:val="00704760"/>
    <w:rsid w:val="00744A20"/>
    <w:rsid w:val="0077157F"/>
    <w:rsid w:val="0077454F"/>
    <w:rsid w:val="00787F40"/>
    <w:rsid w:val="007D40CE"/>
    <w:rsid w:val="00802FDA"/>
    <w:rsid w:val="00850976"/>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3363F"/>
    <w:rsid w:val="00947BE1"/>
    <w:rsid w:val="00957266"/>
    <w:rsid w:val="00971FD4"/>
    <w:rsid w:val="00977743"/>
    <w:rsid w:val="00990E4F"/>
    <w:rsid w:val="009A536D"/>
    <w:rsid w:val="009B038C"/>
    <w:rsid w:val="009C17D6"/>
    <w:rsid w:val="00A1509F"/>
    <w:rsid w:val="00A269AF"/>
    <w:rsid w:val="00A51897"/>
    <w:rsid w:val="00A65E57"/>
    <w:rsid w:val="00A77568"/>
    <w:rsid w:val="00A810CD"/>
    <w:rsid w:val="00AE5543"/>
    <w:rsid w:val="00B067E8"/>
    <w:rsid w:val="00B06B53"/>
    <w:rsid w:val="00B10A94"/>
    <w:rsid w:val="00B40988"/>
    <w:rsid w:val="00B4193F"/>
    <w:rsid w:val="00B75FF0"/>
    <w:rsid w:val="00B90B21"/>
    <w:rsid w:val="00BB6287"/>
    <w:rsid w:val="00BC50E6"/>
    <w:rsid w:val="00C21F0D"/>
    <w:rsid w:val="00C23E21"/>
    <w:rsid w:val="00C5781E"/>
    <w:rsid w:val="00C85694"/>
    <w:rsid w:val="00CA2BB0"/>
    <w:rsid w:val="00CD519B"/>
    <w:rsid w:val="00CD7286"/>
    <w:rsid w:val="00CE44F8"/>
    <w:rsid w:val="00CF3476"/>
    <w:rsid w:val="00D20324"/>
    <w:rsid w:val="00D31A30"/>
    <w:rsid w:val="00D42243"/>
    <w:rsid w:val="00D60729"/>
    <w:rsid w:val="00D60F71"/>
    <w:rsid w:val="00DA2D25"/>
    <w:rsid w:val="00E07252"/>
    <w:rsid w:val="00E10C0B"/>
    <w:rsid w:val="00E21846"/>
    <w:rsid w:val="00E32E76"/>
    <w:rsid w:val="00E5339F"/>
    <w:rsid w:val="00E91B6D"/>
    <w:rsid w:val="00EA019F"/>
    <w:rsid w:val="00EC620E"/>
    <w:rsid w:val="00EE5690"/>
    <w:rsid w:val="00F27E5D"/>
    <w:rsid w:val="00F74D17"/>
    <w:rsid w:val="00F84966"/>
    <w:rsid w:val="00F858E6"/>
    <w:rsid w:val="00FB4432"/>
    <w:rsid w:val="00FC05F7"/>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9FBA2"/>
  <w15:docId w15:val="{16363AAB-C0EE-498C-B7D1-EB5A6DA5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2">
    <w:name w:val="heading 2"/>
    <w:basedOn w:val="Normal"/>
    <w:next w:val="Normal"/>
    <w:link w:val="Heading2Char"/>
    <w:semiHidden/>
    <w:unhideWhenUsed/>
    <w:qFormat/>
    <w:rsid w:val="00D20324"/>
    <w:pPr>
      <w:keepNext/>
      <w:spacing w:after="0" w:line="240" w:lineRule="auto"/>
      <w:jc w:val="both"/>
      <w:outlineLvl w:val="1"/>
    </w:pPr>
    <w:rPr>
      <w:rFonts w:ascii="Arial LatArm" w:eastAsia="Times New Roman" w:hAnsi="Arial LatArm" w:cs="Times New Roman"/>
      <w:b/>
      <w:color w:val="0000FF"/>
      <w:sz w:val="20"/>
      <w:szCs w:val="20"/>
      <w:lang w:val="ru-RU" w:eastAsia="ru-RU" w:bidi="ru-RU"/>
    </w:rPr>
  </w:style>
  <w:style w:type="paragraph" w:styleId="Heading3">
    <w:name w:val="heading 3"/>
    <w:basedOn w:val="Normal"/>
    <w:next w:val="Normal"/>
    <w:link w:val="Heading3Char"/>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semiHidden/>
    <w:unhideWhenUsed/>
    <w:qFormat/>
    <w:rsid w:val="00D20324"/>
    <w:pPr>
      <w:keepNext/>
      <w:spacing w:after="0" w:line="240" w:lineRule="auto"/>
      <w:outlineLvl w:val="3"/>
    </w:pPr>
    <w:rPr>
      <w:rFonts w:ascii="Arial LatArm" w:eastAsia="Times New Roman" w:hAnsi="Arial LatArm" w:cs="Times New Roman"/>
      <w:i/>
      <w:sz w:val="18"/>
      <w:szCs w:val="20"/>
      <w:lang w:val="ru-RU" w:eastAsia="ru-RU" w:bidi="ru-RU"/>
    </w:rPr>
  </w:style>
  <w:style w:type="paragraph" w:styleId="Heading5">
    <w:name w:val="heading 5"/>
    <w:basedOn w:val="Normal"/>
    <w:next w:val="Normal"/>
    <w:link w:val="Heading5Char"/>
    <w:semiHidden/>
    <w:unhideWhenUsed/>
    <w:qFormat/>
    <w:rsid w:val="00D20324"/>
    <w:pPr>
      <w:keepNext/>
      <w:spacing w:after="0" w:line="240" w:lineRule="auto"/>
      <w:jc w:val="center"/>
      <w:outlineLvl w:val="4"/>
    </w:pPr>
    <w:rPr>
      <w:rFonts w:ascii="Arial LatArm" w:eastAsia="Times New Roman" w:hAnsi="Arial LatArm" w:cs="Times New Roman"/>
      <w:b/>
      <w:sz w:val="26"/>
      <w:szCs w:val="20"/>
      <w:lang w:val="ru-RU" w:eastAsia="ru-RU" w:bidi="ru-RU"/>
    </w:rPr>
  </w:style>
  <w:style w:type="paragraph" w:styleId="Heading6">
    <w:name w:val="heading 6"/>
    <w:basedOn w:val="Normal"/>
    <w:next w:val="Normal"/>
    <w:link w:val="Heading6Char"/>
    <w:semiHidden/>
    <w:unhideWhenUsed/>
    <w:qFormat/>
    <w:rsid w:val="00D20324"/>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D20324"/>
    <w:pPr>
      <w:keepNext/>
      <w:spacing w:after="0" w:line="240" w:lineRule="auto"/>
      <w:ind w:left="-66"/>
      <w:jc w:val="center"/>
      <w:outlineLvl w:val="6"/>
    </w:pPr>
    <w:rPr>
      <w:rFonts w:ascii="Times Armenian" w:eastAsia="Times New Roman" w:hAnsi="Times Armenian" w:cs="Times New Roman"/>
      <w:b/>
      <w:sz w:val="20"/>
      <w:szCs w:val="20"/>
      <w:lang w:val="ru-RU" w:eastAsia="ru-RU" w:bidi="ru-RU"/>
    </w:rPr>
  </w:style>
  <w:style w:type="paragraph" w:styleId="Heading8">
    <w:name w:val="heading 8"/>
    <w:basedOn w:val="Normal"/>
    <w:next w:val="Normal"/>
    <w:link w:val="Heading8Char"/>
    <w:semiHidden/>
    <w:unhideWhenUsed/>
    <w:qFormat/>
    <w:rsid w:val="00D20324"/>
    <w:pPr>
      <w:keepNext/>
      <w:spacing w:after="0" w:line="240" w:lineRule="auto"/>
      <w:outlineLvl w:val="7"/>
    </w:pPr>
    <w:rPr>
      <w:rFonts w:ascii="Times Armenian" w:eastAsia="Times New Roman" w:hAnsi="Times Armenian" w:cs="Times New Roman"/>
      <w:i/>
      <w:sz w:val="20"/>
      <w:szCs w:val="20"/>
      <w:lang w:val="ru-RU" w:eastAsia="ru-RU" w:bidi="ru-RU"/>
    </w:rPr>
  </w:style>
  <w:style w:type="paragraph" w:styleId="Heading9">
    <w:name w:val="heading 9"/>
    <w:basedOn w:val="Normal"/>
    <w:next w:val="Normal"/>
    <w:link w:val="Heading9Char"/>
    <w:semiHidden/>
    <w:unhideWhenUsed/>
    <w:qFormat/>
    <w:rsid w:val="00D20324"/>
    <w:pPr>
      <w:keepNext/>
      <w:spacing w:after="0" w:line="240" w:lineRule="auto"/>
      <w:jc w:val="center"/>
      <w:outlineLvl w:val="8"/>
    </w:pPr>
    <w:rPr>
      <w:rFonts w:ascii="Times Armenian" w:eastAsia="Times New Roman" w:hAnsi="Times Armenian" w:cs="Times New Roman"/>
      <w:b/>
      <w:color w:val="000000"/>
      <w:szCs w:val="20"/>
      <w:lang w:val="ru-RU" w:eastAsia="ru-RU"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uiPriority w:val="99"/>
    <w:qFormat/>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nhideWhenUsed/>
    <w:rsid w:val="00F858E6"/>
    <w:pPr>
      <w:spacing w:after="120" w:line="480" w:lineRule="auto"/>
      <w:ind w:left="283"/>
    </w:pPr>
  </w:style>
  <w:style w:type="character" w:customStyle="1" w:styleId="BodyTextIndent2Char">
    <w:name w:val="Body Text Indent 2 Char"/>
    <w:basedOn w:val="DefaultParagraphFont"/>
    <w:link w:val="BodyTextIndent2"/>
    <w:rsid w:val="00F858E6"/>
    <w:rPr>
      <w:rFonts w:eastAsiaTheme="minorEastAsia"/>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qFormat/>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rsid w:val="00F858E6"/>
    <w:rPr>
      <w:sz w:val="16"/>
      <w:szCs w:val="16"/>
    </w:rPr>
  </w:style>
  <w:style w:type="character" w:styleId="Strong">
    <w:name w:val="Strong"/>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 w:type="character" w:customStyle="1" w:styleId="Heading6Char">
    <w:name w:val="Heading 6 Char"/>
    <w:basedOn w:val="DefaultParagraphFont"/>
    <w:link w:val="Heading6"/>
    <w:semiHidden/>
    <w:rsid w:val="00D20324"/>
    <w:rPr>
      <w:rFonts w:asciiTheme="majorHAnsi" w:eastAsiaTheme="majorEastAsia" w:hAnsiTheme="majorHAnsi" w:cstheme="majorBidi"/>
      <w:color w:val="1F4D78" w:themeColor="accent1" w:themeShade="7F"/>
    </w:rPr>
  </w:style>
  <w:style w:type="character" w:customStyle="1" w:styleId="Heading2Char">
    <w:name w:val="Heading 2 Char"/>
    <w:basedOn w:val="DefaultParagraphFont"/>
    <w:link w:val="Heading2"/>
    <w:semiHidden/>
    <w:rsid w:val="00D20324"/>
    <w:rPr>
      <w:rFonts w:ascii="Arial LatArm" w:eastAsia="Times New Roman" w:hAnsi="Arial LatArm" w:cs="Times New Roman"/>
      <w:b/>
      <w:color w:val="0000FF"/>
      <w:sz w:val="20"/>
      <w:szCs w:val="20"/>
      <w:lang w:val="ru-RU" w:eastAsia="ru-RU" w:bidi="ru-RU"/>
    </w:rPr>
  </w:style>
  <w:style w:type="character" w:customStyle="1" w:styleId="Heading4Char">
    <w:name w:val="Heading 4 Char"/>
    <w:basedOn w:val="DefaultParagraphFont"/>
    <w:link w:val="Heading4"/>
    <w:semiHidden/>
    <w:rsid w:val="00D20324"/>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semiHidden/>
    <w:rsid w:val="00D20324"/>
    <w:rPr>
      <w:rFonts w:ascii="Arial LatArm" w:eastAsia="Times New Roman" w:hAnsi="Arial LatArm" w:cs="Times New Roman"/>
      <w:b/>
      <w:sz w:val="26"/>
      <w:szCs w:val="20"/>
      <w:lang w:val="ru-RU" w:eastAsia="ru-RU" w:bidi="ru-RU"/>
    </w:rPr>
  </w:style>
  <w:style w:type="character" w:customStyle="1" w:styleId="Heading7Char">
    <w:name w:val="Heading 7 Char"/>
    <w:basedOn w:val="DefaultParagraphFont"/>
    <w:link w:val="Heading7"/>
    <w:semiHidden/>
    <w:rsid w:val="00D20324"/>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semiHidden/>
    <w:rsid w:val="00D20324"/>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semiHidden/>
    <w:rsid w:val="00D20324"/>
    <w:rPr>
      <w:rFonts w:ascii="Times Armenian" w:eastAsia="Times New Roman" w:hAnsi="Times Armenian" w:cs="Times New Roman"/>
      <w:b/>
      <w:color w:val="000000"/>
      <w:szCs w:val="20"/>
      <w:lang w:val="ru-RU" w:eastAsia="ru-RU" w:bidi="ru-RU"/>
    </w:rPr>
  </w:style>
  <w:style w:type="character" w:customStyle="1" w:styleId="CommentTextChar">
    <w:name w:val="Comment Text Char"/>
    <w:basedOn w:val="DefaultParagraphFont"/>
    <w:link w:val="CommentText"/>
    <w:semiHidden/>
    <w:locked/>
    <w:rsid w:val="00D20324"/>
    <w:rPr>
      <w:rFonts w:ascii="Times Armenian" w:hAnsi="Times Armenian"/>
    </w:rPr>
  </w:style>
  <w:style w:type="paragraph" w:styleId="CommentText">
    <w:name w:val="annotation text"/>
    <w:basedOn w:val="Normal"/>
    <w:link w:val="CommentTextChar"/>
    <w:semiHidden/>
    <w:unhideWhenUsed/>
    <w:rsid w:val="00D20324"/>
    <w:pPr>
      <w:spacing w:after="0" w:line="240" w:lineRule="auto"/>
    </w:pPr>
    <w:rPr>
      <w:rFonts w:ascii="Times Armenian" w:eastAsiaTheme="minorHAnsi" w:hAnsi="Times Armenian"/>
    </w:rPr>
  </w:style>
  <w:style w:type="character" w:customStyle="1" w:styleId="CommentTextChar1">
    <w:name w:val="Comment Text Char1"/>
    <w:basedOn w:val="DefaultParagraphFont"/>
    <w:semiHidden/>
    <w:rsid w:val="00D20324"/>
    <w:rPr>
      <w:rFonts w:eastAsiaTheme="minorEastAsia"/>
      <w:sz w:val="20"/>
      <w:szCs w:val="20"/>
    </w:rPr>
  </w:style>
  <w:style w:type="character" w:customStyle="1" w:styleId="TitleChar">
    <w:name w:val="Title Char"/>
    <w:basedOn w:val="DefaultParagraphFont"/>
    <w:link w:val="Title"/>
    <w:locked/>
    <w:rsid w:val="00D20324"/>
    <w:rPr>
      <w:rFonts w:ascii="Arial Armenian" w:hAnsi="Arial Armenian"/>
      <w:sz w:val="24"/>
    </w:rPr>
  </w:style>
  <w:style w:type="paragraph" w:styleId="Title">
    <w:name w:val="Title"/>
    <w:basedOn w:val="Normal"/>
    <w:link w:val="TitleChar"/>
    <w:qFormat/>
    <w:rsid w:val="00D20324"/>
    <w:pPr>
      <w:spacing w:after="0" w:line="240" w:lineRule="auto"/>
      <w:jc w:val="center"/>
    </w:pPr>
    <w:rPr>
      <w:rFonts w:ascii="Arial Armenian" w:eastAsiaTheme="minorHAnsi" w:hAnsi="Arial Armenian"/>
      <w:sz w:val="24"/>
    </w:rPr>
  </w:style>
  <w:style w:type="character" w:customStyle="1" w:styleId="TitleChar1">
    <w:name w:val="Title Char1"/>
    <w:basedOn w:val="DefaultParagraphFont"/>
    <w:rsid w:val="00D20324"/>
    <w:rPr>
      <w:rFonts w:asciiTheme="majorHAnsi" w:eastAsiaTheme="majorEastAsia" w:hAnsiTheme="majorHAnsi" w:cstheme="majorBidi"/>
      <w:spacing w:val="-10"/>
      <w:kern w:val="28"/>
      <w:sz w:val="56"/>
      <w:szCs w:val="56"/>
    </w:rPr>
  </w:style>
  <w:style w:type="character" w:customStyle="1" w:styleId="BodyTextIndentChar1">
    <w:name w:val="Body Text Indent Char1"/>
    <w:aliases w:val="Char Char1"/>
    <w:basedOn w:val="DefaultParagraphFont"/>
    <w:uiPriority w:val="99"/>
    <w:rsid w:val="00D20324"/>
    <w:rPr>
      <w:rFonts w:ascii="Arial AMU" w:eastAsia="Times New Roman" w:hAnsi="Arial AMU" w:cs="Arial"/>
      <w:szCs w:val="20"/>
      <w:lang w:val="ru-RU" w:eastAsia="ru-RU" w:bidi="ru-RU"/>
    </w:rPr>
  </w:style>
  <w:style w:type="character" w:customStyle="1" w:styleId="BodyText2Char">
    <w:name w:val="Body Text 2 Char"/>
    <w:basedOn w:val="DefaultParagraphFont"/>
    <w:link w:val="BodyText2"/>
    <w:semiHidden/>
    <w:locked/>
    <w:rsid w:val="00D20324"/>
    <w:rPr>
      <w:rFonts w:ascii="Arial LatArm" w:hAnsi="Arial LatArm"/>
    </w:rPr>
  </w:style>
  <w:style w:type="paragraph" w:styleId="BodyText2">
    <w:name w:val="Body Text 2"/>
    <w:basedOn w:val="Normal"/>
    <w:link w:val="BodyText2Char"/>
    <w:semiHidden/>
    <w:unhideWhenUsed/>
    <w:rsid w:val="00D20324"/>
    <w:pPr>
      <w:tabs>
        <w:tab w:val="left" w:pos="720"/>
      </w:tabs>
      <w:spacing w:after="0" w:line="360" w:lineRule="auto"/>
    </w:pPr>
    <w:rPr>
      <w:rFonts w:ascii="Arial LatArm" w:eastAsiaTheme="minorHAnsi" w:hAnsi="Arial LatArm"/>
    </w:rPr>
  </w:style>
  <w:style w:type="character" w:customStyle="1" w:styleId="BodyText2Char1">
    <w:name w:val="Body Text 2 Char1"/>
    <w:basedOn w:val="DefaultParagraphFont"/>
    <w:semiHidden/>
    <w:rsid w:val="00D20324"/>
    <w:rPr>
      <w:rFonts w:eastAsiaTheme="minorEastAsia"/>
    </w:rPr>
  </w:style>
  <w:style w:type="character" w:customStyle="1" w:styleId="BodyText3Char">
    <w:name w:val="Body Text 3 Char"/>
    <w:basedOn w:val="DefaultParagraphFont"/>
    <w:link w:val="BodyText3"/>
    <w:semiHidden/>
    <w:locked/>
    <w:rsid w:val="00D20324"/>
    <w:rPr>
      <w:rFonts w:ascii="Arial LatArm" w:hAnsi="Arial LatArm"/>
    </w:rPr>
  </w:style>
  <w:style w:type="paragraph" w:styleId="BodyText3">
    <w:name w:val="Body Text 3"/>
    <w:basedOn w:val="Normal"/>
    <w:link w:val="BodyText3Char"/>
    <w:semiHidden/>
    <w:unhideWhenUsed/>
    <w:rsid w:val="00D20324"/>
    <w:pPr>
      <w:spacing w:after="0" w:line="240" w:lineRule="auto"/>
      <w:jc w:val="both"/>
    </w:pPr>
    <w:rPr>
      <w:rFonts w:ascii="Arial LatArm" w:eastAsiaTheme="minorHAnsi" w:hAnsi="Arial LatArm"/>
    </w:rPr>
  </w:style>
  <w:style w:type="character" w:customStyle="1" w:styleId="BodyText3Char1">
    <w:name w:val="Body Text 3 Char1"/>
    <w:basedOn w:val="DefaultParagraphFont"/>
    <w:semiHidden/>
    <w:rsid w:val="00D20324"/>
    <w:rPr>
      <w:rFonts w:eastAsiaTheme="minorEastAsia"/>
      <w:sz w:val="16"/>
      <w:szCs w:val="16"/>
    </w:rPr>
  </w:style>
  <w:style w:type="character" w:customStyle="1" w:styleId="DocumentMapChar">
    <w:name w:val="Document Map Char"/>
    <w:basedOn w:val="DefaultParagraphFont"/>
    <w:link w:val="DocumentMap"/>
    <w:semiHidden/>
    <w:locked/>
    <w:rsid w:val="00D20324"/>
    <w:rPr>
      <w:rFonts w:ascii="Tahoma" w:hAnsi="Tahoma" w:cs="Tahoma"/>
      <w:shd w:val="clear" w:color="auto" w:fill="000080"/>
    </w:rPr>
  </w:style>
  <w:style w:type="paragraph" w:styleId="DocumentMap">
    <w:name w:val="Document Map"/>
    <w:basedOn w:val="Normal"/>
    <w:link w:val="DocumentMapChar"/>
    <w:semiHidden/>
    <w:unhideWhenUsed/>
    <w:rsid w:val="00D20324"/>
    <w:pPr>
      <w:shd w:val="clear" w:color="auto" w:fill="000080"/>
      <w:spacing w:after="0" w:line="240" w:lineRule="auto"/>
    </w:pPr>
    <w:rPr>
      <w:rFonts w:ascii="Tahoma" w:eastAsiaTheme="minorHAnsi" w:hAnsi="Tahoma" w:cs="Tahoma"/>
    </w:rPr>
  </w:style>
  <w:style w:type="character" w:customStyle="1" w:styleId="DocumentMapChar1">
    <w:name w:val="Document Map Char1"/>
    <w:basedOn w:val="DefaultParagraphFont"/>
    <w:semiHidden/>
    <w:rsid w:val="00D20324"/>
    <w:rPr>
      <w:rFonts w:ascii="Segoe UI" w:eastAsiaTheme="minorEastAsia" w:hAnsi="Segoe UI" w:cs="Segoe UI"/>
      <w:sz w:val="16"/>
      <w:szCs w:val="16"/>
    </w:rPr>
  </w:style>
  <w:style w:type="character" w:customStyle="1" w:styleId="CommentSubjectChar">
    <w:name w:val="Comment Subject Char"/>
    <w:basedOn w:val="CommentTextChar"/>
    <w:link w:val="CommentSubject"/>
    <w:semiHidden/>
    <w:locked/>
    <w:rsid w:val="00D20324"/>
    <w:rPr>
      <w:rFonts w:ascii="Times Armenian" w:hAnsi="Times Armenian"/>
      <w:b/>
      <w:bCs/>
    </w:rPr>
  </w:style>
  <w:style w:type="paragraph" w:styleId="CommentSubject">
    <w:name w:val="annotation subject"/>
    <w:basedOn w:val="CommentText"/>
    <w:next w:val="CommentText"/>
    <w:link w:val="CommentSubjectChar"/>
    <w:semiHidden/>
    <w:unhideWhenUsed/>
    <w:rsid w:val="00D20324"/>
    <w:rPr>
      <w:b/>
      <w:bCs/>
    </w:rPr>
  </w:style>
  <w:style w:type="character" w:customStyle="1" w:styleId="CommentSubjectChar1">
    <w:name w:val="Comment Subject Char1"/>
    <w:basedOn w:val="CommentTextChar1"/>
    <w:semiHidden/>
    <w:rsid w:val="00D20324"/>
    <w:rPr>
      <w:rFonts w:eastAsiaTheme="minorEastAsia"/>
      <w:b/>
      <w:bCs/>
      <w:sz w:val="20"/>
      <w:szCs w:val="20"/>
    </w:rPr>
  </w:style>
  <w:style w:type="paragraph" w:customStyle="1" w:styleId="Default">
    <w:name w:val="Default"/>
    <w:uiPriority w:val="99"/>
    <w:qFormat/>
    <w:rsid w:val="00D20324"/>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customStyle="1" w:styleId="CharCharCharCharCharCharCharCharCharCharCharChar">
    <w:name w:val="Char Char Char Char Char Char Char Char Char Char Char Char"/>
    <w:basedOn w:val="Normal"/>
    <w:uiPriority w:val="99"/>
    <w:qFormat/>
    <w:rsid w:val="00D20324"/>
    <w:pPr>
      <w:spacing w:after="160" w:line="240" w:lineRule="exact"/>
    </w:pPr>
    <w:rPr>
      <w:rFonts w:ascii="Arial" w:eastAsia="Times New Roman" w:hAnsi="Arial" w:cs="Arial"/>
      <w:sz w:val="20"/>
      <w:szCs w:val="20"/>
      <w:lang w:val="ru-RU" w:eastAsia="ru-RU" w:bidi="ru-RU"/>
    </w:rPr>
  </w:style>
  <w:style w:type="paragraph" w:customStyle="1" w:styleId="Char1">
    <w:name w:val="Char1"/>
    <w:basedOn w:val="Normal"/>
    <w:uiPriority w:val="99"/>
    <w:qFormat/>
    <w:rsid w:val="00D20324"/>
    <w:pPr>
      <w:spacing w:after="160" w:line="240" w:lineRule="exact"/>
    </w:pPr>
    <w:rPr>
      <w:rFonts w:ascii="Verdana" w:eastAsia="Times New Roman" w:hAnsi="Verdana" w:cs="Times New Roman"/>
      <w:sz w:val="20"/>
      <w:szCs w:val="20"/>
      <w:lang w:val="ru-RU" w:eastAsia="ru-RU" w:bidi="ru-RU"/>
    </w:rPr>
  </w:style>
  <w:style w:type="paragraph" w:customStyle="1" w:styleId="Style2">
    <w:name w:val="Style2"/>
    <w:basedOn w:val="Normal"/>
    <w:uiPriority w:val="99"/>
    <w:qFormat/>
    <w:rsid w:val="00D20324"/>
    <w:pPr>
      <w:spacing w:after="0" w:line="240" w:lineRule="auto"/>
      <w:jc w:val="center"/>
    </w:pPr>
    <w:rPr>
      <w:rFonts w:ascii="Arial Armenian" w:eastAsia="Times New Roman" w:hAnsi="Arial Armenian" w:cs="Times New Roman"/>
      <w:w w:val="90"/>
      <w:szCs w:val="20"/>
      <w:lang w:val="ru-RU" w:eastAsia="ru-RU" w:bidi="ru-RU"/>
    </w:rPr>
  </w:style>
  <w:style w:type="paragraph" w:customStyle="1" w:styleId="BodyTextIndent22">
    <w:name w:val="Body Text Indent 2+2"/>
    <w:basedOn w:val="Normal"/>
    <w:next w:val="Normal"/>
    <w:uiPriority w:val="99"/>
    <w:qFormat/>
    <w:rsid w:val="00D20324"/>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Normal2">
    <w:name w:val="Normal+2"/>
    <w:basedOn w:val="Normal"/>
    <w:next w:val="Normal"/>
    <w:uiPriority w:val="99"/>
    <w:qFormat/>
    <w:rsid w:val="00D20324"/>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CharCharCharChar">
    <w:name w:val="Знак Знак Знак Char Char Char Char Знак Знак Знак"/>
    <w:basedOn w:val="Normal"/>
    <w:uiPriority w:val="99"/>
    <w:qFormat/>
    <w:rsid w:val="00D20324"/>
    <w:pPr>
      <w:widowControl w:val="0"/>
      <w:adjustRightInd w:val="0"/>
      <w:spacing w:after="160" w:line="240" w:lineRule="exact"/>
    </w:pPr>
    <w:rPr>
      <w:rFonts w:ascii="Times New Roman" w:eastAsia="Times New Roman" w:hAnsi="Times New Roman" w:cs="Times New Roman"/>
      <w:sz w:val="20"/>
      <w:szCs w:val="20"/>
      <w:lang w:val="ru-RU" w:eastAsia="ru-RU" w:bidi="ru-RU"/>
    </w:rPr>
  </w:style>
  <w:style w:type="paragraph" w:customStyle="1" w:styleId="xl63">
    <w:name w:val="xl63"/>
    <w:basedOn w:val="Normal"/>
    <w:uiPriority w:val="99"/>
    <w:qFormat/>
    <w:rsid w:val="00D203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sz w:val="16"/>
      <w:szCs w:val="16"/>
      <w:lang w:val="ru-RU" w:eastAsia="ru-RU" w:bidi="ru-RU"/>
    </w:rPr>
  </w:style>
  <w:style w:type="paragraph" w:customStyle="1" w:styleId="xl64">
    <w:name w:val="xl64"/>
    <w:basedOn w:val="Normal"/>
    <w:uiPriority w:val="99"/>
    <w:qFormat/>
    <w:rsid w:val="00D203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sz w:val="16"/>
      <w:szCs w:val="16"/>
      <w:lang w:val="ru-RU" w:eastAsia="ru-RU" w:bidi="ru-RU"/>
    </w:rPr>
  </w:style>
  <w:style w:type="paragraph" w:customStyle="1" w:styleId="xl65">
    <w:name w:val="xl65"/>
    <w:basedOn w:val="Normal"/>
    <w:uiPriority w:val="99"/>
    <w:qFormat/>
    <w:rsid w:val="00D203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18"/>
      <w:szCs w:val="18"/>
      <w:lang w:val="ru-RU" w:eastAsia="ru-RU" w:bidi="ru-RU"/>
    </w:rPr>
  </w:style>
  <w:style w:type="paragraph" w:customStyle="1" w:styleId="xl66">
    <w:name w:val="xl66"/>
    <w:basedOn w:val="Normal"/>
    <w:uiPriority w:val="99"/>
    <w:qFormat/>
    <w:rsid w:val="00D203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ru-RU" w:eastAsia="ru-RU" w:bidi="ru-RU"/>
    </w:rPr>
  </w:style>
  <w:style w:type="paragraph" w:customStyle="1" w:styleId="xl67">
    <w:name w:val="xl67"/>
    <w:basedOn w:val="Normal"/>
    <w:uiPriority w:val="99"/>
    <w:qFormat/>
    <w:rsid w:val="00D203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sz w:val="16"/>
      <w:szCs w:val="16"/>
      <w:lang w:val="ru-RU" w:eastAsia="ru-RU" w:bidi="ru-RU"/>
    </w:rPr>
  </w:style>
  <w:style w:type="paragraph" w:customStyle="1" w:styleId="xl68">
    <w:name w:val="xl68"/>
    <w:basedOn w:val="Normal"/>
    <w:uiPriority w:val="99"/>
    <w:qFormat/>
    <w:rsid w:val="00D2032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val="ru-RU" w:eastAsia="ru-RU" w:bidi="ru-RU"/>
    </w:rPr>
  </w:style>
  <w:style w:type="paragraph" w:customStyle="1" w:styleId="xl69">
    <w:name w:val="xl69"/>
    <w:basedOn w:val="Normal"/>
    <w:uiPriority w:val="99"/>
    <w:qFormat/>
    <w:rsid w:val="00D20324"/>
    <w:pPr>
      <w:pBdr>
        <w:top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val="ru-RU" w:eastAsia="ru-RU" w:bidi="ru-RU"/>
    </w:rPr>
  </w:style>
  <w:style w:type="paragraph" w:customStyle="1" w:styleId="xl70">
    <w:name w:val="xl70"/>
    <w:basedOn w:val="Normal"/>
    <w:uiPriority w:val="99"/>
    <w:qFormat/>
    <w:rsid w:val="00D2032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val="ru-RU" w:eastAsia="ru-RU" w:bidi="ru-RU"/>
    </w:rPr>
  </w:style>
  <w:style w:type="paragraph" w:customStyle="1" w:styleId="xl71">
    <w:name w:val="xl71"/>
    <w:basedOn w:val="Normal"/>
    <w:uiPriority w:val="99"/>
    <w:qFormat/>
    <w:rsid w:val="00D20324"/>
    <w:pPr>
      <w:pBdr>
        <w:top w:val="single" w:sz="4" w:space="0" w:color="auto"/>
        <w:left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szCs w:val="24"/>
      <w:lang w:val="ru-RU" w:eastAsia="ru-RU" w:bidi="ru-RU"/>
    </w:rPr>
  </w:style>
  <w:style w:type="paragraph" w:customStyle="1" w:styleId="xl72">
    <w:name w:val="xl72"/>
    <w:basedOn w:val="Normal"/>
    <w:uiPriority w:val="99"/>
    <w:qFormat/>
    <w:rsid w:val="00D203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szCs w:val="24"/>
      <w:lang w:val="ru-RU" w:eastAsia="ru-RU" w:bidi="ru-RU"/>
    </w:rPr>
  </w:style>
  <w:style w:type="paragraph" w:customStyle="1" w:styleId="font5">
    <w:name w:val="font5"/>
    <w:basedOn w:val="Normal"/>
    <w:uiPriority w:val="99"/>
    <w:qFormat/>
    <w:rsid w:val="00D20324"/>
    <w:pPr>
      <w:spacing w:before="100" w:beforeAutospacing="1" w:after="100" w:afterAutospacing="1" w:line="240" w:lineRule="auto"/>
    </w:pPr>
    <w:rPr>
      <w:rFonts w:ascii="Times Armenian" w:eastAsia="Arial Unicode MS" w:hAnsi="Times Armenian" w:cs="Arial Unicode MS"/>
      <w:sz w:val="16"/>
      <w:szCs w:val="16"/>
      <w:lang w:val="ru-RU" w:eastAsia="ru-RU" w:bidi="ru-RU"/>
    </w:rPr>
  </w:style>
  <w:style w:type="paragraph" w:customStyle="1" w:styleId="font6">
    <w:name w:val="font6"/>
    <w:basedOn w:val="Normal"/>
    <w:uiPriority w:val="99"/>
    <w:qFormat/>
    <w:rsid w:val="00D20324"/>
    <w:pPr>
      <w:spacing w:before="100" w:beforeAutospacing="1" w:after="100" w:afterAutospacing="1" w:line="240" w:lineRule="auto"/>
    </w:pPr>
    <w:rPr>
      <w:rFonts w:ascii="Times Armenian" w:eastAsia="Arial Unicode MS" w:hAnsi="Times Armenian" w:cs="Arial Unicode MS"/>
      <w:i/>
      <w:iCs/>
      <w:sz w:val="16"/>
      <w:szCs w:val="16"/>
      <w:lang w:val="ru-RU" w:eastAsia="ru-RU" w:bidi="ru-RU"/>
    </w:rPr>
  </w:style>
  <w:style w:type="paragraph" w:customStyle="1" w:styleId="font7">
    <w:name w:val="font7"/>
    <w:basedOn w:val="Normal"/>
    <w:uiPriority w:val="99"/>
    <w:qFormat/>
    <w:rsid w:val="00D20324"/>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8">
    <w:name w:val="font8"/>
    <w:basedOn w:val="Normal"/>
    <w:uiPriority w:val="99"/>
    <w:qFormat/>
    <w:rsid w:val="00D20324"/>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9">
    <w:name w:val="font9"/>
    <w:basedOn w:val="Normal"/>
    <w:uiPriority w:val="99"/>
    <w:qFormat/>
    <w:rsid w:val="00D20324"/>
    <w:pPr>
      <w:spacing w:before="100" w:beforeAutospacing="1" w:after="100" w:afterAutospacing="1" w:line="240" w:lineRule="auto"/>
    </w:pPr>
    <w:rPr>
      <w:rFonts w:ascii="Times LatRus" w:eastAsia="Arial Unicode MS" w:hAnsi="Times LatRus" w:cs="Arial Unicode MS"/>
      <w:i/>
      <w:iCs/>
      <w:sz w:val="16"/>
      <w:szCs w:val="16"/>
      <w:lang w:val="ru-RU" w:eastAsia="ru-RU" w:bidi="ru-RU"/>
    </w:rPr>
  </w:style>
  <w:style w:type="paragraph" w:customStyle="1" w:styleId="font10">
    <w:name w:val="font10"/>
    <w:basedOn w:val="Normal"/>
    <w:uiPriority w:val="99"/>
    <w:qFormat/>
    <w:rsid w:val="00D20324"/>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11">
    <w:name w:val="font11"/>
    <w:basedOn w:val="Normal"/>
    <w:uiPriority w:val="99"/>
    <w:qFormat/>
    <w:rsid w:val="00D20324"/>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12">
    <w:name w:val="font12"/>
    <w:basedOn w:val="Normal"/>
    <w:uiPriority w:val="99"/>
    <w:qFormat/>
    <w:rsid w:val="00D20324"/>
    <w:pPr>
      <w:spacing w:before="100" w:beforeAutospacing="1" w:after="100" w:afterAutospacing="1" w:line="240" w:lineRule="auto"/>
    </w:pPr>
    <w:rPr>
      <w:rFonts w:ascii="Times New Roman" w:eastAsia="Arial Unicode MS" w:hAnsi="Times New Roman" w:cs="Times New Roman"/>
      <w:sz w:val="16"/>
      <w:szCs w:val="16"/>
      <w:lang w:val="ru-RU" w:eastAsia="ru-RU" w:bidi="ru-RU"/>
    </w:rPr>
  </w:style>
  <w:style w:type="paragraph" w:customStyle="1" w:styleId="font13">
    <w:name w:val="font13"/>
    <w:basedOn w:val="Normal"/>
    <w:uiPriority w:val="99"/>
    <w:qFormat/>
    <w:rsid w:val="00D20324"/>
    <w:pPr>
      <w:spacing w:before="100" w:beforeAutospacing="1" w:after="100" w:afterAutospacing="1" w:line="240" w:lineRule="auto"/>
    </w:pPr>
    <w:rPr>
      <w:rFonts w:ascii="Times Armenian" w:eastAsia="Arial Unicode MS" w:hAnsi="Times Armenian" w:cs="Arial Unicode MS"/>
      <w:color w:val="000000"/>
      <w:sz w:val="20"/>
      <w:szCs w:val="20"/>
      <w:lang w:val="ru-RU" w:eastAsia="ru-RU" w:bidi="ru-RU"/>
    </w:rPr>
  </w:style>
  <w:style w:type="paragraph" w:customStyle="1" w:styleId="xl73">
    <w:name w:val="xl73"/>
    <w:basedOn w:val="Normal"/>
    <w:uiPriority w:val="99"/>
    <w:qFormat/>
    <w:rsid w:val="00D20324"/>
    <w:pPr>
      <w:pBdr>
        <w:top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val="ru-RU" w:eastAsia="ru-RU" w:bidi="ru-RU"/>
    </w:rPr>
  </w:style>
  <w:style w:type="paragraph" w:customStyle="1" w:styleId="xl74">
    <w:name w:val="xl74"/>
    <w:basedOn w:val="Normal"/>
    <w:uiPriority w:val="99"/>
    <w:qFormat/>
    <w:rsid w:val="00D2032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lang w:val="ru-RU" w:eastAsia="ru-RU" w:bidi="ru-RU"/>
    </w:rPr>
  </w:style>
  <w:style w:type="paragraph" w:customStyle="1" w:styleId="xl75">
    <w:name w:val="xl75"/>
    <w:basedOn w:val="Normal"/>
    <w:uiPriority w:val="99"/>
    <w:qFormat/>
    <w:rsid w:val="00D20324"/>
    <w:pPr>
      <w:pBdr>
        <w:top w:val="single" w:sz="4" w:space="0" w:color="auto"/>
        <w:left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szCs w:val="24"/>
      <w:lang w:val="ru-RU" w:eastAsia="ru-RU" w:bidi="ru-RU"/>
    </w:rPr>
  </w:style>
  <w:style w:type="paragraph" w:customStyle="1" w:styleId="Index11">
    <w:name w:val="Index 11"/>
    <w:basedOn w:val="Normal"/>
    <w:uiPriority w:val="99"/>
    <w:qFormat/>
    <w:rsid w:val="00D20324"/>
    <w:pPr>
      <w:suppressAutoHyphens/>
      <w:spacing w:after="0" w:line="100" w:lineRule="atLeast"/>
      <w:ind w:left="240" w:hanging="240"/>
    </w:pPr>
    <w:rPr>
      <w:rFonts w:ascii="Times Armenian" w:eastAsia="Times New Roman" w:hAnsi="Times Armenian" w:cs="Times New Roman"/>
      <w:kern w:val="2"/>
      <w:sz w:val="16"/>
      <w:szCs w:val="16"/>
      <w:lang w:val="ru-RU" w:eastAsia="ru-RU" w:bidi="ru-RU"/>
    </w:rPr>
  </w:style>
  <w:style w:type="paragraph" w:customStyle="1" w:styleId="IndexHeading1">
    <w:name w:val="Index Heading1"/>
    <w:basedOn w:val="Normal"/>
    <w:uiPriority w:val="99"/>
    <w:qFormat/>
    <w:rsid w:val="00D20324"/>
    <w:pPr>
      <w:suppressAutoHyphens/>
      <w:spacing w:after="0" w:line="100" w:lineRule="atLeast"/>
    </w:pPr>
    <w:rPr>
      <w:rFonts w:ascii="Times New Roman" w:eastAsia="Times New Roman" w:hAnsi="Times New Roman" w:cs="Times New Roman"/>
      <w:kern w:val="2"/>
      <w:sz w:val="20"/>
      <w:szCs w:val="20"/>
      <w:lang w:val="ru-RU" w:eastAsia="ru-RU" w:bidi="ru-RU"/>
    </w:rPr>
  </w:style>
  <w:style w:type="character" w:customStyle="1" w:styleId="FooterChar1">
    <w:name w:val="Footer Char1"/>
    <w:basedOn w:val="DefaultParagraphFont"/>
    <w:uiPriority w:val="99"/>
    <w:semiHidden/>
    <w:rsid w:val="00D20324"/>
    <w:rPr>
      <w:rFonts w:ascii="Times New Roman" w:eastAsia="Times New Roman" w:hAnsi="Times New Roman" w:cs="Times New Roman"/>
      <w:sz w:val="24"/>
      <w:szCs w:val="24"/>
      <w:lang w:val="ru-RU" w:eastAsia="ru-RU" w:bidi="ru-RU"/>
    </w:rPr>
  </w:style>
  <w:style w:type="character" w:customStyle="1" w:styleId="BodyTextIndent3Char1">
    <w:name w:val="Body Text Indent 3 Char1"/>
    <w:basedOn w:val="DefaultParagraphFont"/>
    <w:semiHidden/>
    <w:rsid w:val="00D20324"/>
    <w:rPr>
      <w:rFonts w:ascii="Times New Roman" w:eastAsia="Times New Roman" w:hAnsi="Times New Roman" w:cs="Times New Roman"/>
      <w:sz w:val="16"/>
      <w:szCs w:val="16"/>
      <w:lang w:val="ru-RU" w:eastAsia="ru-RU" w:bidi="ru-RU"/>
    </w:rPr>
  </w:style>
  <w:style w:type="character" w:customStyle="1" w:styleId="BodyTextIndent2Char1">
    <w:name w:val="Body Text Indent 2 Char1"/>
    <w:basedOn w:val="DefaultParagraphFont"/>
    <w:semiHidden/>
    <w:rsid w:val="00D20324"/>
    <w:rPr>
      <w:rFonts w:ascii="Times New Roman" w:eastAsia="Times New Roman" w:hAnsi="Times New Roman" w:cs="Times New Roman"/>
      <w:sz w:val="24"/>
      <w:szCs w:val="24"/>
      <w:lang w:val="ru-RU" w:eastAsia="ru-RU" w:bidi="ru-RU"/>
    </w:rPr>
  </w:style>
  <w:style w:type="character" w:customStyle="1" w:styleId="BalloonTextChar1">
    <w:name w:val="Balloon Text Char1"/>
    <w:basedOn w:val="DefaultParagraphFont"/>
    <w:semiHidden/>
    <w:rsid w:val="00D20324"/>
    <w:rPr>
      <w:rFonts w:ascii="Segoe UI" w:eastAsia="Times New Roman" w:hAnsi="Segoe UI" w:cs="Segoe UI"/>
      <w:sz w:val="18"/>
      <w:szCs w:val="18"/>
      <w:lang w:val="ru-RU" w:eastAsia="ru-RU" w:bidi="ru-RU"/>
    </w:rPr>
  </w:style>
  <w:style w:type="character" w:customStyle="1" w:styleId="BodyTextChar1">
    <w:name w:val="Body Text Char1"/>
    <w:basedOn w:val="DefaultParagraphFont"/>
    <w:semiHidden/>
    <w:rsid w:val="00D20324"/>
    <w:rPr>
      <w:rFonts w:ascii="Times New Roman" w:eastAsia="Times New Roman" w:hAnsi="Times New Roman" w:cs="Times New Roman"/>
      <w:sz w:val="24"/>
      <w:szCs w:val="24"/>
      <w:lang w:val="ru-RU" w:eastAsia="ru-RU" w:bidi="ru-RU"/>
    </w:rPr>
  </w:style>
  <w:style w:type="character" w:customStyle="1" w:styleId="HeaderChar1">
    <w:name w:val="Header Char1"/>
    <w:basedOn w:val="DefaultParagraphFont"/>
    <w:semiHidden/>
    <w:rsid w:val="00D20324"/>
    <w:rPr>
      <w:rFonts w:ascii="Times New Roman" w:eastAsia="Times New Roman" w:hAnsi="Times New Roman" w:cs="Times New Roman"/>
      <w:sz w:val="24"/>
      <w:szCs w:val="24"/>
      <w:lang w:val="ru-RU" w:eastAsia="ru-RU" w:bidi="ru-RU"/>
    </w:rPr>
  </w:style>
  <w:style w:type="character" w:customStyle="1" w:styleId="FootnoteTextChar1">
    <w:name w:val="Footnote Text Char1"/>
    <w:basedOn w:val="DefaultParagraphFont"/>
    <w:semiHidden/>
    <w:rsid w:val="00D20324"/>
    <w:rPr>
      <w:rFonts w:ascii="Times New Roman" w:eastAsia="Times New Roman" w:hAnsi="Times New Roman" w:cs="Times New Roman"/>
      <w:sz w:val="20"/>
      <w:szCs w:val="20"/>
      <w:lang w:val="ru-RU" w:eastAsia="ru-RU" w:bidi="ru-RU"/>
    </w:rPr>
  </w:style>
  <w:style w:type="character" w:customStyle="1" w:styleId="normChar">
    <w:name w:val="norm Char"/>
    <w:locked/>
    <w:rsid w:val="00D20324"/>
    <w:rPr>
      <w:rFonts w:ascii="Arial Armenian" w:hAnsi="Arial Armenian" w:hint="default"/>
      <w:sz w:val="22"/>
      <w:lang w:val="ru-RU" w:eastAsia="ru-RU" w:bidi="ru-RU"/>
    </w:rPr>
  </w:style>
  <w:style w:type="character" w:customStyle="1" w:styleId="CharCharChar">
    <w:name w:val="Char Char Char"/>
    <w:rsid w:val="00D20324"/>
    <w:rPr>
      <w:rFonts w:ascii="Arial LatArm" w:hAnsi="Arial LatArm" w:hint="default"/>
      <w:sz w:val="24"/>
      <w:lang w:eastAsia="ru-RU"/>
    </w:rPr>
  </w:style>
  <w:style w:type="character" w:customStyle="1" w:styleId="CharChar22">
    <w:name w:val="Char Char22"/>
    <w:rsid w:val="00D20324"/>
    <w:rPr>
      <w:rFonts w:ascii="Arial Armenian" w:hAnsi="Arial Armenian" w:hint="default"/>
      <w:sz w:val="28"/>
      <w:lang w:val="ru-RU"/>
    </w:rPr>
  </w:style>
  <w:style w:type="character" w:customStyle="1" w:styleId="CharChar20">
    <w:name w:val="Char Char20"/>
    <w:rsid w:val="00D20324"/>
    <w:rPr>
      <w:rFonts w:ascii="Times LatArm" w:hAnsi="Times LatArm" w:hint="default"/>
      <w:b/>
      <w:bCs w:val="0"/>
      <w:sz w:val="28"/>
      <w:lang w:val="ru-RU"/>
    </w:rPr>
  </w:style>
  <w:style w:type="character" w:customStyle="1" w:styleId="CharChar16">
    <w:name w:val="Char Char16"/>
    <w:rsid w:val="00D20324"/>
    <w:rPr>
      <w:rFonts w:ascii="Times Armenian" w:hAnsi="Times Armenian" w:hint="default"/>
      <w:b/>
      <w:bCs w:val="0"/>
      <w:lang w:val="ru-RU"/>
    </w:rPr>
  </w:style>
  <w:style w:type="character" w:customStyle="1" w:styleId="CharChar15">
    <w:name w:val="Char Char15"/>
    <w:rsid w:val="00D20324"/>
    <w:rPr>
      <w:rFonts w:ascii="Times Armenian" w:hAnsi="Times Armenian" w:hint="default"/>
      <w:i/>
      <w:iCs w:val="0"/>
      <w:lang w:val="ru-RU"/>
    </w:rPr>
  </w:style>
  <w:style w:type="character" w:customStyle="1" w:styleId="CharChar13">
    <w:name w:val="Char Char13"/>
    <w:rsid w:val="00D20324"/>
    <w:rPr>
      <w:rFonts w:ascii="Arial Armenian" w:hAnsi="Arial Armenian" w:hint="default"/>
      <w:lang w:val="ru-RU"/>
    </w:rPr>
  </w:style>
  <w:style w:type="character" w:customStyle="1" w:styleId="EndnoteTextChar1">
    <w:name w:val="Endnote Text Char1"/>
    <w:basedOn w:val="DefaultParagraphFont"/>
    <w:semiHidden/>
    <w:rsid w:val="00D20324"/>
    <w:rPr>
      <w:rFonts w:ascii="Times New Roman" w:eastAsia="Times New Roman" w:hAnsi="Times New Roman" w:cs="Times New Roman"/>
      <w:sz w:val="20"/>
      <w:szCs w:val="20"/>
      <w:lang w:val="ru-RU" w:eastAsia="ru-RU" w:bidi="ru-RU"/>
    </w:rPr>
  </w:style>
  <w:style w:type="character" w:customStyle="1" w:styleId="CharChar23">
    <w:name w:val="Char Char23"/>
    <w:rsid w:val="00D20324"/>
    <w:rPr>
      <w:rFonts w:ascii="Arial Armenian" w:hAnsi="Arial Armenian" w:hint="default"/>
      <w:sz w:val="28"/>
      <w:lang w:val="ru-RU" w:eastAsia="ru-RU" w:bidi="ru-RU"/>
    </w:rPr>
  </w:style>
  <w:style w:type="character" w:customStyle="1" w:styleId="CharChar21">
    <w:name w:val="Char Char21"/>
    <w:rsid w:val="00D20324"/>
    <w:rPr>
      <w:rFonts w:ascii="Arial LatArm" w:hAnsi="Arial LatArm" w:hint="default"/>
      <w:b/>
      <w:bCs w:val="0"/>
      <w:color w:val="0000FF"/>
      <w:lang w:val="ru-RU" w:eastAsia="ru-RU" w:bidi="ru-RU"/>
    </w:rPr>
  </w:style>
  <w:style w:type="character" w:customStyle="1" w:styleId="CharChar25">
    <w:name w:val="Char Char25"/>
    <w:rsid w:val="00D20324"/>
    <w:rPr>
      <w:rFonts w:ascii="Arial Armenian" w:hAnsi="Arial Armenian" w:hint="default"/>
      <w:sz w:val="28"/>
      <w:lang w:val="ru-RU" w:eastAsia="ru-RU" w:bidi="ru-RU"/>
    </w:rPr>
  </w:style>
  <w:style w:type="character" w:customStyle="1" w:styleId="CharChar24">
    <w:name w:val="Char Char24"/>
    <w:rsid w:val="00D20324"/>
    <w:rPr>
      <w:rFonts w:ascii="Arial LatArm" w:hAnsi="Arial LatArm" w:hint="default"/>
      <w:b/>
      <w:bCs w:val="0"/>
      <w:color w:val="0000FF"/>
      <w:lang w:val="ru-RU" w:eastAsia="ru-RU" w:bidi="ru-RU"/>
    </w:rPr>
  </w:style>
  <w:style w:type="character" w:customStyle="1" w:styleId="CharCharCharChar1">
    <w:name w:val="Char Char Char Char1"/>
    <w:aliases w:val="Char Char Char Char Char Char"/>
    <w:rsid w:val="00D20324"/>
    <w:rPr>
      <w:rFonts w:ascii="Arial LatArm" w:hAnsi="Arial LatArm" w:hint="default"/>
      <w:sz w:val="24"/>
      <w:lang w:val="ru-RU" w:eastAsia="ru-RU" w:bidi="ru-RU"/>
    </w:rPr>
  </w:style>
  <w:style w:type="character" w:styleId="CommentReference">
    <w:name w:val="annotation reference"/>
    <w:basedOn w:val="DefaultParagraphFont"/>
    <w:uiPriority w:val="99"/>
    <w:semiHidden/>
    <w:unhideWhenUsed/>
    <w:rsid w:val="00DA2D25"/>
    <w:rPr>
      <w:sz w:val="16"/>
      <w:szCs w:val="16"/>
    </w:rPr>
  </w:style>
  <w:style w:type="paragraph" w:styleId="Revision">
    <w:name w:val="Revision"/>
    <w:hidden/>
    <w:uiPriority w:val="99"/>
    <w:semiHidden/>
    <w:rsid w:val="000070FF"/>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5713A-29B5-4C7F-A315-D8437F425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22594</Words>
  <Characters>128786</Characters>
  <Application>Microsoft Office Word</Application>
  <DocSecurity>0</DocSecurity>
  <Lines>1073</Lines>
  <Paragraphs>302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User</cp:lastModifiedBy>
  <cp:revision>141</cp:revision>
  <dcterms:created xsi:type="dcterms:W3CDTF">2021-01-20T14:35:00Z</dcterms:created>
  <dcterms:modified xsi:type="dcterms:W3CDTF">2025-12-29T11:50:00Z</dcterms:modified>
</cp:coreProperties>
</file>